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ayout w:type="fixed"/>
        <w:tblLook w:val="0000"/>
      </w:tblPr>
      <w:tblGrid>
        <w:gridCol w:w="851"/>
        <w:gridCol w:w="992"/>
        <w:gridCol w:w="425"/>
        <w:gridCol w:w="284"/>
        <w:gridCol w:w="283"/>
        <w:gridCol w:w="567"/>
        <w:gridCol w:w="363"/>
        <w:gridCol w:w="283"/>
        <w:gridCol w:w="630"/>
        <w:gridCol w:w="709"/>
        <w:gridCol w:w="142"/>
        <w:gridCol w:w="141"/>
        <w:gridCol w:w="284"/>
        <w:gridCol w:w="142"/>
        <w:gridCol w:w="425"/>
        <w:gridCol w:w="992"/>
        <w:gridCol w:w="284"/>
        <w:gridCol w:w="66"/>
        <w:gridCol w:w="217"/>
        <w:gridCol w:w="775"/>
        <w:gridCol w:w="501"/>
        <w:gridCol w:w="284"/>
      </w:tblGrid>
      <w:tr w:rsidR="00F20018" w:rsidTr="00E92755">
        <w:tc>
          <w:tcPr>
            <w:tcW w:w="6096" w:type="dxa"/>
            <w:gridSpan w:val="14"/>
          </w:tcPr>
          <w:p w:rsidR="00F20018" w:rsidRDefault="00F20018" w:rsidP="00E92755">
            <w:pPr>
              <w:pStyle w:val="tdoc-header"/>
              <w:rPr>
                <w:b/>
                <w:bCs/>
              </w:rPr>
            </w:pPr>
            <w:r>
              <w:rPr>
                <w:b/>
                <w:bCs/>
                <w:noProof w:val="0"/>
              </w:rPr>
              <w:t xml:space="preserve">ETSI TC SCP Meeting </w:t>
            </w:r>
            <w:r>
              <w:rPr>
                <w:b/>
                <w:bCs/>
              </w:rPr>
              <w:t>#65</w:t>
            </w:r>
          </w:p>
          <w:p w:rsidR="00F20018" w:rsidRPr="00555C3E" w:rsidRDefault="00F20018" w:rsidP="00F20018">
            <w:pPr>
              <w:pStyle w:val="tdoc-header"/>
              <w:rPr>
                <w:b/>
                <w:bCs/>
                <w:sz w:val="20"/>
                <w:lang w:val="en-US"/>
              </w:rPr>
            </w:pPr>
            <w:r>
              <w:rPr>
                <w:b/>
                <w:lang w:val="en-US"/>
              </w:rPr>
              <w:t>Venice</w:t>
            </w:r>
            <w:r w:rsidRPr="001D5ED5">
              <w:rPr>
                <w:b/>
                <w:lang w:val="en-US"/>
              </w:rPr>
              <w:t xml:space="preserve">, </w:t>
            </w:r>
            <w:r>
              <w:rPr>
                <w:b/>
                <w:lang w:val="en-US"/>
              </w:rPr>
              <w:t>Italy, 28</w:t>
            </w:r>
            <w:r w:rsidRPr="0070702A">
              <w:rPr>
                <w:b/>
                <w:lang w:val="en-US"/>
              </w:rPr>
              <w:t>-</w:t>
            </w:r>
            <w:r>
              <w:rPr>
                <w:b/>
                <w:lang w:val="en-US"/>
              </w:rPr>
              <w:t>29</w:t>
            </w:r>
            <w:r w:rsidRPr="0070702A">
              <w:rPr>
                <w:b/>
                <w:lang w:val="en-US"/>
              </w:rPr>
              <w:t xml:space="preserve"> </w:t>
            </w:r>
            <w:r>
              <w:rPr>
                <w:b/>
                <w:lang w:val="en-US"/>
              </w:rPr>
              <w:t xml:space="preserve">August </w:t>
            </w:r>
            <w:r w:rsidRPr="0070702A">
              <w:rPr>
                <w:b/>
                <w:lang w:val="en-US"/>
              </w:rPr>
              <w:t>20</w:t>
            </w:r>
            <w:r>
              <w:rPr>
                <w:b/>
                <w:lang w:val="en-US"/>
              </w:rPr>
              <w:t>14</w:t>
            </w:r>
          </w:p>
        </w:tc>
        <w:tc>
          <w:tcPr>
            <w:tcW w:w="3544" w:type="dxa"/>
            <w:gridSpan w:val="8"/>
          </w:tcPr>
          <w:p w:rsidR="00F20018" w:rsidRDefault="00F20018" w:rsidP="00DC0E8B">
            <w:pPr>
              <w:pStyle w:val="tdoc-header"/>
              <w:jc w:val="right"/>
              <w:rPr>
                <w:b/>
                <w:bCs/>
                <w:i/>
                <w:iCs/>
                <w:sz w:val="28"/>
                <w:szCs w:val="28"/>
              </w:rPr>
            </w:pPr>
            <w:r>
              <w:rPr>
                <w:b/>
                <w:i/>
                <w:sz w:val="28"/>
              </w:rPr>
              <w:t>SCP(14</w:t>
            </w:r>
            <w:r w:rsidRPr="001C7E58">
              <w:rPr>
                <w:b/>
                <w:i/>
                <w:sz w:val="28"/>
              </w:rPr>
              <w:t>)0</w:t>
            </w:r>
            <w:r>
              <w:rPr>
                <w:b/>
                <w:i/>
                <w:sz w:val="28"/>
              </w:rPr>
              <w:t>0022</w:t>
            </w:r>
            <w:r w:rsidR="00DC0E8B">
              <w:rPr>
                <w:b/>
                <w:i/>
                <w:sz w:val="28"/>
              </w:rPr>
              <w:t>6</w:t>
            </w:r>
          </w:p>
        </w:tc>
      </w:tr>
      <w:tr w:rsidR="00A14C9B">
        <w:tc>
          <w:tcPr>
            <w:tcW w:w="6096" w:type="dxa"/>
            <w:gridSpan w:val="14"/>
          </w:tcPr>
          <w:p w:rsidR="00622414" w:rsidRDefault="006D4579" w:rsidP="00622414">
            <w:pPr>
              <w:pStyle w:val="tdoc-header"/>
              <w:rPr>
                <w:b/>
                <w:bCs/>
              </w:rPr>
            </w:pPr>
            <w:r>
              <w:rPr>
                <w:b/>
                <w:bCs/>
                <w:noProof w:val="0"/>
              </w:rPr>
              <w:t xml:space="preserve">ETSI TC SCP TEC Meeting </w:t>
            </w:r>
            <w:r w:rsidR="001D5ED5">
              <w:rPr>
                <w:b/>
                <w:bCs/>
              </w:rPr>
              <w:t>#5</w:t>
            </w:r>
            <w:r w:rsidR="00C1767D">
              <w:rPr>
                <w:b/>
                <w:bCs/>
              </w:rPr>
              <w:t>3</w:t>
            </w:r>
          </w:p>
          <w:p w:rsidR="00A14C9B" w:rsidRPr="00555C3E" w:rsidRDefault="00EA40F8" w:rsidP="00C1767D">
            <w:pPr>
              <w:pStyle w:val="tdoc-header"/>
              <w:rPr>
                <w:b/>
                <w:bCs/>
                <w:sz w:val="20"/>
                <w:lang w:val="en-US"/>
              </w:rPr>
            </w:pPr>
            <w:r>
              <w:rPr>
                <w:b/>
                <w:lang w:val="en-US"/>
              </w:rPr>
              <w:t>Sophia Antipolis</w:t>
            </w:r>
            <w:r w:rsidR="001D5ED5" w:rsidRPr="001D5ED5">
              <w:rPr>
                <w:b/>
                <w:lang w:val="en-US"/>
              </w:rPr>
              <w:t xml:space="preserve">, </w:t>
            </w:r>
            <w:r>
              <w:rPr>
                <w:b/>
                <w:lang w:val="en-US"/>
              </w:rPr>
              <w:t>France</w:t>
            </w:r>
            <w:r w:rsidR="001D5ED5">
              <w:rPr>
                <w:b/>
                <w:lang w:val="en-US"/>
              </w:rPr>
              <w:t xml:space="preserve">, </w:t>
            </w:r>
            <w:r w:rsidR="00C1767D">
              <w:rPr>
                <w:b/>
                <w:lang w:val="en-US"/>
              </w:rPr>
              <w:t>7</w:t>
            </w:r>
            <w:r w:rsidR="00622414" w:rsidRPr="0070702A">
              <w:rPr>
                <w:b/>
                <w:lang w:val="en-US"/>
              </w:rPr>
              <w:t>-</w:t>
            </w:r>
            <w:r w:rsidR="00C1767D">
              <w:rPr>
                <w:b/>
                <w:lang w:val="en-US"/>
              </w:rPr>
              <w:t>11</w:t>
            </w:r>
            <w:r w:rsidR="00622414" w:rsidRPr="0070702A">
              <w:rPr>
                <w:b/>
                <w:lang w:val="en-US"/>
              </w:rPr>
              <w:t xml:space="preserve"> </w:t>
            </w:r>
            <w:r w:rsidR="00C1767D">
              <w:rPr>
                <w:b/>
                <w:lang w:val="en-US"/>
              </w:rPr>
              <w:t>July</w:t>
            </w:r>
            <w:r w:rsidR="00622414">
              <w:rPr>
                <w:b/>
                <w:lang w:val="en-US"/>
              </w:rPr>
              <w:t xml:space="preserve"> </w:t>
            </w:r>
            <w:r w:rsidR="00622414" w:rsidRPr="0070702A">
              <w:rPr>
                <w:b/>
                <w:lang w:val="en-US"/>
              </w:rPr>
              <w:t>20</w:t>
            </w:r>
            <w:r w:rsidR="00622414">
              <w:rPr>
                <w:b/>
                <w:lang w:val="en-US"/>
              </w:rPr>
              <w:t>1</w:t>
            </w:r>
            <w:r>
              <w:rPr>
                <w:b/>
                <w:lang w:val="en-US"/>
              </w:rPr>
              <w:t>4</w:t>
            </w:r>
          </w:p>
        </w:tc>
        <w:tc>
          <w:tcPr>
            <w:tcW w:w="3544" w:type="dxa"/>
            <w:gridSpan w:val="8"/>
          </w:tcPr>
          <w:p w:rsidR="00A14C9B" w:rsidRDefault="002101B2" w:rsidP="00DC0E8B">
            <w:pPr>
              <w:pStyle w:val="tdoc-header"/>
              <w:jc w:val="right"/>
              <w:rPr>
                <w:b/>
                <w:bCs/>
                <w:i/>
                <w:iCs/>
                <w:sz w:val="28"/>
                <w:szCs w:val="28"/>
              </w:rPr>
            </w:pPr>
            <w:r>
              <w:rPr>
                <w:b/>
                <w:i/>
                <w:sz w:val="28"/>
              </w:rPr>
              <w:t>SCPTEC(1</w:t>
            </w:r>
            <w:r w:rsidR="00C1767D">
              <w:rPr>
                <w:b/>
                <w:i/>
                <w:sz w:val="28"/>
              </w:rPr>
              <w:t>4</w:t>
            </w:r>
            <w:r w:rsidRPr="001C7E58">
              <w:rPr>
                <w:b/>
                <w:i/>
                <w:sz w:val="28"/>
              </w:rPr>
              <w:t>)0</w:t>
            </w:r>
            <w:r>
              <w:rPr>
                <w:b/>
                <w:i/>
                <w:sz w:val="28"/>
              </w:rPr>
              <w:t>0</w:t>
            </w:r>
            <w:r w:rsidR="00622414">
              <w:rPr>
                <w:b/>
                <w:i/>
                <w:sz w:val="28"/>
              </w:rPr>
              <w:t>0</w:t>
            </w:r>
            <w:r w:rsidR="004E0882">
              <w:rPr>
                <w:b/>
                <w:i/>
                <w:sz w:val="28"/>
              </w:rPr>
              <w:t>1</w:t>
            </w:r>
            <w:r w:rsidR="00DC0E8B">
              <w:rPr>
                <w:b/>
                <w:i/>
                <w:sz w:val="28"/>
              </w:rPr>
              <w:t>34</w:t>
            </w:r>
          </w:p>
        </w:tc>
      </w:tr>
      <w:tr w:rsidR="00F1635B">
        <w:tblPrEx>
          <w:tblCellMar>
            <w:left w:w="42" w:type="dxa"/>
            <w:right w:w="42" w:type="dxa"/>
          </w:tblCellMar>
        </w:tblPrEx>
        <w:tc>
          <w:tcPr>
            <w:tcW w:w="9640" w:type="dxa"/>
            <w:gridSpan w:val="22"/>
            <w:tcBorders>
              <w:top w:val="single" w:sz="4" w:space="0" w:color="auto"/>
              <w:left w:val="single" w:sz="4" w:space="0" w:color="auto"/>
              <w:right w:val="single" w:sz="4" w:space="0" w:color="auto"/>
            </w:tcBorders>
          </w:tcPr>
          <w:p w:rsidR="00F1635B" w:rsidRDefault="00607863">
            <w:pPr>
              <w:pStyle w:val="CRCoverPage"/>
              <w:spacing w:after="0"/>
              <w:jc w:val="right"/>
              <w:rPr>
                <w:i/>
              </w:rPr>
            </w:pPr>
            <w:bookmarkStart w:id="0" w:name="_Toc125535213"/>
            <w:bookmarkStart w:id="1" w:name="_Toc125539521"/>
            <w:bookmarkStart w:id="2" w:name="_Toc125775659"/>
            <w:bookmarkStart w:id="3" w:name="_Toc125775728"/>
            <w:bookmarkStart w:id="4" w:name="_Toc125777869"/>
            <w:bookmarkStart w:id="5" w:name="_Ref521387236"/>
            <w:bookmarkStart w:id="6" w:name="_Toc526054701"/>
            <w:bookmarkStart w:id="7" w:name="_Toc527373338"/>
            <w:bookmarkStart w:id="8" w:name="_Toc527373642"/>
            <w:r>
              <w:rPr>
                <w:i/>
                <w:sz w:val="14"/>
              </w:rPr>
              <w:t>TC</w:t>
            </w:r>
            <w:r w:rsidR="00394585">
              <w:rPr>
                <w:i/>
                <w:sz w:val="14"/>
              </w:rPr>
              <w:t xml:space="preserve"> SCP CR-Form-v1.8</w:t>
            </w:r>
            <w:r w:rsidR="00F1635B">
              <w:rPr>
                <w:i/>
                <w:sz w:val="14"/>
              </w:rPr>
              <w:t>.</w:t>
            </w:r>
            <w:r w:rsidR="00394585">
              <w:rPr>
                <w:i/>
                <w:sz w:val="14"/>
              </w:rPr>
              <w:t>0</w:t>
            </w:r>
          </w:p>
        </w:tc>
      </w:tr>
      <w:tr w:rsidR="00F1635B">
        <w:tblPrEx>
          <w:tblCellMar>
            <w:left w:w="42" w:type="dxa"/>
            <w:right w:w="42" w:type="dxa"/>
          </w:tblCellMar>
        </w:tblPrEx>
        <w:tc>
          <w:tcPr>
            <w:tcW w:w="9640" w:type="dxa"/>
            <w:gridSpan w:val="22"/>
            <w:tcBorders>
              <w:left w:val="single" w:sz="4" w:space="0" w:color="auto"/>
              <w:right w:val="single" w:sz="4" w:space="0" w:color="auto"/>
            </w:tcBorders>
          </w:tcPr>
          <w:p w:rsidR="00F1635B" w:rsidRDefault="00F1635B">
            <w:pPr>
              <w:pStyle w:val="CRCoverPage"/>
              <w:spacing w:after="0"/>
              <w:jc w:val="center"/>
            </w:pPr>
            <w:r>
              <w:rPr>
                <w:b/>
                <w:sz w:val="32"/>
              </w:rPr>
              <w:t>CHANGE REQUEST</w:t>
            </w:r>
          </w:p>
        </w:tc>
      </w:tr>
      <w:tr w:rsidR="00F1635B">
        <w:tblPrEx>
          <w:tblCellMar>
            <w:left w:w="42" w:type="dxa"/>
            <w:right w:w="42" w:type="dxa"/>
          </w:tblCellMar>
        </w:tblPrEx>
        <w:tc>
          <w:tcPr>
            <w:tcW w:w="9640" w:type="dxa"/>
            <w:gridSpan w:val="22"/>
            <w:tcBorders>
              <w:left w:val="single" w:sz="4" w:space="0" w:color="auto"/>
              <w:right w:val="single" w:sz="4" w:space="0" w:color="auto"/>
            </w:tcBorders>
          </w:tcPr>
          <w:p w:rsidR="00F1635B" w:rsidRDefault="00F1635B">
            <w:pPr>
              <w:pStyle w:val="CRCoverPage"/>
              <w:spacing w:after="0"/>
            </w:pPr>
          </w:p>
        </w:tc>
      </w:tr>
      <w:tr w:rsidR="00F1635B">
        <w:tblPrEx>
          <w:tblCellMar>
            <w:left w:w="42" w:type="dxa"/>
            <w:right w:w="42" w:type="dxa"/>
          </w:tblCellMar>
        </w:tblPrEx>
        <w:tc>
          <w:tcPr>
            <w:tcW w:w="851" w:type="dxa"/>
            <w:tcBorders>
              <w:left w:val="single" w:sz="4" w:space="0" w:color="auto"/>
            </w:tcBorders>
          </w:tcPr>
          <w:p w:rsidR="00F1635B" w:rsidRDefault="00F1635B">
            <w:pPr>
              <w:pStyle w:val="CRCoverPage"/>
              <w:spacing w:after="0"/>
              <w:jc w:val="right"/>
            </w:pPr>
            <w:commentRangeStart w:id="9"/>
            <w:r>
              <w:sym w:font="Wingdings" w:char="F07A"/>
            </w:r>
            <w:commentRangeEnd w:id="9"/>
            <w:r>
              <w:rPr>
                <w:rStyle w:val="Marquedecommentaire"/>
                <w:rFonts w:ascii="Times New Roman" w:hAnsi="Times New Roman"/>
                <w:vanish/>
              </w:rPr>
              <w:commentReference w:id="9"/>
            </w:r>
          </w:p>
        </w:tc>
        <w:tc>
          <w:tcPr>
            <w:tcW w:w="1984" w:type="dxa"/>
            <w:gridSpan w:val="4"/>
            <w:shd w:val="pct30" w:color="FFFF00" w:fill="auto"/>
          </w:tcPr>
          <w:p w:rsidR="00F1635B" w:rsidRPr="006F075D" w:rsidRDefault="00322FCD" w:rsidP="008E5BEA">
            <w:pPr>
              <w:pStyle w:val="CRCoverPage"/>
              <w:spacing w:after="0"/>
              <w:jc w:val="right"/>
              <w:rPr>
                <w:b/>
                <w:sz w:val="28"/>
              </w:rPr>
            </w:pPr>
            <w:r>
              <w:rPr>
                <w:b/>
                <w:sz w:val="28"/>
              </w:rPr>
              <w:t>102</w:t>
            </w:r>
            <w:r w:rsidR="00607863" w:rsidRPr="006F075D">
              <w:rPr>
                <w:b/>
                <w:sz w:val="28"/>
              </w:rPr>
              <w:t xml:space="preserve"> </w:t>
            </w:r>
            <w:r w:rsidR="008E5BEA">
              <w:rPr>
                <w:b/>
                <w:sz w:val="28"/>
              </w:rPr>
              <w:t>705</w:t>
            </w:r>
          </w:p>
        </w:tc>
        <w:tc>
          <w:tcPr>
            <w:tcW w:w="567" w:type="dxa"/>
          </w:tcPr>
          <w:p w:rsidR="00F1635B" w:rsidRDefault="00F1635B">
            <w:pPr>
              <w:pStyle w:val="CRCoverPage"/>
              <w:spacing w:after="0"/>
              <w:jc w:val="center"/>
            </w:pPr>
            <w:r>
              <w:rPr>
                <w:b/>
                <w:sz w:val="28"/>
              </w:rPr>
              <w:t>CR</w:t>
            </w:r>
          </w:p>
        </w:tc>
        <w:tc>
          <w:tcPr>
            <w:tcW w:w="1276" w:type="dxa"/>
            <w:gridSpan w:val="3"/>
            <w:shd w:val="pct30" w:color="FFFF00" w:fill="auto"/>
          </w:tcPr>
          <w:p w:rsidR="00F1635B" w:rsidRDefault="00B16240">
            <w:pPr>
              <w:pStyle w:val="CRCoverPage"/>
              <w:spacing w:after="0"/>
              <w:jc w:val="center"/>
              <w:rPr>
                <w:b/>
                <w:sz w:val="28"/>
              </w:rPr>
            </w:pPr>
            <w:r>
              <w:rPr>
                <w:b/>
                <w:sz w:val="28"/>
              </w:rPr>
              <w:t>040</w:t>
            </w:r>
          </w:p>
        </w:tc>
        <w:tc>
          <w:tcPr>
            <w:tcW w:w="709" w:type="dxa"/>
          </w:tcPr>
          <w:p w:rsidR="00F1635B" w:rsidRDefault="00F1635B">
            <w:pPr>
              <w:pStyle w:val="CRCoverPage"/>
              <w:tabs>
                <w:tab w:val="right" w:pos="625"/>
              </w:tabs>
              <w:spacing w:after="0"/>
              <w:rPr>
                <w:lang w:val="en-US"/>
              </w:rPr>
            </w:pPr>
            <w:commentRangeStart w:id="10"/>
            <w:r>
              <w:sym w:font="Wingdings" w:char="F07A"/>
            </w:r>
            <w:commentRangeEnd w:id="10"/>
            <w:r>
              <w:rPr>
                <w:rStyle w:val="Marquedecommentaire"/>
                <w:rFonts w:ascii="Times New Roman" w:hAnsi="Times New Roman"/>
                <w:vanish/>
              </w:rPr>
              <w:commentReference w:id="10"/>
            </w:r>
            <w:r>
              <w:tab/>
            </w:r>
            <w:r>
              <w:rPr>
                <w:lang w:val="en-US"/>
              </w:rPr>
              <w:t>rev</w:t>
            </w:r>
          </w:p>
        </w:tc>
        <w:tc>
          <w:tcPr>
            <w:tcW w:w="567" w:type="dxa"/>
            <w:gridSpan w:val="3"/>
            <w:shd w:val="pct30" w:color="FFFF00" w:fill="auto"/>
          </w:tcPr>
          <w:p w:rsidR="00F1635B" w:rsidRPr="00A94860" w:rsidRDefault="00F1635B">
            <w:pPr>
              <w:pStyle w:val="CRCoverPage"/>
              <w:spacing w:after="0"/>
              <w:jc w:val="center"/>
              <w:rPr>
                <w:b/>
                <w:sz w:val="28"/>
              </w:rPr>
            </w:pPr>
          </w:p>
        </w:tc>
        <w:tc>
          <w:tcPr>
            <w:tcW w:w="1909" w:type="dxa"/>
            <w:gridSpan w:val="5"/>
          </w:tcPr>
          <w:p w:rsidR="00F1635B" w:rsidRDefault="00F1635B">
            <w:pPr>
              <w:pStyle w:val="CRCoverPage"/>
              <w:tabs>
                <w:tab w:val="right" w:pos="1825"/>
              </w:tabs>
              <w:spacing w:after="0"/>
              <w:rPr>
                <w:lang w:val="fr-FR"/>
              </w:rPr>
            </w:pPr>
            <w:commentRangeStart w:id="11"/>
            <w:r>
              <w:sym w:font="Wingdings" w:char="F07A"/>
            </w:r>
            <w:commentRangeEnd w:id="11"/>
            <w:r>
              <w:rPr>
                <w:rStyle w:val="Marquedecommentaire"/>
                <w:rFonts w:ascii="Times New Roman" w:hAnsi="Times New Roman"/>
                <w:vanish/>
              </w:rPr>
              <w:commentReference w:id="11"/>
            </w:r>
            <w:r>
              <w:rPr>
                <w:lang w:val="fr-FR"/>
              </w:rPr>
              <w:tab/>
            </w:r>
            <w:proofErr w:type="spellStart"/>
            <w:r>
              <w:rPr>
                <w:lang w:val="fr-FR"/>
              </w:rPr>
              <w:t>Current</w:t>
            </w:r>
            <w:proofErr w:type="spellEnd"/>
            <w:r>
              <w:rPr>
                <w:lang w:val="fr-FR"/>
              </w:rPr>
              <w:t xml:space="preserve"> version:</w:t>
            </w:r>
          </w:p>
        </w:tc>
        <w:tc>
          <w:tcPr>
            <w:tcW w:w="992" w:type="dxa"/>
            <w:gridSpan w:val="2"/>
            <w:shd w:val="pct30" w:color="FFFF00" w:fill="auto"/>
          </w:tcPr>
          <w:p w:rsidR="00F1635B" w:rsidRPr="006F075D" w:rsidRDefault="008E5BEA" w:rsidP="005359B8">
            <w:pPr>
              <w:pStyle w:val="CRCoverPage"/>
              <w:spacing w:after="0"/>
              <w:jc w:val="center"/>
              <w:rPr>
                <w:lang w:val="en-US"/>
              </w:rPr>
            </w:pPr>
            <w:r>
              <w:rPr>
                <w:b/>
                <w:sz w:val="28"/>
              </w:rPr>
              <w:t>1</w:t>
            </w:r>
            <w:r w:rsidR="005359B8">
              <w:rPr>
                <w:b/>
                <w:sz w:val="28"/>
              </w:rPr>
              <w:t>1</w:t>
            </w:r>
            <w:r w:rsidR="00A94860">
              <w:rPr>
                <w:b/>
                <w:sz w:val="28"/>
              </w:rPr>
              <w:t>.</w:t>
            </w:r>
            <w:r>
              <w:rPr>
                <w:b/>
                <w:sz w:val="28"/>
              </w:rPr>
              <w:t>0</w:t>
            </w:r>
            <w:r w:rsidR="00A94860">
              <w:rPr>
                <w:b/>
                <w:sz w:val="28"/>
              </w:rPr>
              <w:t>.</w:t>
            </w:r>
            <w:r w:rsidR="00322FCD">
              <w:rPr>
                <w:b/>
                <w:sz w:val="28"/>
              </w:rPr>
              <w:t>0</w:t>
            </w:r>
          </w:p>
        </w:tc>
        <w:tc>
          <w:tcPr>
            <w:tcW w:w="785" w:type="dxa"/>
            <w:gridSpan w:val="2"/>
            <w:tcBorders>
              <w:right w:val="single" w:sz="4" w:space="0" w:color="auto"/>
            </w:tcBorders>
          </w:tcPr>
          <w:p w:rsidR="00F1635B" w:rsidRDefault="00F1635B">
            <w:pPr>
              <w:pStyle w:val="CRCoverPage"/>
              <w:spacing w:after="0"/>
            </w:pPr>
            <w:commentRangeStart w:id="12"/>
            <w:r>
              <w:sym w:font="Wingdings" w:char="F07A"/>
            </w:r>
            <w:commentRangeEnd w:id="12"/>
            <w:r>
              <w:rPr>
                <w:rStyle w:val="Marquedecommentaire"/>
                <w:rFonts w:ascii="Times New Roman" w:hAnsi="Times New Roman"/>
                <w:vanish/>
              </w:rPr>
              <w:commentReference w:id="12"/>
            </w:r>
          </w:p>
        </w:tc>
      </w:tr>
      <w:tr w:rsidR="00F1635B">
        <w:tblPrEx>
          <w:tblCellMar>
            <w:left w:w="42" w:type="dxa"/>
            <w:right w:w="42" w:type="dxa"/>
          </w:tblCellMar>
        </w:tblPrEx>
        <w:tc>
          <w:tcPr>
            <w:tcW w:w="9640" w:type="dxa"/>
            <w:gridSpan w:val="22"/>
            <w:tcBorders>
              <w:left w:val="single" w:sz="4" w:space="0" w:color="auto"/>
              <w:right w:val="single" w:sz="4" w:space="0" w:color="auto"/>
            </w:tcBorders>
          </w:tcPr>
          <w:p w:rsidR="00F1635B" w:rsidRDefault="00F1635B">
            <w:pPr>
              <w:pStyle w:val="CRCoverPage"/>
              <w:spacing w:after="0"/>
            </w:pPr>
          </w:p>
        </w:tc>
      </w:tr>
      <w:tr w:rsidR="00F1635B">
        <w:tblPrEx>
          <w:tblCellMar>
            <w:left w:w="42" w:type="dxa"/>
            <w:right w:w="42" w:type="dxa"/>
          </w:tblCellMar>
        </w:tblPrEx>
        <w:tc>
          <w:tcPr>
            <w:tcW w:w="9640" w:type="dxa"/>
            <w:gridSpan w:val="22"/>
            <w:tcBorders>
              <w:top w:val="single" w:sz="4" w:space="0" w:color="auto"/>
            </w:tcBorders>
          </w:tcPr>
          <w:p w:rsidR="00F1635B" w:rsidRDefault="00F1635B">
            <w:pPr>
              <w:pStyle w:val="CRCoverPage"/>
              <w:spacing w:after="0"/>
              <w:jc w:val="center"/>
            </w:pPr>
            <w:r>
              <w:rPr>
                <w:i/>
              </w:rPr>
              <w:t xml:space="preserve">For </w:t>
            </w:r>
            <w:hyperlink r:id="rId9" w:anchor="_blank" w:history="1">
              <w:r>
                <w:rPr>
                  <w:rStyle w:val="Lienhypertexte"/>
                  <w:rFonts w:ascii="Helvetica" w:hAnsi="Helvetica"/>
                  <w:b/>
                  <w:i/>
                  <w:color w:val="FF0000"/>
                  <w:sz w:val="24"/>
                </w:rPr>
                <w:t>HE</w:t>
              </w:r>
              <w:bookmarkStart w:id="13" w:name="_Hlt497126619"/>
              <w:r>
                <w:rPr>
                  <w:rStyle w:val="Lienhypertexte"/>
                  <w:rFonts w:ascii="Helvetica" w:hAnsi="Helvetica"/>
                  <w:b/>
                  <w:i/>
                  <w:color w:val="FF0000"/>
                  <w:sz w:val="24"/>
                </w:rPr>
                <w:t>L</w:t>
              </w:r>
              <w:bookmarkEnd w:id="13"/>
              <w:r>
                <w:rPr>
                  <w:rStyle w:val="Lienhypertexte"/>
                  <w:rFonts w:ascii="Helvetica" w:hAnsi="Helvetica"/>
                  <w:b/>
                  <w:i/>
                  <w:color w:val="FF0000"/>
                  <w:sz w:val="24"/>
                </w:rPr>
                <w:t>P</w:t>
              </w:r>
            </w:hyperlink>
            <w:r>
              <w:rPr>
                <w:rFonts w:ascii="Helvetica" w:hAnsi="Helvetica"/>
                <w:b/>
                <w:i/>
                <w:color w:val="FF0000"/>
                <w:sz w:val="32"/>
              </w:rPr>
              <w:t xml:space="preserve"> </w:t>
            </w:r>
            <w:r>
              <w:rPr>
                <w:i/>
              </w:rPr>
              <w:t xml:space="preserve">on using this form, see bottom of this page or look at the pop-up text over the </w:t>
            </w:r>
            <w:commentRangeStart w:id="14"/>
            <w:r>
              <w:sym w:font="Wingdings" w:char="F07A"/>
            </w:r>
            <w:commentRangeEnd w:id="14"/>
            <w:r>
              <w:rPr>
                <w:rStyle w:val="Marquedecommentaire"/>
                <w:rFonts w:ascii="Times New Roman" w:hAnsi="Times New Roman"/>
                <w:vanish/>
              </w:rPr>
              <w:commentReference w:id="14"/>
            </w:r>
            <w:r>
              <w:t xml:space="preserve"> </w:t>
            </w:r>
            <w:r>
              <w:rPr>
                <w:i/>
              </w:rPr>
              <w:t>symbols.</w:t>
            </w:r>
          </w:p>
        </w:tc>
      </w:tr>
      <w:tr w:rsidR="00F1635B">
        <w:tblPrEx>
          <w:tblCellMar>
            <w:left w:w="42" w:type="dxa"/>
            <w:right w:w="42" w:type="dxa"/>
          </w:tblCellMar>
        </w:tblPrEx>
        <w:tc>
          <w:tcPr>
            <w:tcW w:w="9640" w:type="dxa"/>
            <w:gridSpan w:val="22"/>
          </w:tcPr>
          <w:p w:rsidR="00F1635B" w:rsidRDefault="00F1635B">
            <w:pPr>
              <w:pStyle w:val="CRCoverPage"/>
              <w:spacing w:after="0"/>
            </w:pPr>
          </w:p>
        </w:tc>
      </w:tr>
      <w:tr w:rsidR="00F1635B">
        <w:tblPrEx>
          <w:tblCellMar>
            <w:left w:w="42" w:type="dxa"/>
            <w:right w:w="42" w:type="dxa"/>
          </w:tblCellMar>
        </w:tblPrEx>
        <w:tc>
          <w:tcPr>
            <w:tcW w:w="2835" w:type="dxa"/>
            <w:gridSpan w:val="5"/>
          </w:tcPr>
          <w:p w:rsidR="00F1635B" w:rsidRDefault="00F1635B">
            <w:pPr>
              <w:pStyle w:val="CRCoverPage"/>
              <w:tabs>
                <w:tab w:val="right" w:pos="2751"/>
              </w:tabs>
              <w:spacing w:after="0"/>
              <w:rPr>
                <w:b/>
                <w:i/>
              </w:rPr>
            </w:pPr>
            <w:r>
              <w:rPr>
                <w:b/>
                <w:i/>
              </w:rPr>
              <w:t>Proposed change affects:</w:t>
            </w:r>
            <w:r>
              <w:rPr>
                <w:b/>
                <w:i/>
              </w:rPr>
              <w:tab/>
            </w:r>
            <w:commentRangeStart w:id="15"/>
            <w:r>
              <w:sym w:font="Wingdings" w:char="F07A"/>
            </w:r>
            <w:commentRangeEnd w:id="15"/>
            <w:r>
              <w:rPr>
                <w:rStyle w:val="Marquedecommentaire"/>
                <w:rFonts w:ascii="Times New Roman" w:hAnsi="Times New Roman"/>
                <w:vanish/>
              </w:rPr>
              <w:commentReference w:id="15"/>
            </w:r>
          </w:p>
        </w:tc>
        <w:tc>
          <w:tcPr>
            <w:tcW w:w="930" w:type="dxa"/>
            <w:gridSpan w:val="2"/>
            <w:tcBorders>
              <w:right w:val="single" w:sz="4" w:space="0" w:color="auto"/>
            </w:tcBorders>
          </w:tcPr>
          <w:p w:rsidR="00F1635B" w:rsidRDefault="00F1635B">
            <w:pPr>
              <w:pStyle w:val="CRCoverPage"/>
              <w:spacing w:after="0"/>
              <w:jc w:val="right"/>
              <w:rPr>
                <w:lang w:val="en-US"/>
              </w:rPr>
            </w:pPr>
            <w:r>
              <w:rPr>
                <w:lang w:val="en-US"/>
              </w:rPr>
              <w:t>smart card</w:t>
            </w:r>
          </w:p>
        </w:tc>
        <w:tc>
          <w:tcPr>
            <w:tcW w:w="283" w:type="dxa"/>
            <w:tcBorders>
              <w:top w:val="single" w:sz="4" w:space="0" w:color="auto"/>
              <w:left w:val="single" w:sz="4" w:space="0" w:color="auto"/>
              <w:bottom w:val="single" w:sz="4" w:space="0" w:color="auto"/>
              <w:right w:val="single" w:sz="4" w:space="0" w:color="auto"/>
            </w:tcBorders>
            <w:shd w:val="pct25" w:color="FFFF00" w:fill="auto"/>
          </w:tcPr>
          <w:p w:rsidR="00F1635B" w:rsidRDefault="002101B2">
            <w:pPr>
              <w:pStyle w:val="CRCoverPage"/>
              <w:spacing w:after="0"/>
              <w:jc w:val="center"/>
              <w:rPr>
                <w:b/>
                <w:caps/>
                <w:lang w:val="en-US"/>
              </w:rPr>
            </w:pPr>
            <w:r>
              <w:rPr>
                <w:b/>
                <w:caps/>
                <w:lang w:val="en-US"/>
              </w:rPr>
              <w:t>X</w:t>
            </w:r>
          </w:p>
        </w:tc>
        <w:tc>
          <w:tcPr>
            <w:tcW w:w="1622" w:type="dxa"/>
            <w:gridSpan w:val="4"/>
            <w:tcBorders>
              <w:left w:val="single" w:sz="4" w:space="0" w:color="auto"/>
              <w:right w:val="single" w:sz="4" w:space="0" w:color="auto"/>
            </w:tcBorders>
          </w:tcPr>
          <w:p w:rsidR="00F1635B" w:rsidRDefault="00F1635B">
            <w:pPr>
              <w:pStyle w:val="CRCoverPage"/>
              <w:spacing w:after="0"/>
              <w:jc w:val="right"/>
              <w:rPr>
                <w:lang w:val="en-US"/>
              </w:rPr>
            </w:pPr>
            <w:r>
              <w:rPr>
                <w:lang w:val="en-US"/>
              </w:rPr>
              <w:t>terminal</w:t>
            </w:r>
          </w:p>
        </w:tc>
        <w:tc>
          <w:tcPr>
            <w:tcW w:w="284" w:type="dxa"/>
            <w:tcBorders>
              <w:top w:val="single" w:sz="4" w:space="0" w:color="auto"/>
              <w:left w:val="single" w:sz="4" w:space="0" w:color="auto"/>
              <w:bottom w:val="single" w:sz="4" w:space="0" w:color="auto"/>
              <w:right w:val="single" w:sz="4" w:space="0" w:color="auto"/>
            </w:tcBorders>
            <w:shd w:val="pct25" w:color="FFFF00" w:fill="auto"/>
          </w:tcPr>
          <w:p w:rsidR="00F1635B" w:rsidRDefault="00F1635B">
            <w:pPr>
              <w:pStyle w:val="CRCoverPage"/>
              <w:spacing w:after="0"/>
              <w:jc w:val="center"/>
              <w:rPr>
                <w:b/>
                <w:caps/>
                <w:lang w:val="en-US"/>
              </w:rPr>
            </w:pPr>
          </w:p>
        </w:tc>
        <w:tc>
          <w:tcPr>
            <w:tcW w:w="1843" w:type="dxa"/>
            <w:gridSpan w:val="4"/>
            <w:tcBorders>
              <w:left w:val="single" w:sz="4" w:space="0" w:color="auto"/>
              <w:right w:val="single" w:sz="4" w:space="0" w:color="auto"/>
            </w:tcBorders>
          </w:tcPr>
          <w:p w:rsidR="00F1635B" w:rsidRDefault="00F1635B">
            <w:pPr>
              <w:pStyle w:val="CRCoverPage"/>
              <w:spacing w:after="0"/>
              <w:jc w:val="right"/>
            </w:pPr>
            <w:r>
              <w:rPr>
                <w:lang w:val="en-US"/>
              </w:rPr>
              <w:t>s</w:t>
            </w:r>
            <w:proofErr w:type="spellStart"/>
            <w:r>
              <w:t>erver</w:t>
            </w:r>
            <w:proofErr w:type="spellEnd"/>
            <w:r>
              <w:t xml:space="preserve"> / network</w:t>
            </w:r>
            <w:r>
              <w:br/>
              <w:t>entity</w:t>
            </w:r>
          </w:p>
        </w:tc>
        <w:tc>
          <w:tcPr>
            <w:tcW w:w="283" w:type="dxa"/>
            <w:gridSpan w:val="2"/>
            <w:tcBorders>
              <w:top w:val="single" w:sz="4" w:space="0" w:color="auto"/>
              <w:left w:val="single" w:sz="4" w:space="0" w:color="auto"/>
              <w:bottom w:val="single" w:sz="4" w:space="0" w:color="auto"/>
              <w:right w:val="single" w:sz="4" w:space="0" w:color="auto"/>
            </w:tcBorders>
            <w:shd w:val="pct25" w:color="FFFF00" w:fill="auto"/>
          </w:tcPr>
          <w:p w:rsidR="00F1635B" w:rsidRDefault="00F1635B">
            <w:pPr>
              <w:pStyle w:val="CRCoverPage"/>
              <w:spacing w:after="0"/>
              <w:jc w:val="center"/>
              <w:rPr>
                <w:b/>
                <w:caps/>
              </w:rPr>
            </w:pPr>
          </w:p>
        </w:tc>
        <w:tc>
          <w:tcPr>
            <w:tcW w:w="1276" w:type="dxa"/>
            <w:gridSpan w:val="2"/>
            <w:tcBorders>
              <w:left w:val="single" w:sz="4" w:space="0" w:color="auto"/>
            </w:tcBorders>
          </w:tcPr>
          <w:p w:rsidR="00F1635B" w:rsidRDefault="00F1635B">
            <w:pPr>
              <w:pStyle w:val="CRCoverPage"/>
              <w:spacing w:after="0"/>
              <w:jc w:val="right"/>
            </w:pPr>
          </w:p>
        </w:tc>
        <w:tc>
          <w:tcPr>
            <w:tcW w:w="284" w:type="dxa"/>
          </w:tcPr>
          <w:p w:rsidR="00F1635B" w:rsidRDefault="00F1635B">
            <w:pPr>
              <w:pStyle w:val="CRCoverPage"/>
              <w:spacing w:after="0"/>
            </w:pPr>
          </w:p>
        </w:tc>
      </w:tr>
      <w:tr w:rsidR="00F1635B">
        <w:tblPrEx>
          <w:tblCellMar>
            <w:left w:w="42" w:type="dxa"/>
            <w:right w:w="42" w:type="dxa"/>
          </w:tblCellMar>
        </w:tblPrEx>
        <w:tc>
          <w:tcPr>
            <w:tcW w:w="9640" w:type="dxa"/>
            <w:gridSpan w:val="22"/>
          </w:tcPr>
          <w:p w:rsidR="00F1635B" w:rsidRDefault="00F1635B">
            <w:pPr>
              <w:pStyle w:val="CRCoverPage"/>
              <w:spacing w:after="0"/>
            </w:pPr>
          </w:p>
        </w:tc>
      </w:tr>
      <w:tr w:rsidR="00F1635B" w:rsidRPr="00C32037">
        <w:tblPrEx>
          <w:tblCellMar>
            <w:left w:w="42" w:type="dxa"/>
            <w:right w:w="42" w:type="dxa"/>
          </w:tblCellMar>
        </w:tblPrEx>
        <w:tc>
          <w:tcPr>
            <w:tcW w:w="1843" w:type="dxa"/>
            <w:gridSpan w:val="2"/>
            <w:tcBorders>
              <w:top w:val="single" w:sz="4" w:space="0" w:color="auto"/>
              <w:left w:val="single" w:sz="4" w:space="0" w:color="auto"/>
            </w:tcBorders>
          </w:tcPr>
          <w:p w:rsidR="00F1635B" w:rsidRDefault="00F1635B">
            <w:pPr>
              <w:pStyle w:val="CRCoverPage"/>
              <w:tabs>
                <w:tab w:val="right" w:pos="1759"/>
              </w:tabs>
              <w:spacing w:after="0"/>
              <w:rPr>
                <w:b/>
                <w:i/>
              </w:rPr>
            </w:pPr>
            <w:r>
              <w:rPr>
                <w:b/>
                <w:i/>
              </w:rPr>
              <w:t>Title:</w:t>
            </w:r>
            <w:r>
              <w:rPr>
                <w:b/>
                <w:i/>
              </w:rPr>
              <w:tab/>
            </w:r>
            <w:commentRangeStart w:id="16"/>
            <w:r>
              <w:sym w:font="Wingdings" w:char="F07A"/>
            </w:r>
            <w:commentRangeEnd w:id="16"/>
            <w:r>
              <w:rPr>
                <w:rStyle w:val="Marquedecommentaire"/>
                <w:rFonts w:ascii="Times New Roman" w:hAnsi="Times New Roman"/>
                <w:vanish/>
              </w:rPr>
              <w:commentReference w:id="16"/>
            </w:r>
          </w:p>
        </w:tc>
        <w:tc>
          <w:tcPr>
            <w:tcW w:w="7797" w:type="dxa"/>
            <w:gridSpan w:val="20"/>
            <w:tcBorders>
              <w:top w:val="single" w:sz="4" w:space="0" w:color="auto"/>
              <w:right w:val="single" w:sz="4" w:space="0" w:color="auto"/>
            </w:tcBorders>
            <w:shd w:val="pct30" w:color="FFFF00" w:fill="auto"/>
          </w:tcPr>
          <w:p w:rsidR="00F32107" w:rsidRPr="00F32107" w:rsidRDefault="00B56DD9" w:rsidP="00B56DD9">
            <w:pPr>
              <w:pStyle w:val="CRCoverPage"/>
              <w:spacing w:after="0"/>
              <w:ind w:left="100"/>
              <w:rPr>
                <w:rFonts w:cs="Arial"/>
                <w:color w:val="000000"/>
              </w:rPr>
            </w:pPr>
            <w:r>
              <w:rPr>
                <w:rFonts w:cs="Arial"/>
                <w:color w:val="000000"/>
              </w:rPr>
              <w:t>Add reader RF</w:t>
            </w:r>
            <w:r w:rsidR="001D3A1F">
              <w:rPr>
                <w:rFonts w:cs="Arial"/>
                <w:color w:val="000000"/>
              </w:rPr>
              <w:t xml:space="preserve"> gate</w:t>
            </w:r>
            <w:r>
              <w:rPr>
                <w:rFonts w:cs="Arial"/>
                <w:color w:val="000000"/>
              </w:rPr>
              <w:t xml:space="preserve"> registry OPERATING STATUS constants</w:t>
            </w:r>
          </w:p>
        </w:tc>
      </w:tr>
      <w:tr w:rsidR="00F1635B" w:rsidRPr="00C32037">
        <w:tblPrEx>
          <w:tblCellMar>
            <w:left w:w="42" w:type="dxa"/>
            <w:right w:w="42" w:type="dxa"/>
          </w:tblCellMar>
        </w:tblPrEx>
        <w:tc>
          <w:tcPr>
            <w:tcW w:w="1843" w:type="dxa"/>
            <w:gridSpan w:val="2"/>
            <w:tcBorders>
              <w:left w:val="single" w:sz="4" w:space="0" w:color="auto"/>
            </w:tcBorders>
          </w:tcPr>
          <w:p w:rsidR="00F1635B" w:rsidRPr="00C32037" w:rsidRDefault="00F1635B">
            <w:pPr>
              <w:pStyle w:val="CRCoverPage"/>
              <w:spacing w:after="0"/>
              <w:rPr>
                <w:b/>
                <w:i/>
              </w:rPr>
            </w:pPr>
          </w:p>
        </w:tc>
        <w:tc>
          <w:tcPr>
            <w:tcW w:w="7797" w:type="dxa"/>
            <w:gridSpan w:val="20"/>
            <w:tcBorders>
              <w:right w:val="single" w:sz="4" w:space="0" w:color="auto"/>
            </w:tcBorders>
          </w:tcPr>
          <w:p w:rsidR="00F1635B" w:rsidRPr="00C32037" w:rsidRDefault="00F1635B">
            <w:pPr>
              <w:pStyle w:val="CRCoverPage"/>
              <w:spacing w:after="0"/>
            </w:pPr>
          </w:p>
        </w:tc>
      </w:tr>
      <w:tr w:rsidR="00F1635B">
        <w:tblPrEx>
          <w:tblCellMar>
            <w:left w:w="42" w:type="dxa"/>
            <w:right w:w="42" w:type="dxa"/>
          </w:tblCellMar>
        </w:tblPrEx>
        <w:tc>
          <w:tcPr>
            <w:tcW w:w="1843" w:type="dxa"/>
            <w:gridSpan w:val="2"/>
            <w:tcBorders>
              <w:left w:val="single" w:sz="4" w:space="0" w:color="auto"/>
            </w:tcBorders>
          </w:tcPr>
          <w:p w:rsidR="00F1635B" w:rsidRDefault="00F1635B">
            <w:pPr>
              <w:pStyle w:val="CRCoverPage"/>
              <w:tabs>
                <w:tab w:val="right" w:pos="1759"/>
              </w:tabs>
              <w:spacing w:after="0"/>
              <w:rPr>
                <w:b/>
                <w:i/>
                <w:lang w:val="fr-FR"/>
              </w:rPr>
            </w:pPr>
            <w:r>
              <w:rPr>
                <w:b/>
                <w:i/>
                <w:lang w:val="fr-FR"/>
              </w:rPr>
              <w:t>Source:</w:t>
            </w:r>
            <w:r>
              <w:rPr>
                <w:b/>
                <w:i/>
                <w:lang w:val="fr-FR"/>
              </w:rPr>
              <w:tab/>
            </w:r>
            <w:commentRangeStart w:id="17"/>
            <w:r>
              <w:sym w:font="Wingdings" w:char="F07A"/>
            </w:r>
            <w:commentRangeEnd w:id="17"/>
            <w:r>
              <w:rPr>
                <w:rStyle w:val="Marquedecommentaire"/>
                <w:rFonts w:ascii="Times New Roman" w:hAnsi="Times New Roman"/>
                <w:vanish/>
              </w:rPr>
              <w:commentReference w:id="17"/>
            </w:r>
          </w:p>
        </w:tc>
        <w:tc>
          <w:tcPr>
            <w:tcW w:w="7797" w:type="dxa"/>
            <w:gridSpan w:val="20"/>
            <w:tcBorders>
              <w:right w:val="single" w:sz="4" w:space="0" w:color="auto"/>
            </w:tcBorders>
            <w:shd w:val="pct30" w:color="FFFF00" w:fill="auto"/>
          </w:tcPr>
          <w:p w:rsidR="00F1635B" w:rsidRDefault="00B56DD9">
            <w:pPr>
              <w:pStyle w:val="CRCoverPage"/>
              <w:spacing w:after="0"/>
              <w:ind w:left="100"/>
              <w:rPr>
                <w:rFonts w:cs="Arial"/>
                <w:color w:val="000000"/>
                <w:lang w:val="en-US" w:eastAsia="ja-JP"/>
              </w:rPr>
            </w:pPr>
            <w:r>
              <w:rPr>
                <w:rFonts w:cs="Arial"/>
                <w:color w:val="000000"/>
                <w:lang w:val="en-US" w:eastAsia="ja-JP"/>
              </w:rPr>
              <w:t>SCP TEC</w:t>
            </w:r>
          </w:p>
        </w:tc>
      </w:tr>
      <w:tr w:rsidR="00F1635B">
        <w:tblPrEx>
          <w:tblCellMar>
            <w:left w:w="42" w:type="dxa"/>
            <w:right w:w="42" w:type="dxa"/>
          </w:tblCellMar>
        </w:tblPrEx>
        <w:tc>
          <w:tcPr>
            <w:tcW w:w="1843" w:type="dxa"/>
            <w:gridSpan w:val="2"/>
            <w:tcBorders>
              <w:left w:val="single" w:sz="4" w:space="0" w:color="auto"/>
            </w:tcBorders>
          </w:tcPr>
          <w:p w:rsidR="00F1635B" w:rsidRDefault="00F1635B">
            <w:pPr>
              <w:pStyle w:val="CRCoverPage"/>
              <w:spacing w:after="0"/>
              <w:rPr>
                <w:b/>
                <w:i/>
                <w:lang w:val="en-US"/>
              </w:rPr>
            </w:pPr>
          </w:p>
        </w:tc>
        <w:tc>
          <w:tcPr>
            <w:tcW w:w="7797" w:type="dxa"/>
            <w:gridSpan w:val="20"/>
            <w:tcBorders>
              <w:right w:val="single" w:sz="4" w:space="0" w:color="auto"/>
            </w:tcBorders>
          </w:tcPr>
          <w:p w:rsidR="00F1635B" w:rsidRDefault="00F1635B">
            <w:pPr>
              <w:pStyle w:val="CRCoverPage"/>
              <w:spacing w:after="0"/>
              <w:rPr>
                <w:lang w:val="en-US"/>
              </w:rPr>
            </w:pPr>
          </w:p>
        </w:tc>
      </w:tr>
      <w:tr w:rsidR="00F1635B">
        <w:tblPrEx>
          <w:tblCellMar>
            <w:left w:w="42" w:type="dxa"/>
            <w:right w:w="42" w:type="dxa"/>
          </w:tblCellMar>
        </w:tblPrEx>
        <w:tc>
          <w:tcPr>
            <w:tcW w:w="1843" w:type="dxa"/>
            <w:gridSpan w:val="2"/>
            <w:tcBorders>
              <w:left w:val="single" w:sz="4" w:space="0" w:color="auto"/>
            </w:tcBorders>
          </w:tcPr>
          <w:p w:rsidR="00F1635B" w:rsidRDefault="00F1635B">
            <w:pPr>
              <w:pStyle w:val="CRCoverPage"/>
              <w:tabs>
                <w:tab w:val="right" w:pos="1759"/>
              </w:tabs>
              <w:spacing w:after="0"/>
              <w:rPr>
                <w:b/>
                <w:i/>
              </w:rPr>
            </w:pPr>
            <w:r>
              <w:rPr>
                <w:b/>
                <w:i/>
              </w:rPr>
              <w:t>Work item name:</w:t>
            </w:r>
            <w:r>
              <w:rPr>
                <w:b/>
                <w:i/>
              </w:rPr>
              <w:tab/>
            </w:r>
            <w:commentRangeStart w:id="18"/>
            <w:r>
              <w:sym w:font="Wingdings" w:char="F07A"/>
            </w:r>
            <w:commentRangeEnd w:id="18"/>
            <w:r>
              <w:rPr>
                <w:rStyle w:val="Marquedecommentaire"/>
                <w:rFonts w:ascii="Times New Roman" w:hAnsi="Times New Roman"/>
                <w:vanish/>
              </w:rPr>
              <w:commentReference w:id="18"/>
            </w:r>
          </w:p>
        </w:tc>
        <w:tc>
          <w:tcPr>
            <w:tcW w:w="3827" w:type="dxa"/>
            <w:gridSpan w:val="10"/>
            <w:shd w:val="pct30" w:color="FFFF00" w:fill="auto"/>
          </w:tcPr>
          <w:p w:rsidR="00F1635B" w:rsidRDefault="00622414" w:rsidP="00DC0E8B">
            <w:pPr>
              <w:pStyle w:val="CRCoverPage"/>
              <w:spacing w:after="0"/>
              <w:ind w:left="100"/>
            </w:pPr>
            <w:r>
              <w:t>TEI</w:t>
            </w:r>
            <w:r w:rsidR="008E5BEA">
              <w:t>11</w:t>
            </w:r>
          </w:p>
        </w:tc>
        <w:tc>
          <w:tcPr>
            <w:tcW w:w="426" w:type="dxa"/>
            <w:gridSpan w:val="2"/>
            <w:tcBorders>
              <w:left w:val="nil"/>
            </w:tcBorders>
          </w:tcPr>
          <w:p w:rsidR="00F1635B" w:rsidRDefault="00F1635B">
            <w:pPr>
              <w:pStyle w:val="CRCoverPage"/>
              <w:spacing w:after="0"/>
              <w:ind w:right="100"/>
            </w:pPr>
          </w:p>
        </w:tc>
        <w:tc>
          <w:tcPr>
            <w:tcW w:w="1417" w:type="dxa"/>
            <w:gridSpan w:val="2"/>
            <w:tcBorders>
              <w:left w:val="nil"/>
            </w:tcBorders>
          </w:tcPr>
          <w:p w:rsidR="00F1635B" w:rsidRDefault="00F1635B">
            <w:pPr>
              <w:pStyle w:val="CRCoverPage"/>
              <w:spacing w:after="0"/>
              <w:jc w:val="right"/>
            </w:pPr>
            <w:r>
              <w:rPr>
                <w:b/>
                <w:i/>
              </w:rPr>
              <w:t xml:space="preserve">Date: </w:t>
            </w:r>
            <w:commentRangeStart w:id="19"/>
            <w:r>
              <w:sym w:font="Wingdings" w:char="F07A"/>
            </w:r>
            <w:commentRangeEnd w:id="19"/>
            <w:r>
              <w:rPr>
                <w:rStyle w:val="Marquedecommentaire"/>
                <w:rFonts w:ascii="Times New Roman" w:hAnsi="Times New Roman"/>
                <w:vanish/>
              </w:rPr>
              <w:commentReference w:id="19"/>
            </w:r>
          </w:p>
        </w:tc>
        <w:tc>
          <w:tcPr>
            <w:tcW w:w="2127" w:type="dxa"/>
            <w:gridSpan w:val="6"/>
            <w:tcBorders>
              <w:right w:val="single" w:sz="4" w:space="0" w:color="auto"/>
            </w:tcBorders>
            <w:shd w:val="pct30" w:color="FFFF00" w:fill="auto"/>
          </w:tcPr>
          <w:p w:rsidR="00F1635B" w:rsidRDefault="00E576F4" w:rsidP="008E5BEA">
            <w:pPr>
              <w:pStyle w:val="CRCoverPage"/>
              <w:spacing w:after="0"/>
              <w:ind w:left="100"/>
            </w:pPr>
            <w:r>
              <w:t>09</w:t>
            </w:r>
            <w:r w:rsidR="00F1635B">
              <w:t>/</w:t>
            </w:r>
            <w:r w:rsidR="00EA40F8">
              <w:t>0</w:t>
            </w:r>
            <w:r w:rsidR="008E5BEA">
              <w:t>7</w:t>
            </w:r>
            <w:r w:rsidR="00F1635B">
              <w:t>/</w:t>
            </w:r>
            <w:r w:rsidR="00322FCD">
              <w:t>201</w:t>
            </w:r>
            <w:r w:rsidR="00EA40F8">
              <w:t>4</w:t>
            </w:r>
          </w:p>
        </w:tc>
      </w:tr>
      <w:tr w:rsidR="00F1635B">
        <w:tblPrEx>
          <w:tblCellMar>
            <w:left w:w="42" w:type="dxa"/>
            <w:right w:w="42" w:type="dxa"/>
          </w:tblCellMar>
        </w:tblPrEx>
        <w:tc>
          <w:tcPr>
            <w:tcW w:w="1843" w:type="dxa"/>
            <w:gridSpan w:val="2"/>
            <w:tcBorders>
              <w:left w:val="single" w:sz="4" w:space="0" w:color="auto"/>
            </w:tcBorders>
          </w:tcPr>
          <w:p w:rsidR="00F1635B" w:rsidRDefault="00F1635B">
            <w:pPr>
              <w:pStyle w:val="CRCoverPage"/>
              <w:spacing w:after="0"/>
              <w:rPr>
                <w:b/>
                <w:i/>
              </w:rPr>
            </w:pPr>
          </w:p>
        </w:tc>
        <w:tc>
          <w:tcPr>
            <w:tcW w:w="1559" w:type="dxa"/>
            <w:gridSpan w:val="4"/>
          </w:tcPr>
          <w:p w:rsidR="00F1635B" w:rsidRDefault="00F1635B">
            <w:pPr>
              <w:pStyle w:val="CRCoverPage"/>
              <w:spacing w:after="0"/>
            </w:pPr>
          </w:p>
        </w:tc>
        <w:tc>
          <w:tcPr>
            <w:tcW w:w="2694" w:type="dxa"/>
            <w:gridSpan w:val="8"/>
          </w:tcPr>
          <w:p w:rsidR="00F1635B" w:rsidRDefault="00F1635B">
            <w:pPr>
              <w:pStyle w:val="CRCoverPage"/>
              <w:spacing w:after="0"/>
            </w:pPr>
          </w:p>
        </w:tc>
        <w:tc>
          <w:tcPr>
            <w:tcW w:w="1417" w:type="dxa"/>
            <w:gridSpan w:val="2"/>
          </w:tcPr>
          <w:p w:rsidR="00F1635B" w:rsidRDefault="00F1635B">
            <w:pPr>
              <w:pStyle w:val="CRCoverPage"/>
              <w:spacing w:after="0"/>
            </w:pPr>
          </w:p>
        </w:tc>
        <w:tc>
          <w:tcPr>
            <w:tcW w:w="2127" w:type="dxa"/>
            <w:gridSpan w:val="6"/>
            <w:tcBorders>
              <w:right w:val="single" w:sz="4" w:space="0" w:color="auto"/>
            </w:tcBorders>
          </w:tcPr>
          <w:p w:rsidR="00F1635B" w:rsidRDefault="00F1635B">
            <w:pPr>
              <w:pStyle w:val="CRCoverPage"/>
              <w:spacing w:after="0"/>
            </w:pPr>
          </w:p>
        </w:tc>
      </w:tr>
      <w:tr w:rsidR="00F1635B">
        <w:tblPrEx>
          <w:tblCellMar>
            <w:left w:w="42" w:type="dxa"/>
            <w:right w:w="42" w:type="dxa"/>
          </w:tblCellMar>
        </w:tblPrEx>
        <w:trPr>
          <w:cantSplit/>
        </w:trPr>
        <w:tc>
          <w:tcPr>
            <w:tcW w:w="1843" w:type="dxa"/>
            <w:gridSpan w:val="2"/>
            <w:tcBorders>
              <w:left w:val="single" w:sz="4" w:space="0" w:color="auto"/>
            </w:tcBorders>
          </w:tcPr>
          <w:p w:rsidR="00F1635B" w:rsidRDefault="00F1635B">
            <w:pPr>
              <w:pStyle w:val="CRCoverPage"/>
              <w:tabs>
                <w:tab w:val="right" w:pos="1759"/>
              </w:tabs>
              <w:spacing w:after="0"/>
              <w:rPr>
                <w:b/>
                <w:i/>
              </w:rPr>
            </w:pPr>
            <w:r>
              <w:rPr>
                <w:b/>
                <w:i/>
              </w:rPr>
              <w:t>Category:</w:t>
            </w:r>
            <w:r>
              <w:rPr>
                <w:b/>
                <w:i/>
              </w:rPr>
              <w:tab/>
            </w:r>
            <w:commentRangeStart w:id="20"/>
            <w:r>
              <w:sym w:font="Wingdings" w:char="F07A"/>
            </w:r>
            <w:commentRangeEnd w:id="20"/>
            <w:r>
              <w:rPr>
                <w:rStyle w:val="Marquedecommentaire"/>
                <w:rFonts w:ascii="Times New Roman" w:hAnsi="Times New Roman"/>
                <w:vanish/>
              </w:rPr>
              <w:commentReference w:id="20"/>
            </w:r>
          </w:p>
        </w:tc>
        <w:tc>
          <w:tcPr>
            <w:tcW w:w="425" w:type="dxa"/>
            <w:shd w:val="pct30" w:color="FFFF00" w:fill="auto"/>
          </w:tcPr>
          <w:p w:rsidR="00F1635B" w:rsidRDefault="00B56DD9">
            <w:pPr>
              <w:pStyle w:val="CRCoverPage"/>
              <w:spacing w:after="0"/>
              <w:ind w:left="100"/>
              <w:rPr>
                <w:b/>
              </w:rPr>
            </w:pPr>
            <w:r>
              <w:rPr>
                <w:b/>
              </w:rPr>
              <w:t>F</w:t>
            </w:r>
          </w:p>
        </w:tc>
        <w:tc>
          <w:tcPr>
            <w:tcW w:w="3828" w:type="dxa"/>
            <w:gridSpan w:val="11"/>
            <w:tcBorders>
              <w:left w:val="nil"/>
            </w:tcBorders>
          </w:tcPr>
          <w:p w:rsidR="00F1635B" w:rsidRDefault="00F1635B">
            <w:pPr>
              <w:pStyle w:val="CRCoverPage"/>
              <w:spacing w:after="0"/>
            </w:pPr>
          </w:p>
        </w:tc>
        <w:tc>
          <w:tcPr>
            <w:tcW w:w="1417" w:type="dxa"/>
            <w:gridSpan w:val="2"/>
            <w:tcBorders>
              <w:left w:val="nil"/>
            </w:tcBorders>
          </w:tcPr>
          <w:p w:rsidR="00F1635B" w:rsidRDefault="00F1635B">
            <w:pPr>
              <w:pStyle w:val="CRCoverPage"/>
              <w:spacing w:after="0"/>
              <w:jc w:val="right"/>
              <w:rPr>
                <w:b/>
                <w:i/>
              </w:rPr>
            </w:pPr>
            <w:r>
              <w:rPr>
                <w:b/>
                <w:i/>
              </w:rPr>
              <w:t xml:space="preserve">Release: </w:t>
            </w:r>
            <w:commentRangeStart w:id="21"/>
            <w:r>
              <w:sym w:font="Wingdings" w:char="F07A"/>
            </w:r>
            <w:commentRangeEnd w:id="21"/>
            <w:r>
              <w:rPr>
                <w:rStyle w:val="Marquedecommentaire"/>
                <w:rFonts w:ascii="Times New Roman" w:hAnsi="Times New Roman"/>
                <w:vanish/>
              </w:rPr>
              <w:commentReference w:id="21"/>
            </w:r>
          </w:p>
        </w:tc>
        <w:tc>
          <w:tcPr>
            <w:tcW w:w="2127" w:type="dxa"/>
            <w:gridSpan w:val="6"/>
            <w:tcBorders>
              <w:right w:val="single" w:sz="4" w:space="0" w:color="auto"/>
            </w:tcBorders>
            <w:shd w:val="pct30" w:color="FFFF00" w:fill="auto"/>
          </w:tcPr>
          <w:p w:rsidR="00F1635B" w:rsidRDefault="00322FCD" w:rsidP="00DC0E8B">
            <w:pPr>
              <w:pStyle w:val="CRCoverPage"/>
              <w:spacing w:after="0"/>
              <w:ind w:left="100"/>
            </w:pPr>
            <w:r>
              <w:t>REL-</w:t>
            </w:r>
            <w:r w:rsidR="008E5BEA">
              <w:t>1</w:t>
            </w:r>
            <w:r w:rsidR="00DC0E8B">
              <w:t>2</w:t>
            </w:r>
          </w:p>
        </w:tc>
      </w:tr>
      <w:tr w:rsidR="00F1635B">
        <w:tblPrEx>
          <w:tblCellMar>
            <w:left w:w="42" w:type="dxa"/>
            <w:right w:w="42" w:type="dxa"/>
          </w:tblCellMar>
        </w:tblPrEx>
        <w:tc>
          <w:tcPr>
            <w:tcW w:w="1843" w:type="dxa"/>
            <w:gridSpan w:val="2"/>
            <w:tcBorders>
              <w:left w:val="single" w:sz="4" w:space="0" w:color="auto"/>
              <w:bottom w:val="single" w:sz="4" w:space="0" w:color="auto"/>
            </w:tcBorders>
          </w:tcPr>
          <w:p w:rsidR="00F1635B" w:rsidRDefault="00F1635B">
            <w:pPr>
              <w:pStyle w:val="CRCoverPage"/>
              <w:spacing w:after="0"/>
              <w:rPr>
                <w:b/>
                <w:i/>
              </w:rPr>
            </w:pPr>
          </w:p>
        </w:tc>
        <w:tc>
          <w:tcPr>
            <w:tcW w:w="4678" w:type="dxa"/>
            <w:gridSpan w:val="13"/>
            <w:tcBorders>
              <w:bottom w:val="single" w:sz="4" w:space="0" w:color="auto"/>
            </w:tcBorders>
          </w:tcPr>
          <w:p w:rsidR="00F1635B" w:rsidRDefault="00F1635B">
            <w:pPr>
              <w:pStyle w:val="CRCoverPage"/>
              <w:spacing w:after="0"/>
              <w:ind w:left="383" w:hanging="383"/>
              <w:rPr>
                <w:i/>
                <w:sz w:val="18"/>
              </w:rPr>
            </w:pPr>
          </w:p>
          <w:p w:rsidR="00F1635B" w:rsidRDefault="00F1635B">
            <w:pPr>
              <w:pStyle w:val="CRCoverPage"/>
              <w:spacing w:after="0"/>
              <w:ind w:left="383" w:hanging="383"/>
              <w:rPr>
                <w:i/>
                <w:sz w:val="18"/>
              </w:rPr>
            </w:pPr>
            <w:r>
              <w:rPr>
                <w:i/>
                <w:sz w:val="18"/>
              </w:rPr>
              <w:t xml:space="preserve">Use </w:t>
            </w:r>
            <w:r>
              <w:rPr>
                <w:i/>
                <w:sz w:val="18"/>
                <w:u w:val="single"/>
              </w:rPr>
              <w:t>one</w:t>
            </w:r>
            <w:r>
              <w:rPr>
                <w:i/>
                <w:sz w:val="18"/>
              </w:rPr>
              <w:t xml:space="preserve"> of the following categories:</w:t>
            </w:r>
            <w:r>
              <w:rPr>
                <w:b/>
                <w:i/>
                <w:sz w:val="18"/>
              </w:rPr>
              <w:br/>
              <w:t>F</w:t>
            </w:r>
            <w:r>
              <w:rPr>
                <w:i/>
                <w:sz w:val="18"/>
              </w:rPr>
              <w:t xml:space="preserve">  (essential correction)</w:t>
            </w:r>
            <w:r>
              <w:rPr>
                <w:i/>
                <w:sz w:val="18"/>
              </w:rPr>
              <w:br/>
            </w:r>
            <w:r>
              <w:rPr>
                <w:b/>
                <w:i/>
                <w:sz w:val="18"/>
              </w:rPr>
              <w:t>A</w:t>
            </w:r>
            <w:r>
              <w:rPr>
                <w:i/>
                <w:sz w:val="18"/>
              </w:rPr>
              <w:t xml:space="preserve">  (corresponds to a correction in an earlier release)</w:t>
            </w:r>
            <w:r>
              <w:rPr>
                <w:i/>
                <w:sz w:val="18"/>
              </w:rPr>
              <w:br/>
            </w:r>
            <w:r>
              <w:rPr>
                <w:b/>
                <w:i/>
                <w:sz w:val="18"/>
              </w:rPr>
              <w:t>B</w:t>
            </w:r>
            <w:r>
              <w:rPr>
                <w:i/>
                <w:sz w:val="18"/>
              </w:rPr>
              <w:t xml:space="preserve">  (Addition of feature), </w:t>
            </w:r>
            <w:r>
              <w:rPr>
                <w:i/>
                <w:sz w:val="18"/>
              </w:rPr>
              <w:br/>
            </w:r>
            <w:r>
              <w:rPr>
                <w:b/>
                <w:i/>
                <w:sz w:val="18"/>
              </w:rPr>
              <w:t>C</w:t>
            </w:r>
            <w:r>
              <w:rPr>
                <w:i/>
                <w:sz w:val="18"/>
              </w:rPr>
              <w:t xml:space="preserve">  (Functional modification of feature)</w:t>
            </w:r>
            <w:r>
              <w:rPr>
                <w:i/>
                <w:sz w:val="18"/>
              </w:rPr>
              <w:br/>
            </w:r>
            <w:r>
              <w:rPr>
                <w:b/>
                <w:i/>
                <w:sz w:val="18"/>
              </w:rPr>
              <w:t>D</w:t>
            </w:r>
            <w:r>
              <w:rPr>
                <w:i/>
                <w:sz w:val="18"/>
              </w:rPr>
              <w:t xml:space="preserve">  (Editorial modification)</w:t>
            </w:r>
          </w:p>
          <w:p w:rsidR="00F1635B" w:rsidRDefault="00F1635B">
            <w:pPr>
              <w:pStyle w:val="CRCoverPage"/>
            </w:pPr>
            <w:r>
              <w:rPr>
                <w:sz w:val="18"/>
              </w:rPr>
              <w:t>Detailed explanations of the above categories can</w:t>
            </w:r>
            <w:r>
              <w:rPr>
                <w:sz w:val="18"/>
              </w:rPr>
              <w:br/>
              <w:t>be found in 3GPP TR 21.900.</w:t>
            </w:r>
          </w:p>
        </w:tc>
        <w:tc>
          <w:tcPr>
            <w:tcW w:w="3119" w:type="dxa"/>
            <w:gridSpan w:val="7"/>
            <w:tcBorders>
              <w:bottom w:val="single" w:sz="4" w:space="0" w:color="auto"/>
              <w:right w:val="single" w:sz="4" w:space="0" w:color="auto"/>
            </w:tcBorders>
          </w:tcPr>
          <w:p w:rsidR="00F1635B" w:rsidRDefault="00F1635B">
            <w:pPr>
              <w:pStyle w:val="CRCoverPage"/>
              <w:tabs>
                <w:tab w:val="left" w:pos="950"/>
              </w:tabs>
              <w:spacing w:after="0"/>
              <w:ind w:left="241" w:hanging="241"/>
              <w:rPr>
                <w:i/>
                <w:sz w:val="18"/>
              </w:rPr>
            </w:pPr>
          </w:p>
          <w:p w:rsidR="00F1635B" w:rsidRDefault="00F1635B" w:rsidP="006F075D">
            <w:pPr>
              <w:pStyle w:val="CRCoverPage"/>
              <w:tabs>
                <w:tab w:val="left" w:pos="950"/>
              </w:tabs>
              <w:spacing w:after="0"/>
              <w:ind w:left="241" w:hanging="241"/>
              <w:rPr>
                <w:i/>
                <w:sz w:val="18"/>
              </w:rPr>
            </w:pPr>
            <w:r>
              <w:t xml:space="preserve">Use </w:t>
            </w:r>
            <w:r>
              <w:rPr>
                <w:u w:val="single"/>
              </w:rPr>
              <w:t>one</w:t>
            </w:r>
            <w:r>
              <w:t xml:space="preserve"> of the following releases:</w:t>
            </w:r>
            <w:r>
              <w:br/>
              <w:t>REL-6</w:t>
            </w:r>
            <w:r>
              <w:tab/>
              <w:t>(Release 6)</w:t>
            </w:r>
            <w:r>
              <w:br/>
              <w:t>REL-7</w:t>
            </w:r>
            <w:r>
              <w:tab/>
              <w:t xml:space="preserve">(Release 7) </w:t>
            </w:r>
            <w:r>
              <w:br/>
              <w:t>REL-8</w:t>
            </w:r>
            <w:r>
              <w:tab/>
              <w:t>(Release 8)</w:t>
            </w:r>
            <w:r w:rsidR="006F075D">
              <w:t xml:space="preserve"> </w:t>
            </w:r>
            <w:r w:rsidR="006F075D">
              <w:br/>
              <w:t>REL-9</w:t>
            </w:r>
            <w:r w:rsidR="006F075D">
              <w:tab/>
              <w:t xml:space="preserve">(Release 9) </w:t>
            </w:r>
            <w:r w:rsidR="006F075D">
              <w:br/>
              <w:t>REL-10</w:t>
            </w:r>
            <w:r w:rsidR="006F075D">
              <w:tab/>
              <w:t xml:space="preserve">(Release 10) </w:t>
            </w:r>
            <w:r w:rsidR="006F075D">
              <w:br/>
              <w:t>REL-11</w:t>
            </w:r>
            <w:r w:rsidR="006F075D">
              <w:tab/>
              <w:t xml:space="preserve">(Release 11) </w:t>
            </w:r>
            <w:r w:rsidR="006F075D">
              <w:br/>
            </w:r>
          </w:p>
        </w:tc>
      </w:tr>
      <w:tr w:rsidR="00394585">
        <w:tblPrEx>
          <w:tblCellMar>
            <w:left w:w="42" w:type="dxa"/>
            <w:right w:w="42" w:type="dxa"/>
          </w:tblCellMar>
        </w:tblPrEx>
        <w:tc>
          <w:tcPr>
            <w:tcW w:w="9640" w:type="dxa"/>
            <w:gridSpan w:val="22"/>
            <w:tcBorders>
              <w:left w:val="single" w:sz="4" w:space="0" w:color="auto"/>
              <w:bottom w:val="single" w:sz="4" w:space="0" w:color="auto"/>
              <w:right w:val="single" w:sz="4" w:space="0" w:color="auto"/>
            </w:tcBorders>
          </w:tcPr>
          <w:p w:rsidR="00394585" w:rsidRPr="00A42CA7" w:rsidRDefault="00394585">
            <w:pPr>
              <w:pStyle w:val="CRCoverPage"/>
              <w:tabs>
                <w:tab w:val="left" w:pos="950"/>
              </w:tabs>
              <w:spacing w:after="0"/>
              <w:ind w:left="241" w:hanging="241"/>
              <w:rPr>
                <w:sz w:val="14"/>
                <w:szCs w:val="14"/>
                <w:u w:val="single"/>
              </w:rPr>
            </w:pPr>
            <w:r w:rsidRPr="00A42CA7">
              <w:rPr>
                <w:sz w:val="14"/>
                <w:szCs w:val="14"/>
                <w:u w:val="single"/>
              </w:rPr>
              <w:t>TC SCP use of the status "Accepted" for change requests</w:t>
            </w:r>
            <w:r w:rsidR="007A1410" w:rsidRPr="00A42CA7">
              <w:rPr>
                <w:sz w:val="14"/>
                <w:szCs w:val="14"/>
                <w:u w:val="single"/>
              </w:rPr>
              <w:t>:</w:t>
            </w:r>
          </w:p>
          <w:p w:rsidR="00394585" w:rsidRPr="00A42CA7" w:rsidRDefault="007B4524" w:rsidP="007B4524">
            <w:pPr>
              <w:pStyle w:val="CRCoverPage"/>
              <w:numPr>
                <w:ilvl w:val="0"/>
                <w:numId w:val="38"/>
              </w:numPr>
              <w:tabs>
                <w:tab w:val="left" w:pos="384"/>
              </w:tabs>
              <w:spacing w:after="0"/>
              <w:ind w:hanging="523"/>
              <w:rPr>
                <w:sz w:val="14"/>
                <w:szCs w:val="14"/>
              </w:rPr>
            </w:pPr>
            <w:r>
              <w:rPr>
                <w:sz w:val="14"/>
                <w:szCs w:val="14"/>
              </w:rPr>
              <w:t>A</w:t>
            </w:r>
            <w:r w:rsidR="007A1410" w:rsidRPr="00A42CA7">
              <w:rPr>
                <w:sz w:val="14"/>
                <w:szCs w:val="14"/>
              </w:rPr>
              <w:t>t</w:t>
            </w:r>
            <w:r w:rsidR="00394585" w:rsidRPr="00A42CA7">
              <w:rPr>
                <w:sz w:val="14"/>
                <w:szCs w:val="14"/>
              </w:rPr>
              <w:t xml:space="preserve"> </w:t>
            </w:r>
            <w:r>
              <w:rPr>
                <w:sz w:val="14"/>
                <w:szCs w:val="14"/>
              </w:rPr>
              <w:t xml:space="preserve">the </w:t>
            </w:r>
            <w:r w:rsidR="00394585" w:rsidRPr="00A42CA7">
              <w:rPr>
                <w:sz w:val="14"/>
                <w:szCs w:val="14"/>
              </w:rPr>
              <w:t>TC SCP working group</w:t>
            </w:r>
            <w:r w:rsidR="007A1410" w:rsidRPr="00A42CA7">
              <w:rPr>
                <w:sz w:val="14"/>
                <w:szCs w:val="14"/>
              </w:rPr>
              <w:t xml:space="preserve"> level</w:t>
            </w:r>
            <w:r w:rsidR="00394585" w:rsidRPr="00A42CA7">
              <w:rPr>
                <w:sz w:val="14"/>
                <w:szCs w:val="14"/>
              </w:rPr>
              <w:t>, the status "Accepted" means that a change request is accepted for presentation to TC SCP Plenary</w:t>
            </w:r>
            <w:r>
              <w:rPr>
                <w:sz w:val="14"/>
                <w:szCs w:val="14"/>
              </w:rPr>
              <w:t>.</w:t>
            </w:r>
          </w:p>
          <w:p w:rsidR="00394585" w:rsidRPr="007A1410" w:rsidRDefault="007B4524" w:rsidP="007B4524">
            <w:pPr>
              <w:pStyle w:val="CRCoverPage"/>
              <w:numPr>
                <w:ilvl w:val="0"/>
                <w:numId w:val="38"/>
              </w:numPr>
              <w:tabs>
                <w:tab w:val="left" w:pos="384"/>
              </w:tabs>
              <w:spacing w:after="0"/>
              <w:ind w:hanging="523"/>
              <w:rPr>
                <w:sz w:val="14"/>
                <w:szCs w:val="14"/>
              </w:rPr>
            </w:pPr>
            <w:r>
              <w:rPr>
                <w:sz w:val="14"/>
                <w:szCs w:val="14"/>
              </w:rPr>
              <w:t>A</w:t>
            </w:r>
            <w:r w:rsidR="007A1410" w:rsidRPr="00A42CA7">
              <w:rPr>
                <w:sz w:val="14"/>
                <w:szCs w:val="14"/>
              </w:rPr>
              <w:t>t</w:t>
            </w:r>
            <w:r w:rsidR="00394585" w:rsidRPr="00A42CA7">
              <w:rPr>
                <w:sz w:val="14"/>
                <w:szCs w:val="14"/>
              </w:rPr>
              <w:t xml:space="preserve"> </w:t>
            </w:r>
            <w:r>
              <w:rPr>
                <w:sz w:val="14"/>
                <w:szCs w:val="14"/>
              </w:rPr>
              <w:t xml:space="preserve">the </w:t>
            </w:r>
            <w:r w:rsidR="00394585" w:rsidRPr="00A42CA7">
              <w:rPr>
                <w:sz w:val="14"/>
                <w:szCs w:val="14"/>
              </w:rPr>
              <w:t xml:space="preserve">TC SCP </w:t>
            </w:r>
            <w:r w:rsidR="007A1410" w:rsidRPr="00A42CA7">
              <w:rPr>
                <w:sz w:val="14"/>
                <w:szCs w:val="14"/>
              </w:rPr>
              <w:t>Plenary level</w:t>
            </w:r>
            <w:r w:rsidR="00394585" w:rsidRPr="00A42CA7">
              <w:rPr>
                <w:sz w:val="14"/>
                <w:szCs w:val="14"/>
              </w:rPr>
              <w:t xml:space="preserve">, the status "Accepted" means that a change request is accepted for </w:t>
            </w:r>
            <w:r w:rsidR="007A1410" w:rsidRPr="00A42CA7">
              <w:rPr>
                <w:sz w:val="14"/>
                <w:szCs w:val="14"/>
              </w:rPr>
              <w:t>implementation in the targeted specification</w:t>
            </w:r>
            <w:r>
              <w:rPr>
                <w:sz w:val="14"/>
                <w:szCs w:val="14"/>
              </w:rPr>
              <w:t>.</w:t>
            </w:r>
          </w:p>
        </w:tc>
      </w:tr>
      <w:tr w:rsidR="00F1635B">
        <w:tblPrEx>
          <w:tblCellMar>
            <w:left w:w="42" w:type="dxa"/>
            <w:right w:w="42" w:type="dxa"/>
          </w:tblCellMar>
        </w:tblPrEx>
        <w:tc>
          <w:tcPr>
            <w:tcW w:w="1843" w:type="dxa"/>
            <w:gridSpan w:val="2"/>
          </w:tcPr>
          <w:p w:rsidR="00F1635B" w:rsidRDefault="00F1635B">
            <w:pPr>
              <w:pStyle w:val="CRCoverPage"/>
              <w:spacing w:after="0"/>
              <w:rPr>
                <w:b/>
                <w:i/>
              </w:rPr>
            </w:pPr>
          </w:p>
        </w:tc>
        <w:tc>
          <w:tcPr>
            <w:tcW w:w="7797" w:type="dxa"/>
            <w:gridSpan w:val="20"/>
          </w:tcPr>
          <w:p w:rsidR="00F1635B" w:rsidRDefault="00F1635B">
            <w:pPr>
              <w:pStyle w:val="CRCoverPage"/>
              <w:spacing w:after="0"/>
            </w:pPr>
          </w:p>
        </w:tc>
      </w:tr>
      <w:tr w:rsidR="00F1635B">
        <w:tblPrEx>
          <w:tblCellMar>
            <w:left w:w="42" w:type="dxa"/>
            <w:right w:w="42" w:type="dxa"/>
          </w:tblCellMar>
        </w:tblPrEx>
        <w:tc>
          <w:tcPr>
            <w:tcW w:w="2268" w:type="dxa"/>
            <w:gridSpan w:val="3"/>
            <w:tcBorders>
              <w:top w:val="single" w:sz="4" w:space="0" w:color="auto"/>
              <w:left w:val="single" w:sz="4" w:space="0" w:color="auto"/>
            </w:tcBorders>
          </w:tcPr>
          <w:p w:rsidR="00F1635B" w:rsidRDefault="00F1635B">
            <w:pPr>
              <w:pStyle w:val="CRCoverPage"/>
              <w:tabs>
                <w:tab w:val="right" w:pos="2184"/>
              </w:tabs>
              <w:spacing w:after="0"/>
              <w:rPr>
                <w:b/>
                <w:i/>
              </w:rPr>
            </w:pPr>
            <w:r>
              <w:rPr>
                <w:b/>
                <w:i/>
              </w:rPr>
              <w:t>Reason for change:</w:t>
            </w:r>
            <w:r>
              <w:rPr>
                <w:b/>
                <w:i/>
              </w:rPr>
              <w:tab/>
            </w:r>
            <w:commentRangeStart w:id="22"/>
            <w:r>
              <w:sym w:font="Wingdings" w:char="F07A"/>
            </w:r>
            <w:commentRangeEnd w:id="22"/>
            <w:r>
              <w:rPr>
                <w:rStyle w:val="Marquedecommentaire"/>
                <w:rFonts w:ascii="Times New Roman" w:hAnsi="Times New Roman"/>
                <w:vanish/>
              </w:rPr>
              <w:commentReference w:id="22"/>
            </w:r>
          </w:p>
        </w:tc>
        <w:tc>
          <w:tcPr>
            <w:tcW w:w="7372" w:type="dxa"/>
            <w:gridSpan w:val="19"/>
            <w:tcBorders>
              <w:top w:val="single" w:sz="4" w:space="0" w:color="auto"/>
              <w:right w:val="single" w:sz="4" w:space="0" w:color="auto"/>
            </w:tcBorders>
            <w:shd w:val="pct30" w:color="FFFF00" w:fill="auto"/>
          </w:tcPr>
          <w:p w:rsidR="008E5BEA" w:rsidRDefault="00AE181D" w:rsidP="00AE181D">
            <w:pPr>
              <w:pStyle w:val="CRCoverPage"/>
              <w:spacing w:after="0"/>
            </w:pPr>
            <w:r w:rsidRPr="00AE181D">
              <w:t>SCP(12)000124 and SCP(12)000272</w:t>
            </w:r>
            <w:r>
              <w:t xml:space="preserve"> introduce new reader RF registry entries in 102 622 not accessible from 102 705</w:t>
            </w:r>
          </w:p>
          <w:p w:rsidR="00180A96" w:rsidRPr="00180A96" w:rsidRDefault="008E5BEA" w:rsidP="008E5BEA">
            <w:pPr>
              <w:pStyle w:val="CRCoverPage"/>
              <w:spacing w:after="0"/>
            </w:pPr>
            <w:r>
              <w:t xml:space="preserve">  </w:t>
            </w:r>
          </w:p>
        </w:tc>
      </w:tr>
      <w:tr w:rsidR="00F1635B">
        <w:tblPrEx>
          <w:tblCellMar>
            <w:left w:w="42" w:type="dxa"/>
            <w:right w:w="42" w:type="dxa"/>
          </w:tblCellMar>
        </w:tblPrEx>
        <w:tc>
          <w:tcPr>
            <w:tcW w:w="2268" w:type="dxa"/>
            <w:gridSpan w:val="3"/>
            <w:tcBorders>
              <w:left w:val="single" w:sz="4" w:space="0" w:color="auto"/>
            </w:tcBorders>
          </w:tcPr>
          <w:p w:rsidR="00F1635B" w:rsidRDefault="00F1635B">
            <w:pPr>
              <w:pStyle w:val="CRCoverPage"/>
              <w:spacing w:after="0"/>
              <w:rPr>
                <w:b/>
                <w:i/>
              </w:rPr>
            </w:pPr>
          </w:p>
        </w:tc>
        <w:tc>
          <w:tcPr>
            <w:tcW w:w="7372" w:type="dxa"/>
            <w:gridSpan w:val="19"/>
            <w:tcBorders>
              <w:right w:val="single" w:sz="4" w:space="0" w:color="auto"/>
            </w:tcBorders>
          </w:tcPr>
          <w:p w:rsidR="00F1635B" w:rsidRDefault="00F1635B">
            <w:pPr>
              <w:pStyle w:val="CRCoverPage"/>
              <w:spacing w:after="0"/>
            </w:pPr>
          </w:p>
        </w:tc>
      </w:tr>
      <w:tr w:rsidR="00F1635B">
        <w:tblPrEx>
          <w:tblCellMar>
            <w:left w:w="42" w:type="dxa"/>
            <w:right w:w="42" w:type="dxa"/>
          </w:tblCellMar>
        </w:tblPrEx>
        <w:trPr>
          <w:trHeight w:val="653"/>
        </w:trPr>
        <w:tc>
          <w:tcPr>
            <w:tcW w:w="2268" w:type="dxa"/>
            <w:gridSpan w:val="3"/>
            <w:tcBorders>
              <w:left w:val="single" w:sz="4" w:space="0" w:color="auto"/>
            </w:tcBorders>
          </w:tcPr>
          <w:p w:rsidR="00F1635B" w:rsidRDefault="00F1635B">
            <w:pPr>
              <w:pStyle w:val="CRCoverPage"/>
              <w:tabs>
                <w:tab w:val="right" w:pos="2184"/>
              </w:tabs>
              <w:spacing w:after="0"/>
              <w:rPr>
                <w:b/>
                <w:i/>
              </w:rPr>
            </w:pPr>
            <w:r>
              <w:rPr>
                <w:b/>
                <w:i/>
              </w:rPr>
              <w:t>Summary of change:</w:t>
            </w:r>
            <w:r>
              <w:rPr>
                <w:b/>
                <w:i/>
              </w:rPr>
              <w:tab/>
            </w:r>
            <w:commentRangeStart w:id="23"/>
            <w:r>
              <w:sym w:font="Wingdings" w:char="F07A"/>
            </w:r>
            <w:commentRangeEnd w:id="23"/>
            <w:r>
              <w:rPr>
                <w:rStyle w:val="Marquedecommentaire"/>
                <w:rFonts w:ascii="Times New Roman" w:hAnsi="Times New Roman"/>
                <w:vanish/>
              </w:rPr>
              <w:commentReference w:id="23"/>
            </w:r>
          </w:p>
        </w:tc>
        <w:tc>
          <w:tcPr>
            <w:tcW w:w="7372" w:type="dxa"/>
            <w:gridSpan w:val="19"/>
            <w:tcBorders>
              <w:right w:val="single" w:sz="4" w:space="0" w:color="auto"/>
            </w:tcBorders>
            <w:shd w:val="pct30" w:color="FFFF00" w:fill="auto"/>
          </w:tcPr>
          <w:p w:rsidR="00F1635B" w:rsidRDefault="00AE181D" w:rsidP="00AE181D">
            <w:pPr>
              <w:pStyle w:val="CRCoverPage"/>
              <w:spacing w:after="0"/>
            </w:pPr>
            <w:r>
              <w:t xml:space="preserve">Add constants in </w:t>
            </w:r>
            <w:proofErr w:type="spellStart"/>
            <w:r>
              <w:t>uicc.hci.services.readermode.ReaderMessage</w:t>
            </w:r>
            <w:proofErr w:type="spellEnd"/>
            <w:r>
              <w:t xml:space="preserve"> to allow an applet to get the OPERATING_STATUS from the registry</w:t>
            </w:r>
            <w:r w:rsidR="00B83627">
              <w:t>.</w:t>
            </w:r>
          </w:p>
        </w:tc>
      </w:tr>
      <w:tr w:rsidR="00F1635B">
        <w:tblPrEx>
          <w:tblCellMar>
            <w:left w:w="42" w:type="dxa"/>
            <w:right w:w="42" w:type="dxa"/>
          </w:tblCellMar>
        </w:tblPrEx>
        <w:tc>
          <w:tcPr>
            <w:tcW w:w="2268" w:type="dxa"/>
            <w:gridSpan w:val="3"/>
            <w:tcBorders>
              <w:left w:val="single" w:sz="4" w:space="0" w:color="auto"/>
            </w:tcBorders>
          </w:tcPr>
          <w:p w:rsidR="00F1635B" w:rsidRDefault="00F1635B">
            <w:pPr>
              <w:pStyle w:val="CRCoverPage"/>
              <w:spacing w:after="0"/>
              <w:rPr>
                <w:b/>
                <w:i/>
              </w:rPr>
            </w:pPr>
          </w:p>
        </w:tc>
        <w:tc>
          <w:tcPr>
            <w:tcW w:w="7372" w:type="dxa"/>
            <w:gridSpan w:val="19"/>
            <w:tcBorders>
              <w:right w:val="single" w:sz="4" w:space="0" w:color="auto"/>
            </w:tcBorders>
          </w:tcPr>
          <w:p w:rsidR="00F1635B" w:rsidRDefault="00F1635B">
            <w:pPr>
              <w:pStyle w:val="CRCoverPage"/>
              <w:spacing w:after="0"/>
            </w:pPr>
          </w:p>
        </w:tc>
      </w:tr>
      <w:tr w:rsidR="00F1635B">
        <w:tblPrEx>
          <w:tblCellMar>
            <w:left w:w="42" w:type="dxa"/>
            <w:right w:w="42" w:type="dxa"/>
          </w:tblCellMar>
        </w:tblPrEx>
        <w:trPr>
          <w:trHeight w:val="622"/>
        </w:trPr>
        <w:tc>
          <w:tcPr>
            <w:tcW w:w="2268" w:type="dxa"/>
            <w:gridSpan w:val="3"/>
            <w:tcBorders>
              <w:left w:val="single" w:sz="4" w:space="0" w:color="auto"/>
              <w:bottom w:val="single" w:sz="4" w:space="0" w:color="auto"/>
            </w:tcBorders>
          </w:tcPr>
          <w:p w:rsidR="00F1635B" w:rsidRDefault="00F1635B" w:rsidP="007B4524">
            <w:pPr>
              <w:pStyle w:val="CRCoverPage"/>
              <w:tabs>
                <w:tab w:val="right" w:pos="2184"/>
              </w:tabs>
              <w:spacing w:after="0"/>
              <w:rPr>
                <w:b/>
                <w:i/>
              </w:rPr>
            </w:pPr>
            <w:r>
              <w:rPr>
                <w:b/>
                <w:i/>
              </w:rPr>
              <w:t xml:space="preserve">Consequences if </w:t>
            </w:r>
            <w:r>
              <w:rPr>
                <w:b/>
                <w:i/>
              </w:rPr>
              <w:tab/>
            </w:r>
            <w:commentRangeStart w:id="24"/>
            <w:r>
              <w:sym w:font="Wingdings" w:char="F07A"/>
            </w:r>
            <w:commentRangeEnd w:id="24"/>
            <w:r>
              <w:rPr>
                <w:rStyle w:val="Marquedecommentaire"/>
                <w:rFonts w:ascii="Times New Roman" w:hAnsi="Times New Roman"/>
                <w:vanish/>
              </w:rPr>
              <w:commentReference w:id="24"/>
            </w:r>
            <w:r>
              <w:rPr>
                <w:b/>
                <w:i/>
              </w:rPr>
              <w:br/>
              <w:t xml:space="preserve">not </w:t>
            </w:r>
            <w:r w:rsidR="007B4524">
              <w:rPr>
                <w:b/>
                <w:i/>
              </w:rPr>
              <w:t>accept</w:t>
            </w:r>
            <w:r>
              <w:rPr>
                <w:b/>
                <w:i/>
              </w:rPr>
              <w:t>ed:</w:t>
            </w:r>
          </w:p>
        </w:tc>
        <w:tc>
          <w:tcPr>
            <w:tcW w:w="7372" w:type="dxa"/>
            <w:gridSpan w:val="19"/>
            <w:tcBorders>
              <w:bottom w:val="single" w:sz="4" w:space="0" w:color="auto"/>
              <w:right w:val="single" w:sz="4" w:space="0" w:color="auto"/>
            </w:tcBorders>
            <w:shd w:val="pct30" w:color="FFFF00" w:fill="auto"/>
          </w:tcPr>
          <w:p w:rsidR="00F1635B" w:rsidRPr="00A94860" w:rsidRDefault="00AE181D" w:rsidP="00EB7003">
            <w:pPr>
              <w:pStyle w:val="CRCoverPage"/>
              <w:spacing w:after="0"/>
              <w:ind w:left="100"/>
              <w:rPr>
                <w:rFonts w:cs="Arial"/>
                <w:color w:val="000000"/>
                <w:lang w:val="en-US" w:eastAsia="ja-JP"/>
              </w:rPr>
            </w:pPr>
            <w:r>
              <w:rPr>
                <w:rFonts w:cs="Arial"/>
                <w:color w:val="000000"/>
                <w:lang w:val="en-US" w:eastAsia="ja-JP"/>
              </w:rPr>
              <w:t xml:space="preserve">Reader RF registry entries not accessible </w:t>
            </w:r>
            <w:r w:rsidR="00EB7003">
              <w:rPr>
                <w:rFonts w:cs="Arial"/>
                <w:color w:val="000000"/>
                <w:lang w:val="en-US" w:eastAsia="ja-JP"/>
              </w:rPr>
              <w:t>for</w:t>
            </w:r>
            <w:r>
              <w:rPr>
                <w:rFonts w:cs="Arial"/>
                <w:color w:val="000000"/>
                <w:lang w:val="en-US" w:eastAsia="ja-JP"/>
              </w:rPr>
              <w:t xml:space="preserve"> applets using 102 705</w:t>
            </w:r>
          </w:p>
        </w:tc>
      </w:tr>
      <w:tr w:rsidR="00F1635B">
        <w:tblPrEx>
          <w:tblCellMar>
            <w:left w:w="42" w:type="dxa"/>
            <w:right w:w="42" w:type="dxa"/>
          </w:tblCellMar>
        </w:tblPrEx>
        <w:tc>
          <w:tcPr>
            <w:tcW w:w="2268" w:type="dxa"/>
            <w:gridSpan w:val="3"/>
            <w:tcBorders>
              <w:bottom w:val="single" w:sz="4" w:space="0" w:color="auto"/>
            </w:tcBorders>
          </w:tcPr>
          <w:p w:rsidR="00F1635B" w:rsidRDefault="00F1635B">
            <w:pPr>
              <w:pStyle w:val="CRCoverPage"/>
              <w:spacing w:after="0"/>
              <w:rPr>
                <w:b/>
                <w:i/>
              </w:rPr>
            </w:pPr>
          </w:p>
        </w:tc>
        <w:tc>
          <w:tcPr>
            <w:tcW w:w="7372" w:type="dxa"/>
            <w:gridSpan w:val="19"/>
            <w:tcBorders>
              <w:bottom w:val="single" w:sz="4" w:space="0" w:color="auto"/>
            </w:tcBorders>
          </w:tcPr>
          <w:p w:rsidR="00F1635B" w:rsidRDefault="00F1635B">
            <w:pPr>
              <w:pStyle w:val="CRCoverPage"/>
              <w:spacing w:after="0"/>
            </w:pPr>
          </w:p>
        </w:tc>
      </w:tr>
      <w:tr w:rsidR="00F1635B">
        <w:tblPrEx>
          <w:tblCellMar>
            <w:left w:w="42" w:type="dxa"/>
            <w:right w:w="42" w:type="dxa"/>
          </w:tblCellMar>
        </w:tblPrEx>
        <w:trPr>
          <w:cantSplit/>
        </w:trPr>
        <w:tc>
          <w:tcPr>
            <w:tcW w:w="2268" w:type="dxa"/>
            <w:gridSpan w:val="3"/>
            <w:tcBorders>
              <w:top w:val="single" w:sz="4" w:space="0" w:color="auto"/>
              <w:left w:val="single" w:sz="4" w:space="0" w:color="auto"/>
              <w:bottom w:val="single" w:sz="4" w:space="0" w:color="auto"/>
              <w:right w:val="single" w:sz="4" w:space="0" w:color="auto"/>
            </w:tcBorders>
          </w:tcPr>
          <w:p w:rsidR="00F1635B" w:rsidRDefault="00F1635B">
            <w:pPr>
              <w:pStyle w:val="CRCoverPage"/>
              <w:tabs>
                <w:tab w:val="right" w:pos="2184"/>
              </w:tabs>
              <w:spacing w:after="0"/>
              <w:rPr>
                <w:b/>
                <w:i/>
              </w:rPr>
            </w:pPr>
            <w:r>
              <w:rPr>
                <w:b/>
                <w:i/>
              </w:rPr>
              <w:t>New tag value defined within the CR?</w:t>
            </w:r>
          </w:p>
        </w:tc>
        <w:tc>
          <w:tcPr>
            <w:tcW w:w="284" w:type="dxa"/>
            <w:tcBorders>
              <w:top w:val="single" w:sz="4" w:space="0" w:color="auto"/>
              <w:left w:val="single" w:sz="4" w:space="0" w:color="auto"/>
              <w:bottom w:val="single" w:sz="4" w:space="0" w:color="auto"/>
              <w:right w:val="single" w:sz="4" w:space="0" w:color="auto"/>
            </w:tcBorders>
            <w:shd w:val="pct30" w:color="FFFF00" w:fill="auto"/>
          </w:tcPr>
          <w:p w:rsidR="00F1635B" w:rsidRDefault="00F1635B">
            <w:pPr>
              <w:pStyle w:val="CRCoverPage"/>
              <w:spacing w:after="0"/>
              <w:ind w:left="100"/>
              <w:rPr>
                <w:b/>
                <w:caps/>
              </w:rPr>
            </w:pPr>
          </w:p>
        </w:tc>
        <w:tc>
          <w:tcPr>
            <w:tcW w:w="3544" w:type="dxa"/>
            <w:gridSpan w:val="10"/>
            <w:tcBorders>
              <w:top w:val="single" w:sz="4" w:space="0" w:color="auto"/>
              <w:bottom w:val="single" w:sz="4" w:space="0" w:color="auto"/>
              <w:right w:val="single" w:sz="4" w:space="0" w:color="auto"/>
            </w:tcBorders>
            <w:shd w:val="clear" w:color="FFFF00" w:fill="auto"/>
          </w:tcPr>
          <w:p w:rsidR="00F1635B" w:rsidRDefault="00F1635B">
            <w:pPr>
              <w:pStyle w:val="CRCoverPage"/>
              <w:spacing w:after="0"/>
              <w:ind w:left="100"/>
              <w:jc w:val="right"/>
            </w:pPr>
            <w:r>
              <w:t>If ticked, add document number of related CR to TS 101 220:</w:t>
            </w:r>
          </w:p>
        </w:tc>
        <w:tc>
          <w:tcPr>
            <w:tcW w:w="3544" w:type="dxa"/>
            <w:gridSpan w:val="8"/>
            <w:tcBorders>
              <w:top w:val="single" w:sz="4" w:space="0" w:color="auto"/>
              <w:bottom w:val="single" w:sz="4" w:space="0" w:color="auto"/>
              <w:right w:val="single" w:sz="4" w:space="0" w:color="auto"/>
            </w:tcBorders>
            <w:shd w:val="pct30" w:color="FFFF00" w:fill="auto"/>
          </w:tcPr>
          <w:p w:rsidR="00F1635B" w:rsidRDefault="00F1635B">
            <w:pPr>
              <w:pStyle w:val="CRCoverPage"/>
              <w:spacing w:after="0"/>
              <w:ind w:left="100"/>
              <w:rPr>
                <w:b/>
                <w:bCs/>
              </w:rPr>
            </w:pPr>
          </w:p>
        </w:tc>
      </w:tr>
      <w:tr w:rsidR="00F1635B">
        <w:tblPrEx>
          <w:tblCellMar>
            <w:left w:w="42" w:type="dxa"/>
            <w:right w:w="42" w:type="dxa"/>
          </w:tblCellMar>
        </w:tblPrEx>
        <w:tc>
          <w:tcPr>
            <w:tcW w:w="2268" w:type="dxa"/>
            <w:gridSpan w:val="3"/>
            <w:tcBorders>
              <w:top w:val="single" w:sz="4" w:space="0" w:color="auto"/>
              <w:bottom w:val="single" w:sz="4" w:space="0" w:color="auto"/>
            </w:tcBorders>
          </w:tcPr>
          <w:p w:rsidR="00F1635B" w:rsidRDefault="00F1635B">
            <w:pPr>
              <w:pStyle w:val="CRCoverPage"/>
              <w:tabs>
                <w:tab w:val="right" w:pos="2184"/>
              </w:tabs>
              <w:spacing w:after="0"/>
              <w:rPr>
                <w:b/>
                <w:i/>
              </w:rPr>
            </w:pPr>
          </w:p>
        </w:tc>
        <w:tc>
          <w:tcPr>
            <w:tcW w:w="7372" w:type="dxa"/>
            <w:gridSpan w:val="19"/>
            <w:tcBorders>
              <w:top w:val="single" w:sz="4" w:space="0" w:color="auto"/>
              <w:bottom w:val="single" w:sz="4" w:space="0" w:color="auto"/>
            </w:tcBorders>
          </w:tcPr>
          <w:p w:rsidR="00F1635B" w:rsidRDefault="00F1635B">
            <w:pPr>
              <w:pStyle w:val="CRCoverPage"/>
              <w:spacing w:after="0"/>
              <w:ind w:left="100"/>
            </w:pPr>
          </w:p>
        </w:tc>
      </w:tr>
      <w:tr w:rsidR="00F1635B">
        <w:tblPrEx>
          <w:tblCellMar>
            <w:left w:w="42" w:type="dxa"/>
            <w:right w:w="42" w:type="dxa"/>
          </w:tblCellMar>
        </w:tblPrEx>
        <w:tc>
          <w:tcPr>
            <w:tcW w:w="2268" w:type="dxa"/>
            <w:gridSpan w:val="3"/>
            <w:tcBorders>
              <w:top w:val="single" w:sz="4" w:space="0" w:color="auto"/>
              <w:left w:val="single" w:sz="4" w:space="0" w:color="auto"/>
            </w:tcBorders>
          </w:tcPr>
          <w:p w:rsidR="00F1635B" w:rsidRDefault="00F1635B">
            <w:pPr>
              <w:pStyle w:val="CRCoverPage"/>
              <w:tabs>
                <w:tab w:val="right" w:pos="2184"/>
              </w:tabs>
              <w:spacing w:after="0"/>
              <w:rPr>
                <w:b/>
                <w:i/>
              </w:rPr>
            </w:pPr>
            <w:r>
              <w:rPr>
                <w:b/>
                <w:i/>
              </w:rPr>
              <w:t>Clauses affected:</w:t>
            </w:r>
            <w:r>
              <w:rPr>
                <w:b/>
                <w:i/>
              </w:rPr>
              <w:tab/>
            </w:r>
            <w:commentRangeStart w:id="25"/>
            <w:r>
              <w:sym w:font="Wingdings" w:char="F07A"/>
            </w:r>
            <w:commentRangeEnd w:id="25"/>
            <w:r>
              <w:rPr>
                <w:rStyle w:val="Marquedecommentaire"/>
                <w:rFonts w:ascii="Times New Roman" w:hAnsi="Times New Roman"/>
                <w:vanish/>
              </w:rPr>
              <w:commentReference w:id="25"/>
            </w:r>
          </w:p>
        </w:tc>
        <w:tc>
          <w:tcPr>
            <w:tcW w:w="7372" w:type="dxa"/>
            <w:gridSpan w:val="19"/>
            <w:tcBorders>
              <w:top w:val="single" w:sz="4" w:space="0" w:color="auto"/>
              <w:right w:val="single" w:sz="4" w:space="0" w:color="auto"/>
            </w:tcBorders>
            <w:shd w:val="pct30" w:color="FFFF00" w:fill="auto"/>
          </w:tcPr>
          <w:p w:rsidR="00F1635B" w:rsidRDefault="006E5BBE" w:rsidP="00D11ADF">
            <w:pPr>
              <w:pStyle w:val="CRCoverPage"/>
              <w:spacing w:after="0"/>
              <w:ind w:left="100"/>
            </w:pPr>
            <w:r w:rsidRPr="006E5BBE">
              <w:t>102705_Annex_A_Java\uicc\hci\services\readermode</w:t>
            </w:r>
            <w:r>
              <w:t>\</w:t>
            </w:r>
            <w:r w:rsidRPr="006E5BBE">
              <w:t>ReaderMessage</w:t>
            </w:r>
            <w:r>
              <w:t>.java</w:t>
            </w:r>
          </w:p>
        </w:tc>
      </w:tr>
      <w:tr w:rsidR="00F1635B">
        <w:tblPrEx>
          <w:tblCellMar>
            <w:left w:w="42" w:type="dxa"/>
            <w:right w:w="42" w:type="dxa"/>
          </w:tblCellMar>
        </w:tblPrEx>
        <w:tc>
          <w:tcPr>
            <w:tcW w:w="2268" w:type="dxa"/>
            <w:gridSpan w:val="3"/>
            <w:tcBorders>
              <w:left w:val="single" w:sz="4" w:space="0" w:color="auto"/>
            </w:tcBorders>
          </w:tcPr>
          <w:p w:rsidR="00F1635B" w:rsidRDefault="00F1635B">
            <w:pPr>
              <w:pStyle w:val="CRCoverPage"/>
              <w:spacing w:after="0"/>
              <w:rPr>
                <w:b/>
                <w:i/>
              </w:rPr>
            </w:pPr>
          </w:p>
        </w:tc>
        <w:tc>
          <w:tcPr>
            <w:tcW w:w="7372" w:type="dxa"/>
            <w:gridSpan w:val="19"/>
            <w:tcBorders>
              <w:right w:val="single" w:sz="4" w:space="0" w:color="auto"/>
            </w:tcBorders>
          </w:tcPr>
          <w:p w:rsidR="00F1635B" w:rsidRDefault="00F1635B">
            <w:pPr>
              <w:pStyle w:val="CRCoverPage"/>
              <w:spacing w:after="0"/>
            </w:pPr>
          </w:p>
        </w:tc>
      </w:tr>
      <w:tr w:rsidR="00F1635B">
        <w:tblPrEx>
          <w:tblCellMar>
            <w:left w:w="42" w:type="dxa"/>
            <w:right w:w="42" w:type="dxa"/>
          </w:tblCellMar>
        </w:tblPrEx>
        <w:tc>
          <w:tcPr>
            <w:tcW w:w="2268" w:type="dxa"/>
            <w:gridSpan w:val="3"/>
            <w:tcBorders>
              <w:left w:val="single" w:sz="4" w:space="0" w:color="auto"/>
            </w:tcBorders>
          </w:tcPr>
          <w:p w:rsidR="00F1635B" w:rsidRDefault="00F1635B">
            <w:pPr>
              <w:pStyle w:val="CRCoverPage"/>
              <w:tabs>
                <w:tab w:val="right" w:pos="2184"/>
              </w:tabs>
              <w:spacing w:after="0"/>
              <w:rPr>
                <w:b/>
                <w:i/>
              </w:rPr>
            </w:pPr>
            <w:r>
              <w:rPr>
                <w:b/>
                <w:i/>
              </w:rPr>
              <w:t>Other specs</w:t>
            </w:r>
            <w:r>
              <w:rPr>
                <w:b/>
                <w:i/>
              </w:rPr>
              <w:tab/>
            </w:r>
            <w:commentRangeStart w:id="26"/>
            <w:r>
              <w:sym w:font="Wingdings" w:char="F07A"/>
            </w:r>
            <w:commentRangeEnd w:id="26"/>
            <w:r>
              <w:rPr>
                <w:rStyle w:val="Marquedecommentaire"/>
                <w:rFonts w:ascii="Times New Roman" w:hAnsi="Times New Roman"/>
                <w:vanish/>
              </w:rPr>
              <w:commentReference w:id="26"/>
            </w:r>
          </w:p>
        </w:tc>
        <w:tc>
          <w:tcPr>
            <w:tcW w:w="284" w:type="dxa"/>
            <w:tcBorders>
              <w:top w:val="single" w:sz="4" w:space="0" w:color="auto"/>
              <w:left w:val="single" w:sz="4" w:space="0" w:color="auto"/>
              <w:bottom w:val="single" w:sz="4" w:space="0" w:color="auto"/>
              <w:right w:val="single" w:sz="4" w:space="0" w:color="auto"/>
            </w:tcBorders>
            <w:shd w:val="pct30" w:color="FFFF00" w:fill="auto"/>
          </w:tcPr>
          <w:p w:rsidR="00F1635B" w:rsidRDefault="00F1635B">
            <w:pPr>
              <w:pStyle w:val="CRCoverPage"/>
              <w:spacing w:after="0"/>
              <w:jc w:val="center"/>
              <w:rPr>
                <w:b/>
                <w:caps/>
              </w:rPr>
            </w:pPr>
          </w:p>
        </w:tc>
        <w:tc>
          <w:tcPr>
            <w:tcW w:w="2977" w:type="dxa"/>
            <w:gridSpan w:val="7"/>
          </w:tcPr>
          <w:p w:rsidR="00F1635B" w:rsidRDefault="00F1635B">
            <w:pPr>
              <w:pStyle w:val="CRCoverPage"/>
              <w:tabs>
                <w:tab w:val="right" w:pos="2893"/>
              </w:tabs>
              <w:spacing w:after="0"/>
            </w:pPr>
            <w:r>
              <w:t xml:space="preserve"> Other core specifications</w:t>
            </w:r>
            <w:r>
              <w:tab/>
            </w:r>
            <w:commentRangeStart w:id="27"/>
            <w:r>
              <w:sym w:font="Wingdings" w:char="F07A"/>
            </w:r>
            <w:commentRangeEnd w:id="27"/>
            <w:r>
              <w:rPr>
                <w:rStyle w:val="Marquedecommentaire"/>
                <w:rFonts w:ascii="Times New Roman" w:hAnsi="Times New Roman"/>
                <w:vanish/>
              </w:rPr>
              <w:commentReference w:id="27"/>
            </w:r>
          </w:p>
        </w:tc>
        <w:tc>
          <w:tcPr>
            <w:tcW w:w="4111" w:type="dxa"/>
            <w:gridSpan w:val="11"/>
            <w:tcBorders>
              <w:right w:val="single" w:sz="4" w:space="0" w:color="auto"/>
            </w:tcBorders>
            <w:shd w:val="pct30" w:color="FFFF00" w:fill="auto"/>
          </w:tcPr>
          <w:p w:rsidR="00F1635B" w:rsidRDefault="00F1635B">
            <w:pPr>
              <w:pStyle w:val="CRCoverPage"/>
              <w:spacing w:after="0"/>
              <w:ind w:left="99"/>
              <w:rPr>
                <w:lang w:val="fr-FR"/>
              </w:rPr>
            </w:pPr>
          </w:p>
        </w:tc>
      </w:tr>
      <w:tr w:rsidR="00F1635B">
        <w:tblPrEx>
          <w:tblCellMar>
            <w:left w:w="42" w:type="dxa"/>
            <w:right w:w="42" w:type="dxa"/>
          </w:tblCellMar>
        </w:tblPrEx>
        <w:tc>
          <w:tcPr>
            <w:tcW w:w="2268" w:type="dxa"/>
            <w:gridSpan w:val="3"/>
            <w:tcBorders>
              <w:left w:val="single" w:sz="4" w:space="0" w:color="auto"/>
            </w:tcBorders>
          </w:tcPr>
          <w:p w:rsidR="00F1635B" w:rsidRDefault="00F1635B">
            <w:pPr>
              <w:pStyle w:val="CRCoverPage"/>
              <w:spacing w:after="0"/>
              <w:rPr>
                <w:b/>
                <w:i/>
              </w:rPr>
            </w:pPr>
            <w:r>
              <w:rPr>
                <w:b/>
                <w:i/>
              </w:rPr>
              <w:t>Affected:</w:t>
            </w:r>
          </w:p>
        </w:tc>
        <w:tc>
          <w:tcPr>
            <w:tcW w:w="284" w:type="dxa"/>
            <w:tcBorders>
              <w:top w:val="single" w:sz="4" w:space="0" w:color="auto"/>
              <w:left w:val="single" w:sz="4" w:space="0" w:color="auto"/>
              <w:bottom w:val="single" w:sz="4" w:space="0" w:color="auto"/>
              <w:right w:val="single" w:sz="4" w:space="0" w:color="auto"/>
            </w:tcBorders>
            <w:shd w:val="pct30" w:color="FFFF00" w:fill="auto"/>
          </w:tcPr>
          <w:p w:rsidR="00F1635B" w:rsidRDefault="00F1635B">
            <w:pPr>
              <w:pStyle w:val="CRCoverPage"/>
              <w:spacing w:after="0"/>
              <w:jc w:val="center"/>
              <w:rPr>
                <w:b/>
                <w:caps/>
              </w:rPr>
            </w:pPr>
          </w:p>
        </w:tc>
        <w:tc>
          <w:tcPr>
            <w:tcW w:w="2977" w:type="dxa"/>
            <w:gridSpan w:val="7"/>
          </w:tcPr>
          <w:p w:rsidR="00F1635B" w:rsidRDefault="00F1635B">
            <w:pPr>
              <w:pStyle w:val="CRCoverPage"/>
              <w:spacing w:after="0"/>
            </w:pPr>
            <w:r>
              <w:t xml:space="preserve"> Test specifications</w:t>
            </w:r>
          </w:p>
        </w:tc>
        <w:tc>
          <w:tcPr>
            <w:tcW w:w="4111" w:type="dxa"/>
            <w:gridSpan w:val="11"/>
            <w:tcBorders>
              <w:right w:val="single" w:sz="4" w:space="0" w:color="auto"/>
            </w:tcBorders>
            <w:shd w:val="pct30" w:color="FFFF00" w:fill="auto"/>
          </w:tcPr>
          <w:p w:rsidR="00F1635B" w:rsidRDefault="00F1635B">
            <w:pPr>
              <w:pStyle w:val="CRCoverPage"/>
              <w:spacing w:after="0"/>
              <w:ind w:left="99"/>
            </w:pPr>
          </w:p>
        </w:tc>
      </w:tr>
      <w:tr w:rsidR="00F1635B">
        <w:tblPrEx>
          <w:tblCellMar>
            <w:left w:w="42" w:type="dxa"/>
            <w:right w:w="42" w:type="dxa"/>
          </w:tblCellMar>
        </w:tblPrEx>
        <w:tc>
          <w:tcPr>
            <w:tcW w:w="2268" w:type="dxa"/>
            <w:gridSpan w:val="3"/>
            <w:tcBorders>
              <w:left w:val="single" w:sz="4" w:space="0" w:color="auto"/>
            </w:tcBorders>
          </w:tcPr>
          <w:p w:rsidR="00F1635B" w:rsidRDefault="00F1635B">
            <w:pPr>
              <w:pStyle w:val="CRCoverPage"/>
              <w:spacing w:after="0"/>
              <w:rPr>
                <w:b/>
                <w:i/>
              </w:rPr>
            </w:pPr>
          </w:p>
        </w:tc>
        <w:tc>
          <w:tcPr>
            <w:tcW w:w="284" w:type="dxa"/>
            <w:tcBorders>
              <w:top w:val="single" w:sz="4" w:space="0" w:color="auto"/>
            </w:tcBorders>
            <w:shd w:val="clear" w:color="FFFF00" w:fill="auto"/>
          </w:tcPr>
          <w:p w:rsidR="00F1635B" w:rsidRDefault="00F1635B">
            <w:pPr>
              <w:pStyle w:val="CRCoverPage"/>
              <w:spacing w:after="0"/>
              <w:jc w:val="center"/>
              <w:rPr>
                <w:b/>
                <w:caps/>
              </w:rPr>
            </w:pPr>
          </w:p>
        </w:tc>
        <w:tc>
          <w:tcPr>
            <w:tcW w:w="2977" w:type="dxa"/>
            <w:gridSpan w:val="7"/>
            <w:tcBorders>
              <w:left w:val="nil"/>
            </w:tcBorders>
          </w:tcPr>
          <w:p w:rsidR="00F1635B" w:rsidRDefault="00F1635B">
            <w:pPr>
              <w:pStyle w:val="CRCoverPage"/>
              <w:spacing w:after="0"/>
            </w:pPr>
          </w:p>
        </w:tc>
        <w:tc>
          <w:tcPr>
            <w:tcW w:w="4111" w:type="dxa"/>
            <w:gridSpan w:val="11"/>
            <w:tcBorders>
              <w:right w:val="single" w:sz="4" w:space="0" w:color="auto"/>
            </w:tcBorders>
            <w:shd w:val="pct30" w:color="FFFF00" w:fill="auto"/>
          </w:tcPr>
          <w:p w:rsidR="00F1635B" w:rsidRDefault="00F1635B">
            <w:pPr>
              <w:pStyle w:val="CRCoverPage"/>
              <w:spacing w:after="0"/>
              <w:ind w:left="99"/>
            </w:pPr>
          </w:p>
        </w:tc>
      </w:tr>
      <w:tr w:rsidR="00F1635B">
        <w:tblPrEx>
          <w:tblCellMar>
            <w:left w:w="42" w:type="dxa"/>
            <w:right w:w="42" w:type="dxa"/>
          </w:tblCellMar>
        </w:tblPrEx>
        <w:tc>
          <w:tcPr>
            <w:tcW w:w="2268" w:type="dxa"/>
            <w:gridSpan w:val="3"/>
            <w:tcBorders>
              <w:left w:val="single" w:sz="4" w:space="0" w:color="auto"/>
              <w:bottom w:val="single" w:sz="4" w:space="0" w:color="auto"/>
            </w:tcBorders>
          </w:tcPr>
          <w:p w:rsidR="00F1635B" w:rsidRDefault="00F1635B">
            <w:pPr>
              <w:pStyle w:val="CRCoverPage"/>
              <w:tabs>
                <w:tab w:val="right" w:pos="2184"/>
              </w:tabs>
              <w:spacing w:after="0"/>
              <w:rPr>
                <w:b/>
                <w:i/>
              </w:rPr>
            </w:pPr>
            <w:r>
              <w:rPr>
                <w:b/>
                <w:i/>
              </w:rPr>
              <w:t>Other comments:</w:t>
            </w:r>
            <w:r>
              <w:rPr>
                <w:b/>
                <w:i/>
              </w:rPr>
              <w:tab/>
            </w:r>
            <w:commentRangeStart w:id="28"/>
            <w:r>
              <w:sym w:font="Wingdings" w:char="F07A"/>
            </w:r>
            <w:commentRangeEnd w:id="28"/>
            <w:r>
              <w:rPr>
                <w:rStyle w:val="Marquedecommentaire"/>
                <w:rFonts w:ascii="Times New Roman" w:hAnsi="Times New Roman"/>
                <w:vanish/>
              </w:rPr>
              <w:commentReference w:id="28"/>
            </w:r>
          </w:p>
        </w:tc>
        <w:tc>
          <w:tcPr>
            <w:tcW w:w="7372" w:type="dxa"/>
            <w:gridSpan w:val="19"/>
            <w:tcBorders>
              <w:bottom w:val="single" w:sz="4" w:space="0" w:color="auto"/>
              <w:right w:val="single" w:sz="4" w:space="0" w:color="auto"/>
            </w:tcBorders>
            <w:shd w:val="pct30" w:color="FFFF00" w:fill="auto"/>
          </w:tcPr>
          <w:p w:rsidR="00F1635B" w:rsidRDefault="00F1635B" w:rsidP="006D49A7">
            <w:pPr>
              <w:pStyle w:val="CRCoverPage"/>
              <w:spacing w:after="0"/>
              <w:ind w:left="100"/>
            </w:pPr>
          </w:p>
        </w:tc>
      </w:tr>
    </w:tbl>
    <w:p w:rsidR="00F1635B" w:rsidRDefault="00F1635B">
      <w:pPr>
        <w:sectPr w:rsidR="00F1635B">
          <w:headerReference w:type="even" r:id="rId10"/>
          <w:headerReference w:type="default" r:id="rId11"/>
          <w:footerReference w:type="default" r:id="rId12"/>
          <w:footnotePr>
            <w:numRestart w:val="eachSect"/>
          </w:footnotePr>
          <w:pgSz w:w="11907" w:h="16840" w:code="9"/>
          <w:pgMar w:top="966" w:right="1134" w:bottom="993" w:left="1134" w:header="680" w:footer="567" w:gutter="0"/>
          <w:cols w:space="720"/>
        </w:sectPr>
      </w:pPr>
    </w:p>
    <w:bookmarkEnd w:id="0"/>
    <w:bookmarkEnd w:id="1"/>
    <w:bookmarkEnd w:id="2"/>
    <w:bookmarkEnd w:id="3"/>
    <w:bookmarkEnd w:id="4"/>
    <w:bookmarkEnd w:id="5"/>
    <w:bookmarkEnd w:id="6"/>
    <w:bookmarkEnd w:id="7"/>
    <w:bookmarkEnd w:id="8"/>
    <w:p w:rsidR="00F857C1" w:rsidRPr="00F857C1" w:rsidRDefault="00F857C1" w:rsidP="00F857C1">
      <w:pPr>
        <w:pStyle w:val="Titre1"/>
        <w:rPr>
          <w:rFonts w:ascii="Courier New" w:hAnsi="Courier New" w:cs="Courier New"/>
          <w:sz w:val="16"/>
          <w:szCs w:val="16"/>
        </w:rPr>
      </w:pPr>
      <w:proofErr w:type="gramStart"/>
      <w:r w:rsidRPr="00F857C1">
        <w:rPr>
          <w:rFonts w:ascii="Courier New" w:hAnsi="Courier New" w:cs="Courier New"/>
          <w:sz w:val="16"/>
          <w:szCs w:val="16"/>
        </w:rPr>
        <w:lastRenderedPageBreak/>
        <w:t>package</w:t>
      </w:r>
      <w:proofErr w:type="gramEnd"/>
      <w:r w:rsidRPr="00F857C1">
        <w:rPr>
          <w:rFonts w:ascii="Courier New" w:hAnsi="Courier New" w:cs="Courier New"/>
          <w:sz w:val="16"/>
          <w:szCs w:val="16"/>
        </w:rPr>
        <w:t xml:space="preserve"> </w:t>
      </w:r>
      <w:proofErr w:type="spellStart"/>
      <w:r w:rsidRPr="00F857C1">
        <w:rPr>
          <w:rFonts w:ascii="Courier New" w:hAnsi="Courier New" w:cs="Courier New"/>
          <w:sz w:val="16"/>
          <w:szCs w:val="16"/>
        </w:rPr>
        <w:t>uicc.hci.services.readermode</w:t>
      </w:r>
      <w:proofErr w:type="spellEnd"/>
      <w:r w:rsidRPr="00F857C1">
        <w:rPr>
          <w:rFonts w:ascii="Courier New" w:hAnsi="Courier New" w:cs="Courier New"/>
          <w:sz w:val="16"/>
          <w:szCs w:val="16"/>
        </w:rPr>
        <w:t>;</w:t>
      </w:r>
    </w:p>
    <w:p w:rsidR="00F857C1" w:rsidRPr="006E5BBE" w:rsidRDefault="00F857C1" w:rsidP="00F857C1">
      <w:pPr>
        <w:pStyle w:val="Titre1"/>
        <w:rPr>
          <w:rFonts w:ascii="Courier New" w:hAnsi="Courier New" w:cs="Courier New"/>
          <w:sz w:val="44"/>
          <w:szCs w:val="44"/>
        </w:rPr>
      </w:pPr>
      <w:r w:rsidRPr="006E5BBE">
        <w:rPr>
          <w:rFonts w:ascii="Courier New" w:hAnsi="Courier New" w:cs="Courier New"/>
          <w:sz w:val="44"/>
          <w:szCs w:val="44"/>
        </w:rPr>
        <w:t xml:space="preserve">[…]    </w:t>
      </w:r>
    </w:p>
    <w:p w:rsidR="00F857C1" w:rsidRPr="00F857C1" w:rsidRDefault="00F857C1" w:rsidP="00F857C1">
      <w:pPr>
        <w:pStyle w:val="Titre1"/>
        <w:rPr>
          <w:rFonts w:ascii="Courier New" w:hAnsi="Courier New" w:cs="Courier New"/>
          <w:sz w:val="16"/>
          <w:szCs w:val="16"/>
        </w:rPr>
      </w:pPr>
      <w:r w:rsidRPr="00F857C1">
        <w:rPr>
          <w:rFonts w:ascii="Courier New" w:hAnsi="Courier New" w:cs="Courier New"/>
          <w:sz w:val="16"/>
          <w:szCs w:val="16"/>
        </w:rPr>
        <w:t xml:space="preserve">/** </w:t>
      </w:r>
    </w:p>
    <w:p w:rsidR="00F857C1" w:rsidRPr="00F857C1" w:rsidRDefault="00F857C1" w:rsidP="00F857C1">
      <w:pPr>
        <w:pStyle w:val="Titre1"/>
        <w:rPr>
          <w:rFonts w:ascii="Courier New" w:hAnsi="Courier New" w:cs="Courier New"/>
          <w:sz w:val="16"/>
          <w:szCs w:val="16"/>
        </w:rPr>
      </w:pPr>
      <w:r w:rsidRPr="00F857C1">
        <w:rPr>
          <w:rFonts w:ascii="Courier New" w:hAnsi="Courier New" w:cs="Courier New"/>
          <w:sz w:val="16"/>
          <w:szCs w:val="16"/>
        </w:rPr>
        <w:t xml:space="preserve"> * The </w:t>
      </w:r>
      <w:proofErr w:type="spellStart"/>
      <w:r w:rsidRPr="00F857C1">
        <w:rPr>
          <w:rFonts w:ascii="Courier New" w:hAnsi="Courier New" w:cs="Courier New"/>
          <w:sz w:val="16"/>
          <w:szCs w:val="16"/>
        </w:rPr>
        <w:t>ReaderMessage</w:t>
      </w:r>
      <w:proofErr w:type="spellEnd"/>
      <w:r w:rsidRPr="00F857C1">
        <w:rPr>
          <w:rFonts w:ascii="Courier New" w:hAnsi="Courier New" w:cs="Courier New"/>
          <w:sz w:val="16"/>
          <w:szCs w:val="16"/>
        </w:rPr>
        <w:t xml:space="preserve"> offers specialized methods for generating</w:t>
      </w:r>
    </w:p>
    <w:p w:rsidR="00F857C1" w:rsidRPr="00F857C1" w:rsidRDefault="00F857C1" w:rsidP="00F857C1">
      <w:pPr>
        <w:pStyle w:val="Titre1"/>
        <w:rPr>
          <w:rFonts w:ascii="Courier New" w:hAnsi="Courier New" w:cs="Courier New"/>
          <w:sz w:val="16"/>
          <w:szCs w:val="16"/>
        </w:rPr>
      </w:pPr>
      <w:r w:rsidRPr="00F857C1">
        <w:rPr>
          <w:rFonts w:ascii="Courier New" w:hAnsi="Courier New" w:cs="Courier New"/>
          <w:sz w:val="16"/>
          <w:szCs w:val="16"/>
        </w:rPr>
        <w:t xml:space="preserve"> * Contactless Reader commands or events.</w:t>
      </w:r>
    </w:p>
    <w:p w:rsidR="00F857C1" w:rsidRPr="00F857C1" w:rsidRDefault="00F857C1" w:rsidP="00F857C1">
      <w:pPr>
        <w:pStyle w:val="Titre1"/>
        <w:rPr>
          <w:rFonts w:ascii="Courier New" w:hAnsi="Courier New" w:cs="Courier New"/>
          <w:sz w:val="16"/>
          <w:szCs w:val="16"/>
        </w:rPr>
      </w:pPr>
      <w:r w:rsidRPr="00F857C1">
        <w:rPr>
          <w:rFonts w:ascii="Courier New" w:hAnsi="Courier New" w:cs="Courier New"/>
          <w:sz w:val="16"/>
          <w:szCs w:val="16"/>
        </w:rPr>
        <w:t xml:space="preserve"> **/</w:t>
      </w:r>
    </w:p>
    <w:p w:rsidR="006E5BBE" w:rsidRPr="006E5BBE" w:rsidRDefault="00F857C1" w:rsidP="00F857C1">
      <w:pPr>
        <w:pStyle w:val="Titre1"/>
        <w:rPr>
          <w:rFonts w:ascii="Courier New" w:hAnsi="Courier New" w:cs="Courier New"/>
          <w:sz w:val="16"/>
          <w:szCs w:val="16"/>
        </w:rPr>
      </w:pPr>
      <w:proofErr w:type="gramStart"/>
      <w:r w:rsidRPr="00F857C1">
        <w:rPr>
          <w:rFonts w:ascii="Courier New" w:hAnsi="Courier New" w:cs="Courier New"/>
          <w:sz w:val="16"/>
          <w:szCs w:val="16"/>
        </w:rPr>
        <w:t>public</w:t>
      </w:r>
      <w:proofErr w:type="gramEnd"/>
      <w:r w:rsidRPr="00F857C1">
        <w:rPr>
          <w:rFonts w:ascii="Courier New" w:hAnsi="Courier New" w:cs="Courier New"/>
          <w:sz w:val="16"/>
          <w:szCs w:val="16"/>
        </w:rPr>
        <w:t xml:space="preserve"> interface </w:t>
      </w:r>
      <w:proofErr w:type="spellStart"/>
      <w:r w:rsidRPr="00F857C1">
        <w:rPr>
          <w:rFonts w:ascii="Courier New" w:hAnsi="Courier New" w:cs="Courier New"/>
          <w:sz w:val="16"/>
          <w:szCs w:val="16"/>
        </w:rPr>
        <w:t>ReaderMessage</w:t>
      </w:r>
      <w:proofErr w:type="spellEnd"/>
      <w:r w:rsidRPr="00F857C1">
        <w:rPr>
          <w:rFonts w:ascii="Courier New" w:hAnsi="Courier New" w:cs="Courier New"/>
          <w:sz w:val="16"/>
          <w:szCs w:val="16"/>
        </w:rPr>
        <w:t xml:space="preserve"> extends </w:t>
      </w:r>
      <w:proofErr w:type="spellStart"/>
      <w:r w:rsidRPr="00F857C1">
        <w:rPr>
          <w:rFonts w:ascii="Courier New" w:hAnsi="Courier New" w:cs="Courier New"/>
          <w:sz w:val="16"/>
          <w:szCs w:val="16"/>
        </w:rPr>
        <w:t>HCIMessage</w:t>
      </w:r>
      <w:proofErr w:type="spellEnd"/>
      <w:r w:rsidRPr="00F857C1">
        <w:rPr>
          <w:rFonts w:ascii="Courier New" w:hAnsi="Courier New" w:cs="Courier New"/>
          <w:sz w:val="16"/>
          <w:szCs w:val="16"/>
        </w:rPr>
        <w:t xml:space="preserve"> {</w:t>
      </w:r>
      <w:r w:rsidR="006E5BBE" w:rsidRPr="006E5BBE">
        <w:rPr>
          <w:rFonts w:ascii="Courier New" w:hAnsi="Courier New" w:cs="Courier New"/>
          <w:sz w:val="16"/>
          <w:szCs w:val="16"/>
        </w:rPr>
        <w:t xml:space="preserve">    // ------------ Type A parameters </w:t>
      </w:r>
    </w:p>
    <w:p w:rsidR="006E5BBE" w:rsidRPr="006E5BBE" w:rsidRDefault="006E5BBE" w:rsidP="006E5BBE">
      <w:pPr>
        <w:pStyle w:val="Titre1"/>
        <w:rPr>
          <w:rFonts w:ascii="Courier New" w:hAnsi="Courier New" w:cs="Courier New"/>
          <w:sz w:val="44"/>
          <w:szCs w:val="44"/>
        </w:rPr>
      </w:pPr>
      <w:r w:rsidRPr="006E5BBE">
        <w:rPr>
          <w:rFonts w:ascii="Courier New" w:hAnsi="Courier New" w:cs="Courier New"/>
          <w:sz w:val="44"/>
          <w:szCs w:val="44"/>
        </w:rPr>
        <w:t xml:space="preserve">[…]    </w:t>
      </w:r>
    </w:p>
    <w:p w:rsidR="006E5BBE" w:rsidRPr="006E5BBE" w:rsidRDefault="006E5BBE" w:rsidP="006E5BBE">
      <w:pPr>
        <w:pStyle w:val="Titre1"/>
        <w:rPr>
          <w:rFonts w:ascii="Courier New" w:hAnsi="Courier New" w:cs="Courier New"/>
          <w:sz w:val="16"/>
          <w:szCs w:val="16"/>
        </w:rPr>
      </w:pPr>
      <w:r w:rsidRPr="006E5BBE">
        <w:rPr>
          <w:rFonts w:ascii="Courier New" w:hAnsi="Courier New" w:cs="Courier New"/>
          <w:sz w:val="16"/>
          <w:szCs w:val="16"/>
        </w:rPr>
        <w:t xml:space="preserve">    /** Maximum data rate supported */</w:t>
      </w:r>
    </w:p>
    <w:p w:rsidR="006E5BBE" w:rsidRPr="006E5BBE" w:rsidRDefault="006E5BBE" w:rsidP="006E5BBE">
      <w:pPr>
        <w:pStyle w:val="Titre1"/>
        <w:rPr>
          <w:rFonts w:ascii="Courier New" w:hAnsi="Courier New" w:cs="Courier New"/>
          <w:sz w:val="16"/>
          <w:szCs w:val="16"/>
        </w:rPr>
      </w:pPr>
      <w:r w:rsidRPr="006E5BBE">
        <w:rPr>
          <w:rFonts w:ascii="Courier New" w:hAnsi="Courier New" w:cs="Courier New"/>
          <w:sz w:val="16"/>
          <w:szCs w:val="16"/>
        </w:rPr>
        <w:t xml:space="preserve">    </w:t>
      </w:r>
      <w:proofErr w:type="gramStart"/>
      <w:r w:rsidRPr="006E5BBE">
        <w:rPr>
          <w:rFonts w:ascii="Courier New" w:hAnsi="Courier New" w:cs="Courier New"/>
          <w:sz w:val="16"/>
          <w:szCs w:val="16"/>
        </w:rPr>
        <w:t>public</w:t>
      </w:r>
      <w:proofErr w:type="gramEnd"/>
      <w:r w:rsidRPr="006E5BBE">
        <w:rPr>
          <w:rFonts w:ascii="Courier New" w:hAnsi="Courier New" w:cs="Courier New"/>
          <w:sz w:val="16"/>
          <w:szCs w:val="16"/>
        </w:rPr>
        <w:t xml:space="preserve"> final static byte PARAM_ID_TYPE_A_READER_DATARATE_MAX = (byte)0x01;</w:t>
      </w:r>
    </w:p>
    <w:p w:rsidR="006E5BBE" w:rsidRPr="006E5BBE" w:rsidRDefault="006E5BBE" w:rsidP="00D60209">
      <w:pPr>
        <w:pStyle w:val="Titre1"/>
        <w:ind w:hanging="851"/>
        <w:rPr>
          <w:ins w:id="29" w:author="OT" w:date="2014-07-03T11:33:00Z"/>
          <w:rFonts w:ascii="Courier New" w:hAnsi="Courier New" w:cs="Courier New"/>
          <w:sz w:val="16"/>
          <w:szCs w:val="16"/>
        </w:rPr>
      </w:pPr>
      <w:ins w:id="30" w:author="OT" w:date="2014-07-03T11:33:00Z">
        <w:r w:rsidRPr="006E5BBE">
          <w:rPr>
            <w:rFonts w:ascii="Courier New" w:hAnsi="Courier New" w:cs="Courier New"/>
            <w:sz w:val="16"/>
            <w:szCs w:val="16"/>
          </w:rPr>
          <w:t xml:space="preserve">/** </w:t>
        </w:r>
      </w:ins>
      <w:ins w:id="31" w:author="sha" w:date="2014-07-09T10:13:00Z">
        <w:r w:rsidR="0066659E" w:rsidRPr="0066659E">
          <w:rPr>
            <w:rFonts w:ascii="Courier New" w:hAnsi="Courier New" w:cs="Courier New"/>
            <w:sz w:val="16"/>
            <w:szCs w:val="16"/>
          </w:rPr>
          <w:t>reader</w:t>
        </w:r>
        <w:r w:rsidR="0066659E">
          <w:rPr>
            <w:rFonts w:cs="Arial"/>
            <w:color w:val="000000"/>
          </w:rPr>
          <w:t xml:space="preserve"> </w:t>
        </w:r>
        <w:r w:rsidR="0066659E" w:rsidRPr="0066659E">
          <w:rPr>
            <w:rFonts w:ascii="Courier New" w:hAnsi="Courier New" w:cs="Courier New"/>
            <w:sz w:val="16"/>
            <w:szCs w:val="16"/>
          </w:rPr>
          <w:t>RF</w:t>
        </w:r>
        <w:r w:rsidR="0066659E">
          <w:rPr>
            <w:rFonts w:cs="Arial"/>
            <w:color w:val="000000"/>
          </w:rPr>
          <w:t xml:space="preserve"> </w:t>
        </w:r>
        <w:r w:rsidR="0066659E" w:rsidRPr="0066659E">
          <w:rPr>
            <w:rFonts w:ascii="Courier New" w:hAnsi="Courier New" w:cs="Courier New"/>
            <w:sz w:val="16"/>
            <w:szCs w:val="16"/>
          </w:rPr>
          <w:t>gate</w:t>
        </w:r>
        <w:r w:rsidR="0066659E">
          <w:rPr>
            <w:rFonts w:cs="Arial"/>
            <w:color w:val="000000"/>
          </w:rPr>
          <w:t xml:space="preserve"> </w:t>
        </w:r>
        <w:r w:rsidR="0066659E" w:rsidRPr="0066659E">
          <w:rPr>
            <w:rFonts w:ascii="Courier New" w:hAnsi="Courier New" w:cs="Courier New"/>
            <w:sz w:val="16"/>
            <w:szCs w:val="16"/>
          </w:rPr>
          <w:t>registry</w:t>
        </w:r>
        <w:r w:rsidR="0066659E">
          <w:rPr>
            <w:rFonts w:cs="Arial"/>
            <w:color w:val="000000"/>
          </w:rPr>
          <w:t xml:space="preserve"> </w:t>
        </w:r>
        <w:r w:rsidR="0066659E" w:rsidRPr="0066659E">
          <w:rPr>
            <w:rFonts w:ascii="Courier New" w:hAnsi="Courier New" w:cs="Courier New"/>
            <w:sz w:val="16"/>
            <w:szCs w:val="16"/>
          </w:rPr>
          <w:t>OPERATING</w:t>
        </w:r>
        <w:r w:rsidR="0066659E">
          <w:rPr>
            <w:rFonts w:cs="Arial"/>
            <w:color w:val="000000"/>
          </w:rPr>
          <w:t xml:space="preserve"> </w:t>
        </w:r>
        <w:r w:rsidR="0066659E" w:rsidRPr="0066659E">
          <w:rPr>
            <w:rFonts w:ascii="Courier New" w:hAnsi="Courier New" w:cs="Courier New"/>
            <w:sz w:val="16"/>
            <w:szCs w:val="16"/>
          </w:rPr>
          <w:t>STATUS</w:t>
        </w:r>
        <w:r w:rsidR="0066659E">
          <w:rPr>
            <w:rFonts w:cs="Arial"/>
            <w:color w:val="000000"/>
          </w:rPr>
          <w:t xml:space="preserve"> </w:t>
        </w:r>
      </w:ins>
      <w:ins w:id="32" w:author="OT" w:date="2014-07-03T11:35:00Z">
        <w:r>
          <w:rPr>
            <w:rFonts w:ascii="Courier New" w:hAnsi="Courier New" w:cs="Courier New"/>
            <w:sz w:val="16"/>
            <w:szCs w:val="16"/>
          </w:rPr>
          <w:t>for type A</w:t>
        </w:r>
      </w:ins>
    </w:p>
    <w:p w:rsidR="00AB7F5B" w:rsidRDefault="006E5BBE" w:rsidP="00AB7F5B">
      <w:pPr>
        <w:pStyle w:val="Titre1"/>
        <w:ind w:hanging="851"/>
        <w:rPr>
          <w:ins w:id="33" w:author="OT" w:date="2014-07-03T11:35:00Z"/>
          <w:rFonts w:ascii="Courier New" w:hAnsi="Courier New" w:cs="Courier New"/>
          <w:sz w:val="16"/>
          <w:szCs w:val="16"/>
        </w:rPr>
        <w:pPrChange w:id="34" w:author="OT" w:date="2014-07-03T11:35:00Z">
          <w:pPr>
            <w:pStyle w:val="Titre1"/>
          </w:pPr>
        </w:pPrChange>
      </w:pPr>
      <w:ins w:id="35" w:author="OT" w:date="2014-07-03T11:35:00Z">
        <w:r w:rsidRPr="006E5BBE">
          <w:rPr>
            <w:rFonts w:ascii="Courier New" w:hAnsi="Courier New" w:cs="Courier New"/>
            <w:sz w:val="16"/>
            <w:szCs w:val="16"/>
          </w:rPr>
          <w:t xml:space="preserve">* (see TS 102 622 for coding of the value) </w:t>
        </w:r>
      </w:ins>
    </w:p>
    <w:p w:rsidR="00AB7F5B" w:rsidRDefault="006E5BBE" w:rsidP="00AB7F5B">
      <w:pPr>
        <w:pStyle w:val="Titre1"/>
        <w:ind w:hanging="851"/>
        <w:rPr>
          <w:ins w:id="36" w:author="OT" w:date="2014-07-03T11:33:00Z"/>
          <w:rFonts w:ascii="Courier New" w:hAnsi="Courier New" w:cs="Courier New"/>
          <w:sz w:val="16"/>
          <w:szCs w:val="16"/>
        </w:rPr>
        <w:pPrChange w:id="37" w:author="OT" w:date="2014-07-03T11:35:00Z">
          <w:pPr>
            <w:pStyle w:val="Titre1"/>
          </w:pPr>
        </w:pPrChange>
      </w:pPr>
      <w:ins w:id="38" w:author="OT" w:date="2014-07-03T11:33:00Z">
        <w:r w:rsidRPr="006E5BBE">
          <w:rPr>
            <w:rFonts w:ascii="Courier New" w:hAnsi="Courier New" w:cs="Courier New"/>
            <w:sz w:val="16"/>
            <w:szCs w:val="16"/>
          </w:rPr>
          <w:t>*/</w:t>
        </w:r>
      </w:ins>
    </w:p>
    <w:p w:rsidR="006E5BBE" w:rsidRPr="006E5BBE" w:rsidRDefault="006E5BBE" w:rsidP="00D60209">
      <w:pPr>
        <w:pStyle w:val="Titre1"/>
        <w:ind w:hanging="851"/>
        <w:rPr>
          <w:ins w:id="39" w:author="OT" w:date="2014-07-03T11:33:00Z"/>
          <w:rFonts w:ascii="Courier New" w:hAnsi="Courier New" w:cs="Courier New"/>
          <w:sz w:val="16"/>
          <w:szCs w:val="16"/>
        </w:rPr>
      </w:pPr>
      <w:proofErr w:type="gramStart"/>
      <w:ins w:id="40" w:author="OT" w:date="2014-07-03T11:33:00Z">
        <w:r w:rsidRPr="006E5BBE">
          <w:rPr>
            <w:rFonts w:ascii="Courier New" w:hAnsi="Courier New" w:cs="Courier New"/>
            <w:sz w:val="16"/>
            <w:szCs w:val="16"/>
          </w:rPr>
          <w:t>public</w:t>
        </w:r>
        <w:proofErr w:type="gramEnd"/>
        <w:r w:rsidRPr="006E5BBE">
          <w:rPr>
            <w:rFonts w:ascii="Courier New" w:hAnsi="Courier New" w:cs="Courier New"/>
            <w:sz w:val="16"/>
            <w:szCs w:val="16"/>
          </w:rPr>
          <w:t xml:space="preserve"> final static byte PARAM_ID_TYPE_A</w:t>
        </w:r>
      </w:ins>
      <w:ins w:id="41" w:author="OT" w:date="2014-07-03T11:35:00Z">
        <w:r w:rsidRPr="006E5BBE">
          <w:rPr>
            <w:rFonts w:ascii="Courier New" w:hAnsi="Courier New" w:cs="Courier New"/>
            <w:sz w:val="16"/>
            <w:szCs w:val="16"/>
          </w:rPr>
          <w:t>_</w:t>
        </w:r>
      </w:ins>
      <w:ins w:id="42" w:author="OT" w:date="2014-07-03T11:36:00Z">
        <w:r>
          <w:rPr>
            <w:rFonts w:ascii="Courier New" w:hAnsi="Courier New" w:cs="Courier New"/>
            <w:sz w:val="16"/>
            <w:szCs w:val="16"/>
          </w:rPr>
          <w:t>READER_</w:t>
        </w:r>
      </w:ins>
      <w:ins w:id="43" w:author="OT" w:date="2014-07-03T11:33:00Z">
        <w:r w:rsidR="00AB7F5B" w:rsidRPr="00AB7F5B">
          <w:rPr>
            <w:rFonts w:ascii="Courier New" w:hAnsi="Courier New" w:cs="Courier New"/>
            <w:sz w:val="16"/>
            <w:szCs w:val="16"/>
            <w:rPrChange w:id="44" w:author="OT" w:date="2014-07-03T11:33:00Z">
              <w:rPr>
                <w:lang w:val="en-US"/>
              </w:rPr>
            </w:rPrChange>
          </w:rPr>
          <w:t>OPERATING_STATUS</w:t>
        </w:r>
        <w:r>
          <w:rPr>
            <w:rFonts w:ascii="Courier New" w:hAnsi="Courier New" w:cs="Courier New"/>
            <w:sz w:val="16"/>
            <w:szCs w:val="16"/>
          </w:rPr>
          <w:t xml:space="preserve"> = (byte)</w:t>
        </w:r>
      </w:ins>
      <w:ins w:id="45" w:author="sha" w:date="2014-07-09T10:00:00Z">
        <w:r w:rsidR="00166213">
          <w:rPr>
            <w:rFonts w:ascii="Courier New" w:hAnsi="Courier New" w:cs="Courier New"/>
            <w:sz w:val="16"/>
            <w:szCs w:val="16"/>
          </w:rPr>
          <w:t>0x</w:t>
        </w:r>
      </w:ins>
      <w:ins w:id="46" w:author="OT" w:date="2014-07-03T11:33:00Z">
        <w:r>
          <w:rPr>
            <w:rFonts w:ascii="Courier New" w:hAnsi="Courier New" w:cs="Courier New"/>
            <w:sz w:val="16"/>
            <w:szCs w:val="16"/>
          </w:rPr>
          <w:t>07</w:t>
        </w:r>
        <w:r w:rsidRPr="006E5BBE">
          <w:rPr>
            <w:rFonts w:ascii="Courier New" w:hAnsi="Courier New" w:cs="Courier New"/>
            <w:sz w:val="16"/>
            <w:szCs w:val="16"/>
          </w:rPr>
          <w:t>;</w:t>
        </w:r>
      </w:ins>
    </w:p>
    <w:p w:rsidR="006E5BBE" w:rsidRPr="006E5BBE" w:rsidRDefault="006E5BBE" w:rsidP="006E5BBE">
      <w:pPr>
        <w:pStyle w:val="Titre1"/>
        <w:rPr>
          <w:rFonts w:ascii="Courier New" w:hAnsi="Courier New" w:cs="Courier New"/>
          <w:sz w:val="16"/>
          <w:szCs w:val="16"/>
        </w:rPr>
      </w:pPr>
      <w:ins w:id="47" w:author="OT" w:date="2014-07-03T11:33:00Z">
        <w:r w:rsidRPr="006E5BBE">
          <w:rPr>
            <w:rFonts w:ascii="Courier New" w:hAnsi="Courier New" w:cs="Courier New"/>
            <w:sz w:val="16"/>
            <w:szCs w:val="16"/>
          </w:rPr>
          <w:t xml:space="preserve">    </w:t>
        </w:r>
      </w:ins>
    </w:p>
    <w:p w:rsidR="006E5BBE" w:rsidRPr="006E5BBE" w:rsidRDefault="006E5BBE" w:rsidP="006E5BBE">
      <w:pPr>
        <w:pStyle w:val="Titre1"/>
        <w:rPr>
          <w:rFonts w:ascii="Courier New" w:hAnsi="Courier New" w:cs="Courier New"/>
          <w:sz w:val="16"/>
          <w:szCs w:val="16"/>
        </w:rPr>
      </w:pPr>
      <w:r w:rsidRPr="006E5BBE">
        <w:rPr>
          <w:rFonts w:ascii="Courier New" w:hAnsi="Courier New" w:cs="Courier New"/>
          <w:sz w:val="16"/>
          <w:szCs w:val="16"/>
        </w:rPr>
        <w:t xml:space="preserve">    // ------------ Type B parameters --------------------</w:t>
      </w:r>
    </w:p>
    <w:p w:rsidR="006E5BBE" w:rsidRPr="006E5BBE" w:rsidRDefault="006E5BBE" w:rsidP="006E5BBE">
      <w:pPr>
        <w:pStyle w:val="Titre1"/>
        <w:ind w:left="0" w:firstLine="0"/>
        <w:rPr>
          <w:rFonts w:ascii="Courier New" w:hAnsi="Courier New" w:cs="Courier New"/>
          <w:sz w:val="44"/>
          <w:szCs w:val="44"/>
        </w:rPr>
      </w:pPr>
      <w:r w:rsidRPr="006E5BBE">
        <w:rPr>
          <w:rFonts w:ascii="Courier New" w:hAnsi="Courier New" w:cs="Courier New"/>
          <w:sz w:val="44"/>
          <w:szCs w:val="44"/>
        </w:rPr>
        <w:t>[…]</w:t>
      </w:r>
      <w:r>
        <w:rPr>
          <w:rFonts w:ascii="Courier New" w:hAnsi="Courier New" w:cs="Courier New"/>
          <w:sz w:val="44"/>
          <w:szCs w:val="44"/>
        </w:rPr>
        <w:t xml:space="preserve">   </w:t>
      </w:r>
    </w:p>
    <w:p w:rsidR="006E5BBE" w:rsidRPr="006E5BBE" w:rsidRDefault="006E5BBE" w:rsidP="006E5BBE">
      <w:pPr>
        <w:pStyle w:val="Titre1"/>
        <w:rPr>
          <w:rFonts w:ascii="Courier New" w:hAnsi="Courier New" w:cs="Courier New"/>
          <w:sz w:val="16"/>
          <w:szCs w:val="16"/>
        </w:rPr>
      </w:pPr>
    </w:p>
    <w:p w:rsidR="006E5BBE" w:rsidRPr="006E5BBE" w:rsidRDefault="00D60209" w:rsidP="006E5BBE">
      <w:pPr>
        <w:pStyle w:val="Titre1"/>
        <w:rPr>
          <w:rFonts w:ascii="Courier New" w:hAnsi="Courier New" w:cs="Courier New"/>
          <w:sz w:val="16"/>
          <w:szCs w:val="16"/>
        </w:rPr>
      </w:pPr>
      <w:r>
        <w:rPr>
          <w:rFonts w:ascii="Courier New" w:hAnsi="Courier New" w:cs="Courier New"/>
          <w:sz w:val="16"/>
          <w:szCs w:val="16"/>
        </w:rPr>
        <w:t xml:space="preserve">   </w:t>
      </w:r>
      <w:r w:rsidR="006E5BBE" w:rsidRPr="006E5BBE">
        <w:rPr>
          <w:rFonts w:ascii="Courier New" w:hAnsi="Courier New" w:cs="Courier New"/>
          <w:sz w:val="16"/>
          <w:szCs w:val="16"/>
        </w:rPr>
        <w:t xml:space="preserve">/** </w:t>
      </w:r>
      <w:proofErr w:type="gramStart"/>
      <w:r w:rsidR="006E5BBE" w:rsidRPr="006E5BBE">
        <w:rPr>
          <w:rFonts w:ascii="Courier New" w:hAnsi="Courier New" w:cs="Courier New"/>
          <w:sz w:val="16"/>
          <w:szCs w:val="16"/>
        </w:rPr>
        <w:t>Higher</w:t>
      </w:r>
      <w:proofErr w:type="gramEnd"/>
      <w:r w:rsidR="006E5BBE" w:rsidRPr="006E5BBE">
        <w:rPr>
          <w:rFonts w:ascii="Courier New" w:hAnsi="Courier New" w:cs="Courier New"/>
          <w:sz w:val="16"/>
          <w:szCs w:val="16"/>
        </w:rPr>
        <w:t xml:space="preserve"> layer data as defined in ISO/IEC 14443-3 for ATTRIB command */</w:t>
      </w:r>
    </w:p>
    <w:p w:rsidR="006E5BBE" w:rsidRPr="006E5BBE" w:rsidRDefault="00D60209" w:rsidP="006E5BBE">
      <w:pPr>
        <w:pStyle w:val="Titre1"/>
        <w:rPr>
          <w:rFonts w:ascii="Courier New" w:hAnsi="Courier New" w:cs="Courier New"/>
          <w:sz w:val="16"/>
          <w:szCs w:val="16"/>
        </w:rPr>
      </w:pPr>
      <w:r>
        <w:rPr>
          <w:rFonts w:ascii="Courier New" w:hAnsi="Courier New" w:cs="Courier New"/>
          <w:sz w:val="16"/>
          <w:szCs w:val="16"/>
        </w:rPr>
        <w:t xml:space="preserve">   </w:t>
      </w:r>
      <w:proofErr w:type="gramStart"/>
      <w:r w:rsidR="006E5BBE" w:rsidRPr="006E5BBE">
        <w:rPr>
          <w:rFonts w:ascii="Courier New" w:hAnsi="Courier New" w:cs="Courier New"/>
          <w:sz w:val="16"/>
          <w:szCs w:val="16"/>
        </w:rPr>
        <w:t>public</w:t>
      </w:r>
      <w:proofErr w:type="gramEnd"/>
      <w:r w:rsidR="006E5BBE" w:rsidRPr="006E5BBE">
        <w:rPr>
          <w:rFonts w:ascii="Courier New" w:hAnsi="Courier New" w:cs="Courier New"/>
          <w:sz w:val="16"/>
          <w:szCs w:val="16"/>
        </w:rPr>
        <w:t xml:space="preserve"> final static byte PARAM_ID_TYPE_B_READER_HIGHER_LAYER_DATA = (byte)0x05;</w:t>
      </w:r>
    </w:p>
    <w:p w:rsidR="006E5BBE" w:rsidRPr="006E5BBE" w:rsidRDefault="006E5BBE" w:rsidP="00D60209">
      <w:pPr>
        <w:pStyle w:val="Titre1"/>
        <w:ind w:hanging="851"/>
        <w:rPr>
          <w:ins w:id="48" w:author="OT" w:date="2014-07-03T11:36:00Z"/>
          <w:rFonts w:ascii="Courier New" w:hAnsi="Courier New" w:cs="Courier New"/>
          <w:sz w:val="16"/>
          <w:szCs w:val="16"/>
        </w:rPr>
      </w:pPr>
      <w:ins w:id="49" w:author="OT" w:date="2014-07-03T11:36:00Z">
        <w:r w:rsidRPr="006E5BBE">
          <w:rPr>
            <w:rFonts w:ascii="Courier New" w:hAnsi="Courier New" w:cs="Courier New"/>
            <w:sz w:val="16"/>
            <w:szCs w:val="16"/>
          </w:rPr>
          <w:t xml:space="preserve">/** </w:t>
        </w:r>
      </w:ins>
      <w:ins w:id="50" w:author="sha" w:date="2014-07-09T10:13:00Z">
        <w:r w:rsidR="0066659E" w:rsidRPr="0066659E">
          <w:rPr>
            <w:rFonts w:ascii="Courier New" w:hAnsi="Courier New" w:cs="Courier New"/>
            <w:sz w:val="16"/>
            <w:szCs w:val="16"/>
          </w:rPr>
          <w:t>reader</w:t>
        </w:r>
        <w:r w:rsidR="0066659E">
          <w:rPr>
            <w:rFonts w:cs="Arial"/>
            <w:color w:val="000000"/>
          </w:rPr>
          <w:t xml:space="preserve"> </w:t>
        </w:r>
        <w:r w:rsidR="0066659E" w:rsidRPr="0066659E">
          <w:rPr>
            <w:rFonts w:ascii="Courier New" w:hAnsi="Courier New" w:cs="Courier New"/>
            <w:sz w:val="16"/>
            <w:szCs w:val="16"/>
          </w:rPr>
          <w:t>RF</w:t>
        </w:r>
        <w:r w:rsidR="0066659E">
          <w:rPr>
            <w:rFonts w:cs="Arial"/>
            <w:color w:val="000000"/>
          </w:rPr>
          <w:t xml:space="preserve"> </w:t>
        </w:r>
        <w:r w:rsidR="0066659E" w:rsidRPr="0066659E">
          <w:rPr>
            <w:rFonts w:ascii="Courier New" w:hAnsi="Courier New" w:cs="Courier New"/>
            <w:sz w:val="16"/>
            <w:szCs w:val="16"/>
          </w:rPr>
          <w:t>gate</w:t>
        </w:r>
        <w:r w:rsidR="0066659E">
          <w:rPr>
            <w:rFonts w:cs="Arial"/>
            <w:color w:val="000000"/>
          </w:rPr>
          <w:t xml:space="preserve"> </w:t>
        </w:r>
        <w:r w:rsidR="0066659E" w:rsidRPr="0066659E">
          <w:rPr>
            <w:rFonts w:ascii="Courier New" w:hAnsi="Courier New" w:cs="Courier New"/>
            <w:sz w:val="16"/>
            <w:szCs w:val="16"/>
          </w:rPr>
          <w:t>registry</w:t>
        </w:r>
        <w:r w:rsidR="0066659E">
          <w:rPr>
            <w:rFonts w:cs="Arial"/>
            <w:color w:val="000000"/>
          </w:rPr>
          <w:t xml:space="preserve"> </w:t>
        </w:r>
        <w:r w:rsidR="0066659E" w:rsidRPr="0066659E">
          <w:rPr>
            <w:rFonts w:ascii="Courier New" w:hAnsi="Courier New" w:cs="Courier New"/>
            <w:sz w:val="16"/>
            <w:szCs w:val="16"/>
          </w:rPr>
          <w:t>OPERATING</w:t>
        </w:r>
        <w:r w:rsidR="0066659E">
          <w:rPr>
            <w:rFonts w:cs="Arial"/>
            <w:color w:val="000000"/>
          </w:rPr>
          <w:t xml:space="preserve"> </w:t>
        </w:r>
        <w:r w:rsidR="0066659E" w:rsidRPr="0066659E">
          <w:rPr>
            <w:rFonts w:ascii="Courier New" w:hAnsi="Courier New" w:cs="Courier New"/>
            <w:sz w:val="16"/>
            <w:szCs w:val="16"/>
          </w:rPr>
          <w:t>STATUS</w:t>
        </w:r>
        <w:r w:rsidR="0066659E">
          <w:rPr>
            <w:rFonts w:cs="Arial"/>
            <w:color w:val="000000"/>
          </w:rPr>
          <w:t xml:space="preserve"> </w:t>
        </w:r>
      </w:ins>
      <w:ins w:id="51" w:author="OT" w:date="2014-07-03T11:36:00Z">
        <w:r>
          <w:rPr>
            <w:rFonts w:ascii="Courier New" w:hAnsi="Courier New" w:cs="Courier New"/>
            <w:sz w:val="16"/>
            <w:szCs w:val="16"/>
          </w:rPr>
          <w:t>for type B</w:t>
        </w:r>
      </w:ins>
    </w:p>
    <w:p w:rsidR="006E5BBE" w:rsidRDefault="006E5BBE" w:rsidP="006E5BBE">
      <w:pPr>
        <w:pStyle w:val="Titre1"/>
        <w:ind w:hanging="851"/>
        <w:rPr>
          <w:ins w:id="52" w:author="OT" w:date="2014-07-03T11:36:00Z"/>
          <w:rFonts w:ascii="Courier New" w:hAnsi="Courier New" w:cs="Courier New"/>
          <w:sz w:val="16"/>
          <w:szCs w:val="16"/>
        </w:rPr>
      </w:pPr>
      <w:ins w:id="53" w:author="OT" w:date="2014-07-03T11:36:00Z">
        <w:r w:rsidRPr="006E5BBE">
          <w:rPr>
            <w:rFonts w:ascii="Courier New" w:hAnsi="Courier New" w:cs="Courier New"/>
            <w:sz w:val="16"/>
            <w:szCs w:val="16"/>
          </w:rPr>
          <w:t xml:space="preserve">* (see TS 102 622 for coding of the value) </w:t>
        </w:r>
      </w:ins>
    </w:p>
    <w:p w:rsidR="006E5BBE" w:rsidRPr="006E5BBE" w:rsidRDefault="006E5BBE" w:rsidP="006E5BBE">
      <w:pPr>
        <w:pStyle w:val="Titre1"/>
        <w:ind w:hanging="851"/>
        <w:rPr>
          <w:ins w:id="54" w:author="OT" w:date="2014-07-03T11:36:00Z"/>
          <w:rFonts w:ascii="Courier New" w:hAnsi="Courier New" w:cs="Courier New"/>
          <w:sz w:val="16"/>
          <w:szCs w:val="16"/>
        </w:rPr>
      </w:pPr>
      <w:ins w:id="55" w:author="OT" w:date="2014-07-03T11:36:00Z">
        <w:r w:rsidRPr="006E5BBE">
          <w:rPr>
            <w:rFonts w:ascii="Courier New" w:hAnsi="Courier New" w:cs="Courier New"/>
            <w:sz w:val="16"/>
            <w:szCs w:val="16"/>
          </w:rPr>
          <w:t>*/</w:t>
        </w:r>
      </w:ins>
    </w:p>
    <w:p w:rsidR="006E5BBE" w:rsidRPr="006E5BBE" w:rsidRDefault="006E5BBE" w:rsidP="00D60209">
      <w:pPr>
        <w:pStyle w:val="Titre1"/>
        <w:ind w:hanging="851"/>
        <w:rPr>
          <w:ins w:id="56" w:author="OT" w:date="2014-07-03T11:36:00Z"/>
          <w:rFonts w:ascii="Courier New" w:hAnsi="Courier New" w:cs="Courier New"/>
          <w:sz w:val="16"/>
          <w:szCs w:val="16"/>
        </w:rPr>
      </w:pPr>
      <w:proofErr w:type="gramStart"/>
      <w:ins w:id="57" w:author="OT" w:date="2014-07-03T11:36:00Z">
        <w:r w:rsidRPr="006E5BBE">
          <w:rPr>
            <w:rFonts w:ascii="Courier New" w:hAnsi="Courier New" w:cs="Courier New"/>
            <w:sz w:val="16"/>
            <w:szCs w:val="16"/>
          </w:rPr>
          <w:t>public</w:t>
        </w:r>
        <w:proofErr w:type="gramEnd"/>
        <w:r w:rsidRPr="006E5BBE">
          <w:rPr>
            <w:rFonts w:ascii="Courier New" w:hAnsi="Courier New" w:cs="Courier New"/>
            <w:sz w:val="16"/>
            <w:szCs w:val="16"/>
          </w:rPr>
          <w:t xml:space="preserve"> final static byte PARAM_ID_TYPE_</w:t>
        </w:r>
        <w:r>
          <w:rPr>
            <w:rFonts w:ascii="Courier New" w:hAnsi="Courier New" w:cs="Courier New"/>
            <w:sz w:val="16"/>
            <w:szCs w:val="16"/>
          </w:rPr>
          <w:t>B</w:t>
        </w:r>
        <w:r w:rsidRPr="006E5BBE">
          <w:rPr>
            <w:rFonts w:ascii="Courier New" w:hAnsi="Courier New" w:cs="Courier New"/>
            <w:sz w:val="16"/>
            <w:szCs w:val="16"/>
          </w:rPr>
          <w:t xml:space="preserve"> </w:t>
        </w:r>
        <w:r>
          <w:rPr>
            <w:rFonts w:ascii="Courier New" w:hAnsi="Courier New" w:cs="Courier New"/>
            <w:sz w:val="16"/>
            <w:szCs w:val="16"/>
          </w:rPr>
          <w:t>READER</w:t>
        </w:r>
        <w:r w:rsidRPr="006E5BBE">
          <w:rPr>
            <w:rFonts w:ascii="Courier New" w:hAnsi="Courier New" w:cs="Courier New"/>
            <w:sz w:val="16"/>
            <w:szCs w:val="16"/>
          </w:rPr>
          <w:t>_OPERATING_STATUS</w:t>
        </w:r>
        <w:r>
          <w:rPr>
            <w:rFonts w:ascii="Courier New" w:hAnsi="Courier New" w:cs="Courier New"/>
            <w:sz w:val="16"/>
            <w:szCs w:val="16"/>
          </w:rPr>
          <w:t xml:space="preserve"> = (byte)</w:t>
        </w:r>
      </w:ins>
      <w:ins w:id="58" w:author="sha" w:date="2014-07-09T10:00:00Z">
        <w:r w:rsidR="00166213">
          <w:rPr>
            <w:rFonts w:ascii="Courier New" w:hAnsi="Courier New" w:cs="Courier New"/>
            <w:sz w:val="16"/>
            <w:szCs w:val="16"/>
          </w:rPr>
          <w:t>0x</w:t>
        </w:r>
      </w:ins>
      <w:ins w:id="59" w:author="OT" w:date="2014-07-03T11:36:00Z">
        <w:r w:rsidR="006961E0">
          <w:rPr>
            <w:rFonts w:ascii="Courier New" w:hAnsi="Courier New" w:cs="Courier New"/>
            <w:sz w:val="16"/>
            <w:szCs w:val="16"/>
          </w:rPr>
          <w:t>07</w:t>
        </w:r>
        <w:r w:rsidRPr="006E5BBE">
          <w:rPr>
            <w:rFonts w:ascii="Courier New" w:hAnsi="Courier New" w:cs="Courier New"/>
            <w:sz w:val="16"/>
            <w:szCs w:val="16"/>
          </w:rPr>
          <w:t>;</w:t>
        </w:r>
      </w:ins>
    </w:p>
    <w:p w:rsidR="006E5BBE" w:rsidRPr="006E5BBE" w:rsidRDefault="006E5BBE" w:rsidP="006E5BBE">
      <w:pPr>
        <w:pStyle w:val="Titre1"/>
        <w:rPr>
          <w:rFonts w:ascii="Courier New" w:hAnsi="Courier New" w:cs="Courier New"/>
          <w:sz w:val="16"/>
          <w:szCs w:val="16"/>
        </w:rPr>
      </w:pPr>
      <w:r w:rsidRPr="006E5BBE">
        <w:rPr>
          <w:rFonts w:ascii="Courier New" w:hAnsi="Courier New" w:cs="Courier New"/>
          <w:sz w:val="16"/>
          <w:szCs w:val="16"/>
        </w:rPr>
        <w:t xml:space="preserve">   /*</w:t>
      </w:r>
    </w:p>
    <w:p w:rsidR="006E5BBE" w:rsidRPr="006E5BBE" w:rsidRDefault="00D60209" w:rsidP="006E5BBE">
      <w:pPr>
        <w:pStyle w:val="Titre1"/>
        <w:rPr>
          <w:rFonts w:ascii="Courier New" w:hAnsi="Courier New" w:cs="Courier New"/>
          <w:sz w:val="16"/>
          <w:szCs w:val="16"/>
        </w:rPr>
      </w:pPr>
      <w:r>
        <w:rPr>
          <w:rFonts w:ascii="Courier New" w:hAnsi="Courier New" w:cs="Courier New"/>
          <w:sz w:val="16"/>
          <w:szCs w:val="16"/>
        </w:rPr>
        <w:t xml:space="preserve">   </w:t>
      </w:r>
      <w:proofErr w:type="gramStart"/>
      <w:r w:rsidR="006E5BBE" w:rsidRPr="006E5BBE">
        <w:rPr>
          <w:rFonts w:ascii="Courier New" w:hAnsi="Courier New" w:cs="Courier New"/>
          <w:sz w:val="16"/>
          <w:szCs w:val="16"/>
        </w:rPr>
        <w:t>public</w:t>
      </w:r>
      <w:proofErr w:type="gramEnd"/>
      <w:r w:rsidR="006E5BBE" w:rsidRPr="006E5BBE">
        <w:rPr>
          <w:rFonts w:ascii="Courier New" w:hAnsi="Courier New" w:cs="Courier New"/>
          <w:sz w:val="16"/>
          <w:szCs w:val="16"/>
        </w:rPr>
        <w:t xml:space="preserve"> final static byte TIMEOUT_300_MICS  = (byte)0x01;</w:t>
      </w:r>
    </w:p>
    <w:p w:rsidR="006E5BBE" w:rsidRPr="006E5BBE" w:rsidRDefault="006E5BBE" w:rsidP="006E5BBE">
      <w:pPr>
        <w:pStyle w:val="Titre1"/>
        <w:rPr>
          <w:rFonts w:ascii="Courier New" w:hAnsi="Courier New" w:cs="Courier New"/>
          <w:sz w:val="44"/>
          <w:szCs w:val="44"/>
        </w:rPr>
      </w:pPr>
      <w:r w:rsidRPr="006E5BBE">
        <w:rPr>
          <w:rFonts w:ascii="Courier New" w:hAnsi="Courier New" w:cs="Courier New"/>
          <w:sz w:val="44"/>
          <w:szCs w:val="44"/>
        </w:rPr>
        <w:t xml:space="preserve">[…]    </w:t>
      </w:r>
    </w:p>
    <w:p w:rsidR="00487F63" w:rsidRPr="006E5BBE" w:rsidRDefault="00F857C1" w:rsidP="006E5BBE">
      <w:pPr>
        <w:pStyle w:val="Titre1"/>
        <w:rPr>
          <w:rFonts w:ascii="Courier New" w:hAnsi="Courier New" w:cs="Courier New"/>
          <w:sz w:val="16"/>
          <w:szCs w:val="16"/>
        </w:rPr>
      </w:pPr>
      <w:r>
        <w:rPr>
          <w:rFonts w:ascii="Courier New" w:hAnsi="Courier New" w:cs="Courier New"/>
          <w:sz w:val="16"/>
          <w:szCs w:val="16"/>
        </w:rPr>
        <w:t>}</w:t>
      </w:r>
    </w:p>
    <w:sectPr w:rsidR="00487F63" w:rsidRPr="006E5BBE" w:rsidSect="00BA3EBD">
      <w:headerReference w:type="default" r:id="rId13"/>
      <w:footerReference w:type="default" r:id="rId14"/>
      <w:footnotePr>
        <w:numRestart w:val="eachSect"/>
      </w:footnotePr>
      <w:pgSz w:w="11906" w:h="16838"/>
      <w:pgMar w:top="1417" w:right="1134" w:bottom="1134" w:left="1134" w:header="850" w:footer="340"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9" w:author="Explanation of field" w:initials="H">
    <w:p w:rsidR="00BE37B8" w:rsidRDefault="00AB7F5B">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the specification number in this box. For example, 101 220. Do not prefix the number with </w:t>
      </w:r>
      <w:proofErr w:type="gramStart"/>
      <w:r w:rsidR="00BE37B8">
        <w:t>anything .</w:t>
      </w:r>
      <w:proofErr w:type="gramEnd"/>
      <w:r w:rsidR="00BE37B8">
        <w:t xml:space="preserve"> </w:t>
      </w:r>
      <w:proofErr w:type="gramStart"/>
      <w:r w:rsidR="00BE37B8">
        <w:t>i.e</w:t>
      </w:r>
      <w:proofErr w:type="gramEnd"/>
      <w:r w:rsidR="00BE37B8">
        <w:t>. do not use "TS".</w:t>
      </w:r>
    </w:p>
  </w:comment>
  <w:comment w:id="10" w:author="Explanation of field" w:initials="H">
    <w:p w:rsidR="00BE37B8" w:rsidRDefault="00AB7F5B">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the CR number here. This number is allocated by the WG and the ETSI support team.</w:t>
      </w:r>
    </w:p>
  </w:comment>
  <w:comment w:id="11" w:author="Explanation of field" w:initials="H">
    <w:p w:rsidR="00BE37B8" w:rsidRDefault="00AB7F5B">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the revision number of the CR here. If it is the first version, use a "-".</w:t>
      </w:r>
    </w:p>
  </w:comment>
  <w:comment w:id="12" w:author="Explanation of field" w:initials="H">
    <w:p w:rsidR="00BE37B8" w:rsidRDefault="00AB7F5B">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the version of the specification here. This number is the version of the specification to which the CR will be applied if it is approved. Make sure that the latest version of the specification (of the relevant release) is used when creating the CR. If unsure what the latest version is, go to </w:t>
      </w:r>
      <w:hyperlink r:id="rId1" w:history="1">
        <w:r w:rsidR="00BE37B8">
          <w:rPr>
            <w:rStyle w:val="Lienhypertexte"/>
          </w:rPr>
          <w:t>http://docbox.etsi.org/scp/scp/specs/</w:t>
        </w:r>
      </w:hyperlink>
      <w:r w:rsidR="00BE37B8">
        <w:t xml:space="preserve"> .</w:t>
      </w:r>
    </w:p>
  </w:comment>
  <w:comment w:id="14" w:author="Explanation of field" w:initials="H">
    <w:p w:rsidR="00BE37B8" w:rsidRDefault="00AB7F5B">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For help on how to fill out a field, place the mouse pointer over the special symbol closest to the field in question.</w:t>
      </w:r>
    </w:p>
  </w:comment>
  <w:comment w:id="15" w:author="Explanation of field" w:initials="H">
    <w:p w:rsidR="00BE37B8" w:rsidRDefault="00AB7F5B">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Mark one or more of the boxes with an X.</w:t>
      </w:r>
    </w:p>
  </w:comment>
  <w:comment w:id="16" w:author="Explanation of field" w:initials="H">
    <w:p w:rsidR="00BE37B8" w:rsidRDefault="00AB7F5B">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a concise description of the subject matter of the CR. It should be no longer than one line.</w:t>
      </w:r>
    </w:p>
  </w:comment>
  <w:comment w:id="17" w:author="Explanation of field" w:initials="H">
    <w:p w:rsidR="00BE37B8" w:rsidRDefault="00AB7F5B">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the source of the CR. This is either (a) one or several companies or, (b) if a (sub)working group has already reviewed and agreed the CR, then list the group as the source.</w:t>
      </w:r>
    </w:p>
  </w:comment>
  <w:comment w:id="18" w:author="Explanation of field" w:initials="H">
    <w:p w:rsidR="00BE37B8" w:rsidRDefault="00AB7F5B">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the title of the related work item which is applicable to the change. This field is mandatory for category F, B &amp; C CRs for release 4 and later.</w:t>
      </w:r>
    </w:p>
  </w:comment>
  <w:comment w:id="19" w:author="Explanation of field" w:initials="H">
    <w:p w:rsidR="00BE37B8" w:rsidRDefault="00AB7F5B">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the date on which the CR was last revised.</w:t>
      </w:r>
    </w:p>
  </w:comment>
  <w:comment w:id="20" w:author="Explanation of field" w:initials="H">
    <w:p w:rsidR="00BE37B8" w:rsidRDefault="00AB7F5B">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a single letter corresponding to the most appropriate category listed below. For more detailed help on interpreting these categories, see the Technical Report 21.900 "3GPP working methods".</w:t>
      </w:r>
    </w:p>
  </w:comment>
  <w:comment w:id="21" w:author="Explanation of field" w:initials="H">
    <w:p w:rsidR="00BE37B8" w:rsidRDefault="00AB7F5B">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a single release code from the list below.</w:t>
      </w:r>
    </w:p>
  </w:comment>
  <w:comment w:id="22" w:author="Explanation of field" w:initials="H">
    <w:p w:rsidR="00BE37B8" w:rsidRDefault="00AB7F5B">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text which explains why the change is necessary.</w:t>
      </w:r>
    </w:p>
  </w:comment>
  <w:comment w:id="23" w:author="Explanation of field" w:initials="H">
    <w:p w:rsidR="00BE37B8" w:rsidRDefault="00AB7F5B">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text which describes the most important components of the change. </w:t>
      </w:r>
      <w:proofErr w:type="gramStart"/>
      <w:r w:rsidR="00BE37B8">
        <w:t>i.e</w:t>
      </w:r>
      <w:proofErr w:type="gramEnd"/>
      <w:r w:rsidR="00BE37B8">
        <w:t>. How the change is made.</w:t>
      </w:r>
    </w:p>
  </w:comment>
  <w:comment w:id="24" w:author="Explanation of field" w:initials="H">
    <w:p w:rsidR="00BE37B8" w:rsidRDefault="00AB7F5B">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here the consequences if this CR was to be rejected. It is necessary to complete this section only if the CR is of category "F" (i.e. essential correction).</w:t>
      </w:r>
    </w:p>
  </w:comment>
  <w:comment w:id="25" w:author="Explanation of field" w:initials="H">
    <w:p w:rsidR="00BE37B8" w:rsidRDefault="00AB7F5B">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each the number of each clause which contains changes.</w:t>
      </w:r>
    </w:p>
  </w:comment>
  <w:comment w:id="26" w:author="Explanation of field" w:initials="H">
    <w:p w:rsidR="00BE37B8" w:rsidRDefault="00AB7F5B">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an X in the box if any other specifications are affected by this change.</w:t>
      </w:r>
    </w:p>
  </w:comment>
  <w:comment w:id="27" w:author="Explanation of field" w:initials="H">
    <w:p w:rsidR="00BE37B8" w:rsidRDefault="00AB7F5B">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List here the specifications which are affected or the CRs which are linked.</w:t>
      </w:r>
    </w:p>
  </w:comment>
  <w:comment w:id="28" w:author="Explanation of field" w:initials="H">
    <w:p w:rsidR="00BE37B8" w:rsidRDefault="00AB7F5B">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any other information which may be needed by the group being requested to approve the CR. This could include special conditions for </w:t>
      </w:r>
      <w:proofErr w:type="spellStart"/>
      <w:r w:rsidR="00BE37B8">
        <w:t>it's</w:t>
      </w:r>
      <w:proofErr w:type="spellEnd"/>
      <w:r w:rsidR="00BE37B8">
        <w:t xml:space="preserve"> approval which are not listed anywhere else above.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334F" w:rsidRDefault="00A3334F">
      <w:pPr>
        <w:pStyle w:val="TAC"/>
      </w:pPr>
      <w:r>
        <w:separator/>
      </w:r>
    </w:p>
  </w:endnote>
  <w:endnote w:type="continuationSeparator" w:id="0">
    <w:p w:rsidR="00A3334F" w:rsidRDefault="00A3334F">
      <w:pPr>
        <w:pStyle w:val="TAC"/>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B8" w:rsidRDefault="00BE37B8">
    <w:pPr>
      <w:pStyle w:val="En-tte"/>
      <w:tabs>
        <w:tab w:val="center" w:pos="4536"/>
        <w:tab w:val="right" w:pos="9639"/>
      </w:tabs>
      <w:rPr>
        <w:lang w:val="fr-FR"/>
      </w:rPr>
    </w:pPr>
    <w:r>
      <w:rPr>
        <w:lang w:val="fr-FR"/>
      </w:rPr>
      <w:tab/>
      <w:t xml:space="preserve">CR page </w:t>
    </w:r>
    <w:fldSimple w:instr=" PAGE  \* MERGEFORMAT ">
      <w:r w:rsidR="005359B8" w:rsidRPr="005359B8">
        <w:rPr>
          <w:lang w:val="fr-FR"/>
        </w:rPr>
        <w:t>1</w:t>
      </w:r>
    </w:fldSimple>
    <w:r>
      <w:rPr>
        <w:lang w:val="fr-F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B8" w:rsidRDefault="00BE37B8">
    <w:pPr>
      <w:pStyle w:val="Pieddepage"/>
    </w:pPr>
    <w:r>
      <w:t>ETSI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334F" w:rsidRDefault="00A3334F">
      <w:pPr>
        <w:pStyle w:val="TAC"/>
      </w:pPr>
      <w:r>
        <w:separator/>
      </w:r>
    </w:p>
  </w:footnote>
  <w:footnote w:type="continuationSeparator" w:id="0">
    <w:p w:rsidR="00A3334F" w:rsidRDefault="00A3334F">
      <w:pPr>
        <w:pStyle w:val="TAC"/>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B8" w:rsidRDefault="00BE37B8">
    <w:r>
      <w:t xml:space="preserve">Page </w:t>
    </w:r>
    <w:r w:rsidR="00AB7F5B">
      <w:fldChar w:fldCharType="begin"/>
    </w:r>
    <w:r>
      <w:instrText>PAGE</w:instrText>
    </w:r>
    <w:r w:rsidR="00AB7F5B">
      <w:fldChar w:fldCharType="separate"/>
    </w:r>
    <w:r>
      <w:rPr>
        <w:noProof/>
      </w:rPr>
      <w:t>1</w:t>
    </w:r>
    <w:r w:rsidR="00AB7F5B">
      <w:fldChar w:fldCharType="end"/>
    </w:r>
    <w: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B8" w:rsidRDefault="00BE37B8">
    <w:pPr>
      <w:pStyle w:val="En-tte"/>
      <w:tabs>
        <w:tab w:val="right" w:pos="9639"/>
      </w:tabs>
      <w:jc w:val="right"/>
      <w:rPr>
        <w:lang w:val="fr-FR"/>
      </w:rPr>
    </w:pPr>
    <w:r>
      <w:rPr>
        <w:lang w:val="fr-FR"/>
      </w:rPr>
      <w:t xml:space="preserve">CR page </w:t>
    </w:r>
    <w:fldSimple w:instr=" PAGE  \* MERGEFORMAT ">
      <w:r w:rsidR="005359B8" w:rsidRPr="005359B8">
        <w:rPr>
          <w:lang w:val="fr-FR"/>
        </w:rPr>
        <w:t>1</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B8" w:rsidRDefault="00BE37B8">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50ED7FE"/>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3C4A6EBE"/>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036EEB52"/>
    <w:lvl w:ilvl="0">
      <w:start w:val="1"/>
      <w:numFmt w:val="decimal"/>
      <w:pStyle w:val="Listenumros3"/>
      <w:lvlText w:val="%1."/>
      <w:lvlJc w:val="left"/>
      <w:pPr>
        <w:tabs>
          <w:tab w:val="num" w:pos="926"/>
        </w:tabs>
        <w:ind w:left="926" w:hanging="360"/>
      </w:pPr>
    </w:lvl>
  </w:abstractNum>
  <w:abstractNum w:abstractNumId="3">
    <w:nsid w:val="FFFFFF7F"/>
    <w:multiLevelType w:val="singleLevel"/>
    <w:tmpl w:val="D99E36B8"/>
    <w:lvl w:ilvl="0">
      <w:start w:val="1"/>
      <w:numFmt w:val="decimal"/>
      <w:lvlText w:val="%1."/>
      <w:lvlJc w:val="left"/>
      <w:pPr>
        <w:tabs>
          <w:tab w:val="num" w:pos="643"/>
        </w:tabs>
        <w:ind w:left="643" w:hanging="360"/>
      </w:pPr>
    </w:lvl>
  </w:abstractNum>
  <w:abstractNum w:abstractNumId="4">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147F26"/>
    <w:lvl w:ilvl="0">
      <w:start w:val="1"/>
      <w:numFmt w:val="decimal"/>
      <w:lvlText w:val="%1."/>
      <w:lvlJc w:val="left"/>
      <w:pPr>
        <w:tabs>
          <w:tab w:val="num" w:pos="360"/>
        </w:tabs>
        <w:ind w:left="360" w:hanging="360"/>
      </w:pPr>
    </w:lvl>
  </w:abstractNum>
  <w:abstractNum w:abstractNumId="9">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4664290"/>
    <w:multiLevelType w:val="hybridMultilevel"/>
    <w:tmpl w:val="E102C9FA"/>
    <w:lvl w:ilvl="0" w:tplc="4E462B14">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7C63D9A"/>
    <w:multiLevelType w:val="hybridMultilevel"/>
    <w:tmpl w:val="FFD67894"/>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cs="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cs="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cs="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6">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E134AA6"/>
    <w:multiLevelType w:val="hybridMultilevel"/>
    <w:tmpl w:val="2ED4C7BC"/>
    <w:lvl w:ilvl="0" w:tplc="4CB2D9F2">
      <w:start w:val="1"/>
      <w:numFmt w:val="bullet"/>
      <w:pStyle w:val="Bullet-Round-Tip"/>
      <w:lvlText w:val=""/>
      <w:lvlJc w:val="left"/>
      <w:pPr>
        <w:tabs>
          <w:tab w:val="num" w:pos="1352"/>
        </w:tabs>
        <w:ind w:left="1304" w:hanging="312"/>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321E77BA"/>
    <w:multiLevelType w:val="hybridMultilevel"/>
    <w:tmpl w:val="16701CB0"/>
    <w:lvl w:ilvl="0" w:tplc="9704FDD4">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nsid w:val="33847D74"/>
    <w:multiLevelType w:val="hybridMultilevel"/>
    <w:tmpl w:val="305EF664"/>
    <w:lvl w:ilvl="0" w:tplc="04090001">
      <w:start w:val="1"/>
      <w:numFmt w:val="decimal"/>
      <w:lvlText w:val="%1."/>
      <w:lvlJc w:val="left"/>
      <w:pPr>
        <w:tabs>
          <w:tab w:val="num" w:pos="720"/>
        </w:tabs>
        <w:ind w:left="720" w:hanging="360"/>
      </w:pPr>
    </w:lvl>
    <w:lvl w:ilvl="1" w:tplc="04090003" w:tentative="1">
      <w:start w:val="1"/>
      <w:numFmt w:val="decimal"/>
      <w:lvlText w:val="%2."/>
      <w:lvlJc w:val="left"/>
      <w:pPr>
        <w:tabs>
          <w:tab w:val="num" w:pos="1440"/>
        </w:tabs>
        <w:ind w:left="1440" w:hanging="360"/>
      </w:pPr>
    </w:lvl>
    <w:lvl w:ilvl="2" w:tplc="04090005" w:tentative="1">
      <w:start w:val="1"/>
      <w:numFmt w:val="decimal"/>
      <w:lvlText w:val="%3."/>
      <w:lvlJc w:val="left"/>
      <w:pPr>
        <w:tabs>
          <w:tab w:val="num" w:pos="2160"/>
        </w:tabs>
        <w:ind w:left="2160" w:hanging="360"/>
      </w:pPr>
    </w:lvl>
    <w:lvl w:ilvl="3" w:tplc="04090001" w:tentative="1">
      <w:start w:val="1"/>
      <w:numFmt w:val="decimal"/>
      <w:lvlText w:val="%4."/>
      <w:lvlJc w:val="left"/>
      <w:pPr>
        <w:tabs>
          <w:tab w:val="num" w:pos="2880"/>
        </w:tabs>
        <w:ind w:left="2880" w:hanging="360"/>
      </w:pPr>
    </w:lvl>
    <w:lvl w:ilvl="4" w:tplc="04090003" w:tentative="1">
      <w:start w:val="1"/>
      <w:numFmt w:val="decimal"/>
      <w:lvlText w:val="%5."/>
      <w:lvlJc w:val="left"/>
      <w:pPr>
        <w:tabs>
          <w:tab w:val="num" w:pos="3600"/>
        </w:tabs>
        <w:ind w:left="3600" w:hanging="360"/>
      </w:pPr>
    </w:lvl>
    <w:lvl w:ilvl="5" w:tplc="04090005" w:tentative="1">
      <w:start w:val="1"/>
      <w:numFmt w:val="decimal"/>
      <w:lvlText w:val="%6."/>
      <w:lvlJc w:val="left"/>
      <w:pPr>
        <w:tabs>
          <w:tab w:val="num" w:pos="4320"/>
        </w:tabs>
        <w:ind w:left="4320" w:hanging="360"/>
      </w:pPr>
    </w:lvl>
    <w:lvl w:ilvl="6" w:tplc="04090001" w:tentative="1">
      <w:start w:val="1"/>
      <w:numFmt w:val="decimal"/>
      <w:lvlText w:val="%7."/>
      <w:lvlJc w:val="left"/>
      <w:pPr>
        <w:tabs>
          <w:tab w:val="num" w:pos="5040"/>
        </w:tabs>
        <w:ind w:left="5040" w:hanging="360"/>
      </w:pPr>
    </w:lvl>
    <w:lvl w:ilvl="7" w:tplc="04090003" w:tentative="1">
      <w:start w:val="1"/>
      <w:numFmt w:val="decimal"/>
      <w:lvlText w:val="%8."/>
      <w:lvlJc w:val="left"/>
      <w:pPr>
        <w:tabs>
          <w:tab w:val="num" w:pos="5760"/>
        </w:tabs>
        <w:ind w:left="5760" w:hanging="360"/>
      </w:pPr>
    </w:lvl>
    <w:lvl w:ilvl="8" w:tplc="04090005" w:tentative="1">
      <w:start w:val="1"/>
      <w:numFmt w:val="decimal"/>
      <w:lvlText w:val="%9."/>
      <w:lvlJc w:val="left"/>
      <w:pPr>
        <w:tabs>
          <w:tab w:val="num" w:pos="6480"/>
        </w:tabs>
        <w:ind w:left="6480" w:hanging="360"/>
      </w:pPr>
    </w:lvl>
  </w:abstractNum>
  <w:abstractNum w:abstractNumId="24">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33B96D3A"/>
    <w:multiLevelType w:val="multilevel"/>
    <w:tmpl w:val="CD246EDC"/>
    <w:lvl w:ilvl="0">
      <w:start w:val="1"/>
      <w:numFmt w:val="upperLetter"/>
      <w:lvlText w:val="%1"/>
      <w:lvlJc w:val="left"/>
      <w:pPr>
        <w:tabs>
          <w:tab w:val="num" w:pos="360"/>
        </w:tabs>
        <w:ind w:left="0" w:firstLine="0"/>
      </w:pPr>
    </w:lvl>
    <w:lvl w:ilvl="1">
      <w:start w:val="1"/>
      <w:numFmt w:val="decimal"/>
      <w:lvlText w:val="%1.%2"/>
      <w:lvlJc w:val="left"/>
      <w:pPr>
        <w:tabs>
          <w:tab w:val="num" w:pos="720"/>
        </w:tabs>
        <w:ind w:left="0" w:firstLine="0"/>
      </w:pPr>
    </w:lvl>
    <w:lvl w:ilvl="2">
      <w:start w:val="1"/>
      <w:numFmt w:val="decimal"/>
      <w:lvlText w:val="%1.%2.%3"/>
      <w:lvlJc w:val="left"/>
      <w:pPr>
        <w:tabs>
          <w:tab w:val="num" w:pos="108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6">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36AA631C"/>
    <w:multiLevelType w:val="hybridMultilevel"/>
    <w:tmpl w:val="291A3C12"/>
    <w:lvl w:ilvl="0" w:tplc="A5F056F4">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6AD4A14"/>
    <w:multiLevelType w:val="singleLevel"/>
    <w:tmpl w:val="37FC2610"/>
    <w:lvl w:ilvl="0">
      <w:start w:val="17"/>
      <w:numFmt w:val="decimal"/>
      <w:lvlText w:val="%1)"/>
      <w:legacy w:legacy="1" w:legacySpace="0" w:legacyIndent="644"/>
      <w:lvlJc w:val="left"/>
      <w:pPr>
        <w:ind w:left="928" w:hanging="644"/>
      </w:pPr>
    </w:lvl>
  </w:abstractNum>
  <w:abstractNum w:abstractNumId="3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47DC01EC"/>
    <w:multiLevelType w:val="hybridMultilevel"/>
    <w:tmpl w:val="E4BA5C24"/>
    <w:lvl w:ilvl="0" w:tplc="FFFFFFFF">
      <w:start w:val="1"/>
      <w:numFmt w:val="bullet"/>
      <w:pStyle w:val="Bullet1"/>
      <w:lvlText w:val=""/>
      <w:lvlJc w:val="left"/>
      <w:pPr>
        <w:tabs>
          <w:tab w:val="num" w:pos="644"/>
        </w:tabs>
        <w:ind w:left="624"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496A325D"/>
    <w:multiLevelType w:val="multilevel"/>
    <w:tmpl w:val="8B523870"/>
    <w:lvl w:ilvl="0">
      <w:start w:val="5"/>
      <w:numFmt w:val="decimal"/>
      <w:lvlText w:val="%1"/>
      <w:lvlJc w:val="left"/>
      <w:pPr>
        <w:tabs>
          <w:tab w:val="num" w:pos="444"/>
        </w:tabs>
        <w:ind w:left="444" w:hanging="444"/>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5">
    <w:nsid w:val="4C7D2702"/>
    <w:multiLevelType w:val="multilevel"/>
    <w:tmpl w:val="5EA0BEF0"/>
    <w:lvl w:ilvl="0">
      <w:start w:val="6"/>
      <w:numFmt w:val="decimal"/>
      <w:lvlText w:val="%1"/>
      <w:lvlJc w:val="left"/>
      <w:pPr>
        <w:tabs>
          <w:tab w:val="num" w:pos="1140"/>
        </w:tabs>
        <w:ind w:left="1140" w:hanging="1140"/>
      </w:pPr>
      <w:rPr>
        <w:rFonts w:hint="default"/>
      </w:rPr>
    </w:lvl>
    <w:lvl w:ilvl="1">
      <w:start w:val="8"/>
      <w:numFmt w:val="decimal"/>
      <w:lvlText w:val="%1.%2"/>
      <w:lvlJc w:val="left"/>
      <w:pPr>
        <w:tabs>
          <w:tab w:val="num" w:pos="1140"/>
        </w:tabs>
        <w:ind w:left="1140" w:hanging="1140"/>
      </w:pPr>
      <w:rPr>
        <w:rFonts w:hint="default"/>
      </w:rPr>
    </w:lvl>
    <w:lvl w:ilvl="2">
      <w:start w:val="25"/>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00D3C88"/>
    <w:multiLevelType w:val="hybridMultilevel"/>
    <w:tmpl w:val="332C7CB0"/>
    <w:lvl w:ilvl="0" w:tplc="08090001">
      <w:start w:val="1"/>
      <w:numFmt w:val="bullet"/>
      <w:lvlText w:val=""/>
      <w:lvlJc w:val="left"/>
      <w:pPr>
        <w:tabs>
          <w:tab w:val="num" w:pos="820"/>
        </w:tabs>
        <w:ind w:left="820" w:hanging="360"/>
      </w:pPr>
      <w:rPr>
        <w:rFonts w:ascii="Symbol" w:hAnsi="Symbol" w:hint="default"/>
      </w:rPr>
    </w:lvl>
    <w:lvl w:ilvl="1" w:tplc="08090003" w:tentative="1">
      <w:start w:val="1"/>
      <w:numFmt w:val="bullet"/>
      <w:lvlText w:val="o"/>
      <w:lvlJc w:val="left"/>
      <w:pPr>
        <w:tabs>
          <w:tab w:val="num" w:pos="1540"/>
        </w:tabs>
        <w:ind w:left="1540" w:hanging="360"/>
      </w:pPr>
      <w:rPr>
        <w:rFonts w:ascii="Courier New" w:hAnsi="Courier New" w:cs="Courier New" w:hint="default"/>
      </w:rPr>
    </w:lvl>
    <w:lvl w:ilvl="2" w:tplc="08090005" w:tentative="1">
      <w:start w:val="1"/>
      <w:numFmt w:val="bullet"/>
      <w:lvlText w:val=""/>
      <w:lvlJc w:val="left"/>
      <w:pPr>
        <w:tabs>
          <w:tab w:val="num" w:pos="2260"/>
        </w:tabs>
        <w:ind w:left="2260" w:hanging="360"/>
      </w:pPr>
      <w:rPr>
        <w:rFonts w:ascii="Wingdings" w:hAnsi="Wingdings" w:hint="default"/>
      </w:rPr>
    </w:lvl>
    <w:lvl w:ilvl="3" w:tplc="08090001" w:tentative="1">
      <w:start w:val="1"/>
      <w:numFmt w:val="bullet"/>
      <w:lvlText w:val=""/>
      <w:lvlJc w:val="left"/>
      <w:pPr>
        <w:tabs>
          <w:tab w:val="num" w:pos="2980"/>
        </w:tabs>
        <w:ind w:left="2980" w:hanging="360"/>
      </w:pPr>
      <w:rPr>
        <w:rFonts w:ascii="Symbol" w:hAnsi="Symbol" w:hint="default"/>
      </w:rPr>
    </w:lvl>
    <w:lvl w:ilvl="4" w:tplc="08090003" w:tentative="1">
      <w:start w:val="1"/>
      <w:numFmt w:val="bullet"/>
      <w:lvlText w:val="o"/>
      <w:lvlJc w:val="left"/>
      <w:pPr>
        <w:tabs>
          <w:tab w:val="num" w:pos="3700"/>
        </w:tabs>
        <w:ind w:left="3700" w:hanging="360"/>
      </w:pPr>
      <w:rPr>
        <w:rFonts w:ascii="Courier New" w:hAnsi="Courier New" w:cs="Courier New" w:hint="default"/>
      </w:rPr>
    </w:lvl>
    <w:lvl w:ilvl="5" w:tplc="08090005" w:tentative="1">
      <w:start w:val="1"/>
      <w:numFmt w:val="bullet"/>
      <w:lvlText w:val=""/>
      <w:lvlJc w:val="left"/>
      <w:pPr>
        <w:tabs>
          <w:tab w:val="num" w:pos="4420"/>
        </w:tabs>
        <w:ind w:left="4420" w:hanging="360"/>
      </w:pPr>
      <w:rPr>
        <w:rFonts w:ascii="Wingdings" w:hAnsi="Wingdings" w:hint="default"/>
      </w:rPr>
    </w:lvl>
    <w:lvl w:ilvl="6" w:tplc="08090001" w:tentative="1">
      <w:start w:val="1"/>
      <w:numFmt w:val="bullet"/>
      <w:lvlText w:val=""/>
      <w:lvlJc w:val="left"/>
      <w:pPr>
        <w:tabs>
          <w:tab w:val="num" w:pos="5140"/>
        </w:tabs>
        <w:ind w:left="5140" w:hanging="360"/>
      </w:pPr>
      <w:rPr>
        <w:rFonts w:ascii="Symbol" w:hAnsi="Symbol" w:hint="default"/>
      </w:rPr>
    </w:lvl>
    <w:lvl w:ilvl="7" w:tplc="08090003" w:tentative="1">
      <w:start w:val="1"/>
      <w:numFmt w:val="bullet"/>
      <w:lvlText w:val="o"/>
      <w:lvlJc w:val="left"/>
      <w:pPr>
        <w:tabs>
          <w:tab w:val="num" w:pos="5860"/>
        </w:tabs>
        <w:ind w:left="5860" w:hanging="360"/>
      </w:pPr>
      <w:rPr>
        <w:rFonts w:ascii="Courier New" w:hAnsi="Courier New" w:cs="Courier New" w:hint="default"/>
      </w:rPr>
    </w:lvl>
    <w:lvl w:ilvl="8" w:tplc="08090005" w:tentative="1">
      <w:start w:val="1"/>
      <w:numFmt w:val="bullet"/>
      <w:lvlText w:val=""/>
      <w:lvlJc w:val="left"/>
      <w:pPr>
        <w:tabs>
          <w:tab w:val="num" w:pos="6580"/>
        </w:tabs>
        <w:ind w:left="6580" w:hanging="360"/>
      </w:pPr>
      <w:rPr>
        <w:rFonts w:ascii="Wingdings" w:hAnsi="Wingdings" w:hint="default"/>
      </w:rPr>
    </w:lvl>
  </w:abstractNum>
  <w:abstractNum w:abstractNumId="38">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53825993"/>
    <w:multiLevelType w:val="hybridMultilevel"/>
    <w:tmpl w:val="3EEEAFA2"/>
    <w:lvl w:ilvl="0" w:tplc="08090001">
      <w:start w:val="1"/>
      <w:numFmt w:val="bullet"/>
      <w:lvlText w:val=""/>
      <w:lvlJc w:val="left"/>
      <w:pPr>
        <w:tabs>
          <w:tab w:val="num" w:pos="820"/>
        </w:tabs>
        <w:ind w:left="820" w:hanging="360"/>
      </w:pPr>
      <w:rPr>
        <w:rFonts w:ascii="Symbol" w:hAnsi="Symbol" w:hint="default"/>
      </w:rPr>
    </w:lvl>
    <w:lvl w:ilvl="1" w:tplc="08090003" w:tentative="1">
      <w:start w:val="1"/>
      <w:numFmt w:val="bullet"/>
      <w:lvlText w:val="o"/>
      <w:lvlJc w:val="left"/>
      <w:pPr>
        <w:tabs>
          <w:tab w:val="num" w:pos="1540"/>
        </w:tabs>
        <w:ind w:left="1540" w:hanging="360"/>
      </w:pPr>
      <w:rPr>
        <w:rFonts w:ascii="Courier New" w:hAnsi="Courier New" w:cs="Courier New" w:hint="default"/>
      </w:rPr>
    </w:lvl>
    <w:lvl w:ilvl="2" w:tplc="08090005" w:tentative="1">
      <w:start w:val="1"/>
      <w:numFmt w:val="bullet"/>
      <w:lvlText w:val=""/>
      <w:lvlJc w:val="left"/>
      <w:pPr>
        <w:tabs>
          <w:tab w:val="num" w:pos="2260"/>
        </w:tabs>
        <w:ind w:left="2260" w:hanging="360"/>
      </w:pPr>
      <w:rPr>
        <w:rFonts w:ascii="Wingdings" w:hAnsi="Wingdings" w:hint="default"/>
      </w:rPr>
    </w:lvl>
    <w:lvl w:ilvl="3" w:tplc="08090001" w:tentative="1">
      <w:start w:val="1"/>
      <w:numFmt w:val="bullet"/>
      <w:lvlText w:val=""/>
      <w:lvlJc w:val="left"/>
      <w:pPr>
        <w:tabs>
          <w:tab w:val="num" w:pos="2980"/>
        </w:tabs>
        <w:ind w:left="2980" w:hanging="360"/>
      </w:pPr>
      <w:rPr>
        <w:rFonts w:ascii="Symbol" w:hAnsi="Symbol" w:hint="default"/>
      </w:rPr>
    </w:lvl>
    <w:lvl w:ilvl="4" w:tplc="08090003" w:tentative="1">
      <w:start w:val="1"/>
      <w:numFmt w:val="bullet"/>
      <w:lvlText w:val="o"/>
      <w:lvlJc w:val="left"/>
      <w:pPr>
        <w:tabs>
          <w:tab w:val="num" w:pos="3700"/>
        </w:tabs>
        <w:ind w:left="3700" w:hanging="360"/>
      </w:pPr>
      <w:rPr>
        <w:rFonts w:ascii="Courier New" w:hAnsi="Courier New" w:cs="Courier New" w:hint="default"/>
      </w:rPr>
    </w:lvl>
    <w:lvl w:ilvl="5" w:tplc="08090005" w:tentative="1">
      <w:start w:val="1"/>
      <w:numFmt w:val="bullet"/>
      <w:lvlText w:val=""/>
      <w:lvlJc w:val="left"/>
      <w:pPr>
        <w:tabs>
          <w:tab w:val="num" w:pos="4420"/>
        </w:tabs>
        <w:ind w:left="4420" w:hanging="360"/>
      </w:pPr>
      <w:rPr>
        <w:rFonts w:ascii="Wingdings" w:hAnsi="Wingdings" w:hint="default"/>
      </w:rPr>
    </w:lvl>
    <w:lvl w:ilvl="6" w:tplc="08090001" w:tentative="1">
      <w:start w:val="1"/>
      <w:numFmt w:val="bullet"/>
      <w:lvlText w:val=""/>
      <w:lvlJc w:val="left"/>
      <w:pPr>
        <w:tabs>
          <w:tab w:val="num" w:pos="5140"/>
        </w:tabs>
        <w:ind w:left="5140" w:hanging="360"/>
      </w:pPr>
      <w:rPr>
        <w:rFonts w:ascii="Symbol" w:hAnsi="Symbol" w:hint="default"/>
      </w:rPr>
    </w:lvl>
    <w:lvl w:ilvl="7" w:tplc="08090003" w:tentative="1">
      <w:start w:val="1"/>
      <w:numFmt w:val="bullet"/>
      <w:lvlText w:val="o"/>
      <w:lvlJc w:val="left"/>
      <w:pPr>
        <w:tabs>
          <w:tab w:val="num" w:pos="5860"/>
        </w:tabs>
        <w:ind w:left="5860" w:hanging="360"/>
      </w:pPr>
      <w:rPr>
        <w:rFonts w:ascii="Courier New" w:hAnsi="Courier New" w:cs="Courier New" w:hint="default"/>
      </w:rPr>
    </w:lvl>
    <w:lvl w:ilvl="8" w:tplc="08090005" w:tentative="1">
      <w:start w:val="1"/>
      <w:numFmt w:val="bullet"/>
      <w:lvlText w:val=""/>
      <w:lvlJc w:val="left"/>
      <w:pPr>
        <w:tabs>
          <w:tab w:val="num" w:pos="6580"/>
        </w:tabs>
        <w:ind w:left="6580" w:hanging="360"/>
      </w:pPr>
      <w:rPr>
        <w:rFonts w:ascii="Wingdings" w:hAnsi="Wingdings" w:hint="default"/>
      </w:rPr>
    </w:lvl>
  </w:abstractNum>
  <w:abstractNum w:abstractNumId="4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6377168A"/>
    <w:multiLevelType w:val="singleLevel"/>
    <w:tmpl w:val="B3F8A49C"/>
    <w:lvl w:ilvl="0">
      <w:start w:val="4"/>
      <w:numFmt w:val="bullet"/>
      <w:lvlText w:val="-"/>
      <w:lvlJc w:val="left"/>
      <w:pPr>
        <w:tabs>
          <w:tab w:val="num" w:pos="644"/>
        </w:tabs>
        <w:ind w:left="644" w:hanging="360"/>
      </w:pPr>
      <w:rPr>
        <w:rFonts w:hint="default"/>
      </w:rPr>
    </w:lvl>
  </w:abstractNum>
  <w:abstractNum w:abstractNumId="42">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20"/>
  </w:num>
  <w:num w:numId="3">
    <w:abstractNumId w:val="44"/>
  </w:num>
  <w:num w:numId="4">
    <w:abstractNumId w:val="13"/>
  </w:num>
  <w:num w:numId="5">
    <w:abstractNumId w:val="26"/>
  </w:num>
  <w:num w:numId="6">
    <w:abstractNumId w:val="36"/>
  </w:num>
  <w:num w:numId="7">
    <w:abstractNumId w:val="2"/>
  </w:num>
  <w:num w:numId="8">
    <w:abstractNumId w:val="1"/>
  </w:num>
  <w:num w:numId="9">
    <w:abstractNumId w:val="0"/>
  </w:num>
  <w:num w:numId="10">
    <w:abstractNumId w:val="34"/>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19"/>
  </w:num>
  <w:num w:numId="19">
    <w:abstractNumId w:val="40"/>
  </w:num>
  <w:num w:numId="20">
    <w:abstractNumId w:val="31"/>
  </w:num>
  <w:num w:numId="21">
    <w:abstractNumId w:val="38"/>
  </w:num>
  <w:num w:numId="22">
    <w:abstractNumId w:val="18"/>
  </w:num>
  <w:num w:numId="23">
    <w:abstractNumId w:val="12"/>
  </w:num>
  <w:num w:numId="24">
    <w:abstractNumId w:val="16"/>
  </w:num>
  <w:num w:numId="25">
    <w:abstractNumId w:val="32"/>
  </w:num>
  <w:num w:numId="26">
    <w:abstractNumId w:val="43"/>
  </w:num>
  <w:num w:numId="27">
    <w:abstractNumId w:val="27"/>
  </w:num>
  <w:num w:numId="28">
    <w:abstractNumId w:val="11"/>
  </w:num>
  <w:num w:numId="29">
    <w:abstractNumId w:val="30"/>
  </w:num>
  <w:num w:numId="30">
    <w:abstractNumId w:val="17"/>
  </w:num>
  <w:num w:numId="31">
    <w:abstractNumId w:val="24"/>
  </w:num>
  <w:num w:numId="32">
    <w:abstractNumId w:val="42"/>
  </w:num>
  <w:num w:numId="33">
    <w:abstractNumId w:val="29"/>
    <w:lvlOverride w:ilvl="0">
      <w:lvl w:ilvl="0">
        <w:start w:val="19"/>
        <w:numFmt w:val="decimal"/>
        <w:lvlText w:val="%1)"/>
        <w:legacy w:legacy="1" w:legacySpace="0" w:legacyIndent="644"/>
        <w:lvlJc w:val="left"/>
        <w:pPr>
          <w:ind w:left="928" w:hanging="644"/>
        </w:pPr>
      </w:lvl>
    </w:lvlOverride>
  </w:num>
  <w:num w:numId="34">
    <w:abstractNumId w:val="14"/>
  </w:num>
  <w:num w:numId="35">
    <w:abstractNumId w:val="28"/>
  </w:num>
  <w:num w:numId="36">
    <w:abstractNumId w:val="37"/>
  </w:num>
  <w:num w:numId="37">
    <w:abstractNumId w:val="39"/>
  </w:num>
  <w:num w:numId="38">
    <w:abstractNumId w:val="15"/>
  </w:num>
  <w:num w:numId="39">
    <w:abstractNumId w:val="35"/>
  </w:num>
  <w:num w:numId="40">
    <w:abstractNumId w:val="23"/>
  </w:num>
  <w:num w:numId="41">
    <w:abstractNumId w:val="41"/>
  </w:num>
  <w:num w:numId="42">
    <w:abstractNumId w:val="25"/>
  </w:num>
  <w:num w:numId="43">
    <w:abstractNumId w:val="22"/>
  </w:num>
  <w:num w:numId="44">
    <w:abstractNumId w:val="33"/>
  </w:num>
  <w:num w:numId="45">
    <w:abstractNumId w:val="21"/>
  </w:num>
  <w:num w:numId="4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GrammaticalErrors/>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de-DE" w:vendorID="64" w:dllVersion="131078" w:nlCheck="1" w:checkStyle="1"/>
  <w:proofState w:spelling="clean" w:grammar="clean"/>
  <w:attachedTemplate r:id="rId1"/>
  <w:stylePaneFormatFilter w:val="3701"/>
  <w:doNotTrackMoves/>
  <w:defaultTabStop w:val="283"/>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8194"/>
  </w:hdrShapeDefaults>
  <w:footnotePr>
    <w:numRestart w:val="eachSect"/>
    <w:footnote w:id="-1"/>
    <w:footnote w:id="0"/>
  </w:footnotePr>
  <w:endnotePr>
    <w:endnote w:id="-1"/>
    <w:endnote w:id="0"/>
  </w:endnotePr>
  <w:compat>
    <w:useFELayout/>
  </w:compat>
  <w:rsids>
    <w:rsidRoot w:val="00213AAA"/>
    <w:rsid w:val="00012399"/>
    <w:rsid w:val="00013DC4"/>
    <w:rsid w:val="00036D6C"/>
    <w:rsid w:val="00061638"/>
    <w:rsid w:val="00062831"/>
    <w:rsid w:val="00064606"/>
    <w:rsid w:val="0007315E"/>
    <w:rsid w:val="00075408"/>
    <w:rsid w:val="0007581E"/>
    <w:rsid w:val="000B327F"/>
    <w:rsid w:val="000B424E"/>
    <w:rsid w:val="000B48FD"/>
    <w:rsid w:val="000B6D71"/>
    <w:rsid w:val="000D6D4F"/>
    <w:rsid w:val="000D7F24"/>
    <w:rsid w:val="000F2B07"/>
    <w:rsid w:val="00111DBF"/>
    <w:rsid w:val="00166213"/>
    <w:rsid w:val="00180A96"/>
    <w:rsid w:val="001945CB"/>
    <w:rsid w:val="00196B14"/>
    <w:rsid w:val="001A0D18"/>
    <w:rsid w:val="001A2820"/>
    <w:rsid w:val="001A4D52"/>
    <w:rsid w:val="001D3A1F"/>
    <w:rsid w:val="001D446B"/>
    <w:rsid w:val="001D5ED5"/>
    <w:rsid w:val="001E0527"/>
    <w:rsid w:val="002101B2"/>
    <w:rsid w:val="00213AAA"/>
    <w:rsid w:val="00217290"/>
    <w:rsid w:val="00246357"/>
    <w:rsid w:val="00247931"/>
    <w:rsid w:val="00256B7C"/>
    <w:rsid w:val="00262B25"/>
    <w:rsid w:val="002727B9"/>
    <w:rsid w:val="0027741B"/>
    <w:rsid w:val="0028034D"/>
    <w:rsid w:val="0028458F"/>
    <w:rsid w:val="00285264"/>
    <w:rsid w:val="00287193"/>
    <w:rsid w:val="00290DF2"/>
    <w:rsid w:val="002B0E85"/>
    <w:rsid w:val="002C0968"/>
    <w:rsid w:val="002C4979"/>
    <w:rsid w:val="002D3CDC"/>
    <w:rsid w:val="002E0088"/>
    <w:rsid w:val="002E34AA"/>
    <w:rsid w:val="002E49D0"/>
    <w:rsid w:val="002E55D9"/>
    <w:rsid w:val="002E5B40"/>
    <w:rsid w:val="002E5E2C"/>
    <w:rsid w:val="002F1335"/>
    <w:rsid w:val="002F6AD4"/>
    <w:rsid w:val="002F6CE2"/>
    <w:rsid w:val="00301AFD"/>
    <w:rsid w:val="0030510B"/>
    <w:rsid w:val="0031523B"/>
    <w:rsid w:val="00322FCD"/>
    <w:rsid w:val="0032748E"/>
    <w:rsid w:val="003304E0"/>
    <w:rsid w:val="003566D8"/>
    <w:rsid w:val="00370E89"/>
    <w:rsid w:val="00373483"/>
    <w:rsid w:val="003746FF"/>
    <w:rsid w:val="00376009"/>
    <w:rsid w:val="00384DDE"/>
    <w:rsid w:val="00394585"/>
    <w:rsid w:val="003A2AC1"/>
    <w:rsid w:val="003A5B81"/>
    <w:rsid w:val="003B0D71"/>
    <w:rsid w:val="003D2F92"/>
    <w:rsid w:val="003D3716"/>
    <w:rsid w:val="003D706F"/>
    <w:rsid w:val="0041703A"/>
    <w:rsid w:val="00421F98"/>
    <w:rsid w:val="004326C7"/>
    <w:rsid w:val="00433253"/>
    <w:rsid w:val="004454DA"/>
    <w:rsid w:val="004478F7"/>
    <w:rsid w:val="00455337"/>
    <w:rsid w:val="00462806"/>
    <w:rsid w:val="00463DFE"/>
    <w:rsid w:val="00487391"/>
    <w:rsid w:val="00487F63"/>
    <w:rsid w:val="004A01CE"/>
    <w:rsid w:val="004B2E90"/>
    <w:rsid w:val="004C1BA1"/>
    <w:rsid w:val="004D69FF"/>
    <w:rsid w:val="004E0882"/>
    <w:rsid w:val="004E0C56"/>
    <w:rsid w:val="00505B0E"/>
    <w:rsid w:val="00515C4D"/>
    <w:rsid w:val="00527677"/>
    <w:rsid w:val="00530CB9"/>
    <w:rsid w:val="005359B8"/>
    <w:rsid w:val="0057401A"/>
    <w:rsid w:val="00582D1D"/>
    <w:rsid w:val="00583428"/>
    <w:rsid w:val="005A3EEF"/>
    <w:rsid w:val="005A6DA4"/>
    <w:rsid w:val="005C51A4"/>
    <w:rsid w:val="005D6A24"/>
    <w:rsid w:val="00600CDC"/>
    <w:rsid w:val="00607863"/>
    <w:rsid w:val="00612233"/>
    <w:rsid w:val="006141D2"/>
    <w:rsid w:val="00622414"/>
    <w:rsid w:val="00657126"/>
    <w:rsid w:val="0066659E"/>
    <w:rsid w:val="006911D8"/>
    <w:rsid w:val="00691D07"/>
    <w:rsid w:val="006961E0"/>
    <w:rsid w:val="006A6B17"/>
    <w:rsid w:val="006C74D2"/>
    <w:rsid w:val="006D4579"/>
    <w:rsid w:val="006D4891"/>
    <w:rsid w:val="006D49A7"/>
    <w:rsid w:val="006E5BBE"/>
    <w:rsid w:val="006E75E8"/>
    <w:rsid w:val="006F075D"/>
    <w:rsid w:val="00770D49"/>
    <w:rsid w:val="00772642"/>
    <w:rsid w:val="007A1410"/>
    <w:rsid w:val="007A2EDC"/>
    <w:rsid w:val="007B4524"/>
    <w:rsid w:val="007B6D21"/>
    <w:rsid w:val="007C11EC"/>
    <w:rsid w:val="007D627B"/>
    <w:rsid w:val="007E7A9F"/>
    <w:rsid w:val="007F093A"/>
    <w:rsid w:val="008022E5"/>
    <w:rsid w:val="00810DAB"/>
    <w:rsid w:val="00816632"/>
    <w:rsid w:val="00820ABD"/>
    <w:rsid w:val="00822EC3"/>
    <w:rsid w:val="00847C1F"/>
    <w:rsid w:val="00857FCE"/>
    <w:rsid w:val="008B68E3"/>
    <w:rsid w:val="008C5E63"/>
    <w:rsid w:val="008D760F"/>
    <w:rsid w:val="008E5BEA"/>
    <w:rsid w:val="009176E7"/>
    <w:rsid w:val="00924261"/>
    <w:rsid w:val="00940E57"/>
    <w:rsid w:val="009552C0"/>
    <w:rsid w:val="00955572"/>
    <w:rsid w:val="00955F94"/>
    <w:rsid w:val="00956FD2"/>
    <w:rsid w:val="009633E0"/>
    <w:rsid w:val="00982A92"/>
    <w:rsid w:val="00986A32"/>
    <w:rsid w:val="009B5500"/>
    <w:rsid w:val="009C36D8"/>
    <w:rsid w:val="009C4AE2"/>
    <w:rsid w:val="009D2ADD"/>
    <w:rsid w:val="009F2484"/>
    <w:rsid w:val="00A14C9B"/>
    <w:rsid w:val="00A16805"/>
    <w:rsid w:val="00A25C75"/>
    <w:rsid w:val="00A3334F"/>
    <w:rsid w:val="00A377BD"/>
    <w:rsid w:val="00A4095B"/>
    <w:rsid w:val="00A42CA7"/>
    <w:rsid w:val="00A6712D"/>
    <w:rsid w:val="00A74F61"/>
    <w:rsid w:val="00A7544F"/>
    <w:rsid w:val="00A802D2"/>
    <w:rsid w:val="00A94860"/>
    <w:rsid w:val="00AB1BDF"/>
    <w:rsid w:val="00AB7F5B"/>
    <w:rsid w:val="00AC23A7"/>
    <w:rsid w:val="00AE181D"/>
    <w:rsid w:val="00AE2EDE"/>
    <w:rsid w:val="00AE40DF"/>
    <w:rsid w:val="00AE49D6"/>
    <w:rsid w:val="00B16240"/>
    <w:rsid w:val="00B239E0"/>
    <w:rsid w:val="00B41219"/>
    <w:rsid w:val="00B5245C"/>
    <w:rsid w:val="00B56DD9"/>
    <w:rsid w:val="00B83627"/>
    <w:rsid w:val="00BA0AA8"/>
    <w:rsid w:val="00BA239B"/>
    <w:rsid w:val="00BA3EBD"/>
    <w:rsid w:val="00BA48AB"/>
    <w:rsid w:val="00BB48A6"/>
    <w:rsid w:val="00BD566A"/>
    <w:rsid w:val="00BD5CC7"/>
    <w:rsid w:val="00BE37B8"/>
    <w:rsid w:val="00BE5EF6"/>
    <w:rsid w:val="00BF1DBB"/>
    <w:rsid w:val="00BF3A7A"/>
    <w:rsid w:val="00C1767D"/>
    <w:rsid w:val="00C230F9"/>
    <w:rsid w:val="00C32037"/>
    <w:rsid w:val="00C33FBD"/>
    <w:rsid w:val="00C56C0A"/>
    <w:rsid w:val="00C701BE"/>
    <w:rsid w:val="00C704E7"/>
    <w:rsid w:val="00C80185"/>
    <w:rsid w:val="00C82DD7"/>
    <w:rsid w:val="00C838B1"/>
    <w:rsid w:val="00C90748"/>
    <w:rsid w:val="00C919FF"/>
    <w:rsid w:val="00CA3C4A"/>
    <w:rsid w:val="00CB1F97"/>
    <w:rsid w:val="00CD3CE3"/>
    <w:rsid w:val="00CF7B41"/>
    <w:rsid w:val="00D059D2"/>
    <w:rsid w:val="00D11ADF"/>
    <w:rsid w:val="00D1235A"/>
    <w:rsid w:val="00D14297"/>
    <w:rsid w:val="00D14831"/>
    <w:rsid w:val="00D36C5D"/>
    <w:rsid w:val="00D5626F"/>
    <w:rsid w:val="00D60209"/>
    <w:rsid w:val="00DA5A67"/>
    <w:rsid w:val="00DC0E8B"/>
    <w:rsid w:val="00DD0970"/>
    <w:rsid w:val="00DD4167"/>
    <w:rsid w:val="00DF6BB1"/>
    <w:rsid w:val="00DF757A"/>
    <w:rsid w:val="00E03422"/>
    <w:rsid w:val="00E25C78"/>
    <w:rsid w:val="00E36630"/>
    <w:rsid w:val="00E376CB"/>
    <w:rsid w:val="00E576F4"/>
    <w:rsid w:val="00E610E6"/>
    <w:rsid w:val="00E74891"/>
    <w:rsid w:val="00E90BAF"/>
    <w:rsid w:val="00E938C0"/>
    <w:rsid w:val="00EA2BCD"/>
    <w:rsid w:val="00EA40F8"/>
    <w:rsid w:val="00EB7003"/>
    <w:rsid w:val="00EC141D"/>
    <w:rsid w:val="00EC75CE"/>
    <w:rsid w:val="00EE51BA"/>
    <w:rsid w:val="00EE64A6"/>
    <w:rsid w:val="00F00DA4"/>
    <w:rsid w:val="00F16314"/>
    <w:rsid w:val="00F1635B"/>
    <w:rsid w:val="00F20018"/>
    <w:rsid w:val="00F32107"/>
    <w:rsid w:val="00F607DE"/>
    <w:rsid w:val="00F7049A"/>
    <w:rsid w:val="00F733B1"/>
    <w:rsid w:val="00F73E22"/>
    <w:rsid w:val="00F857C1"/>
    <w:rsid w:val="00F86D86"/>
    <w:rsid w:val="00F9162E"/>
    <w:rsid w:val="00F917E0"/>
    <w:rsid w:val="00FB304F"/>
    <w:rsid w:val="00FB743C"/>
    <w:rsid w:val="00FC139B"/>
    <w:rsid w:val="00FC5233"/>
    <w:rsid w:val="00FE018F"/>
    <w:rsid w:val="00FE3750"/>
  </w:rsids>
  <m:mathPr>
    <m:mathFont m:val="Cambria Math"/>
    <m:brkBin m:val="before"/>
    <m:brkBinSub m:val="--"/>
    <m:smallFrac m:val="off"/>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de-DE"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3EBD"/>
    <w:pPr>
      <w:overflowPunct w:val="0"/>
      <w:autoSpaceDE w:val="0"/>
      <w:autoSpaceDN w:val="0"/>
      <w:adjustRightInd w:val="0"/>
      <w:spacing w:after="180"/>
      <w:textAlignment w:val="baseline"/>
    </w:pPr>
    <w:rPr>
      <w:lang w:val="en-GB" w:eastAsia="en-US"/>
    </w:rPr>
  </w:style>
  <w:style w:type="paragraph" w:styleId="Titre1">
    <w:name w:val="heading 1"/>
    <w:next w:val="Normal"/>
    <w:qFormat/>
    <w:rsid w:val="00BA3EBD"/>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eastAsia="en-US"/>
    </w:rPr>
  </w:style>
  <w:style w:type="paragraph" w:styleId="Titre2">
    <w:name w:val="heading 2"/>
    <w:basedOn w:val="Titre1"/>
    <w:next w:val="Normal"/>
    <w:qFormat/>
    <w:rsid w:val="00BA3EBD"/>
    <w:pPr>
      <w:pBdr>
        <w:top w:val="none" w:sz="0" w:space="0" w:color="auto"/>
      </w:pBdr>
      <w:spacing w:before="180"/>
      <w:outlineLvl w:val="1"/>
    </w:pPr>
    <w:rPr>
      <w:sz w:val="32"/>
    </w:rPr>
  </w:style>
  <w:style w:type="paragraph" w:styleId="Titre3">
    <w:name w:val="heading 3"/>
    <w:basedOn w:val="Titre2"/>
    <w:next w:val="Normal"/>
    <w:qFormat/>
    <w:rsid w:val="00BA3EBD"/>
    <w:pPr>
      <w:spacing w:before="120"/>
      <w:outlineLvl w:val="2"/>
    </w:pPr>
    <w:rPr>
      <w:sz w:val="28"/>
    </w:rPr>
  </w:style>
  <w:style w:type="paragraph" w:styleId="Titre4">
    <w:name w:val="heading 4"/>
    <w:basedOn w:val="Titre3"/>
    <w:next w:val="Normal"/>
    <w:qFormat/>
    <w:rsid w:val="00BA3EBD"/>
    <w:pPr>
      <w:ind w:left="1418" w:hanging="1418"/>
      <w:outlineLvl w:val="3"/>
    </w:pPr>
    <w:rPr>
      <w:sz w:val="24"/>
    </w:rPr>
  </w:style>
  <w:style w:type="paragraph" w:styleId="Titre5">
    <w:name w:val="heading 5"/>
    <w:basedOn w:val="Titre4"/>
    <w:next w:val="Normal"/>
    <w:qFormat/>
    <w:rsid w:val="00BA3EBD"/>
    <w:pPr>
      <w:ind w:left="1701" w:hanging="1701"/>
      <w:outlineLvl w:val="4"/>
    </w:pPr>
    <w:rPr>
      <w:sz w:val="22"/>
    </w:rPr>
  </w:style>
  <w:style w:type="paragraph" w:styleId="Titre6">
    <w:name w:val="heading 6"/>
    <w:basedOn w:val="H6"/>
    <w:next w:val="Normal"/>
    <w:qFormat/>
    <w:rsid w:val="00BA3EBD"/>
    <w:pPr>
      <w:outlineLvl w:val="5"/>
    </w:pPr>
  </w:style>
  <w:style w:type="paragraph" w:styleId="Titre7">
    <w:name w:val="heading 7"/>
    <w:basedOn w:val="H6"/>
    <w:next w:val="Normal"/>
    <w:qFormat/>
    <w:rsid w:val="00BA3EBD"/>
    <w:pPr>
      <w:outlineLvl w:val="6"/>
    </w:pPr>
  </w:style>
  <w:style w:type="paragraph" w:styleId="Titre8">
    <w:name w:val="heading 8"/>
    <w:basedOn w:val="Titre1"/>
    <w:next w:val="Normal"/>
    <w:qFormat/>
    <w:rsid w:val="00BA3EBD"/>
    <w:pPr>
      <w:ind w:left="0" w:firstLine="0"/>
      <w:outlineLvl w:val="7"/>
    </w:pPr>
  </w:style>
  <w:style w:type="paragraph" w:styleId="Titre9">
    <w:name w:val="heading 9"/>
    <w:basedOn w:val="Titre8"/>
    <w:next w:val="Normal"/>
    <w:qFormat/>
    <w:rsid w:val="00BA3EBD"/>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6">
    <w:name w:val="H6"/>
    <w:basedOn w:val="Titre5"/>
    <w:next w:val="Normal"/>
    <w:rsid w:val="00BA3EBD"/>
    <w:pPr>
      <w:ind w:left="1985" w:hanging="1985"/>
      <w:outlineLvl w:val="9"/>
    </w:pPr>
    <w:rPr>
      <w:sz w:val="20"/>
    </w:rPr>
  </w:style>
  <w:style w:type="paragraph" w:styleId="TM9">
    <w:name w:val="toc 9"/>
    <w:basedOn w:val="TM8"/>
    <w:semiHidden/>
    <w:rsid w:val="00BA3EBD"/>
    <w:pPr>
      <w:ind w:left="1418" w:hanging="1418"/>
    </w:pPr>
  </w:style>
  <w:style w:type="paragraph" w:styleId="TM8">
    <w:name w:val="toc 8"/>
    <w:basedOn w:val="TM1"/>
    <w:semiHidden/>
    <w:rsid w:val="00BA3EBD"/>
    <w:pPr>
      <w:spacing w:before="180"/>
      <w:ind w:left="2693" w:hanging="2693"/>
    </w:pPr>
    <w:rPr>
      <w:b/>
    </w:rPr>
  </w:style>
  <w:style w:type="paragraph" w:styleId="TM1">
    <w:name w:val="toc 1"/>
    <w:semiHidden/>
    <w:rsid w:val="00BA3EBD"/>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val="en-GB" w:eastAsia="en-US"/>
    </w:rPr>
  </w:style>
  <w:style w:type="paragraph" w:customStyle="1" w:styleId="EQ">
    <w:name w:val="EQ"/>
    <w:basedOn w:val="Normal"/>
    <w:next w:val="Normal"/>
    <w:rsid w:val="00BA3EBD"/>
    <w:pPr>
      <w:keepLines/>
      <w:tabs>
        <w:tab w:val="center" w:pos="4536"/>
        <w:tab w:val="right" w:pos="9072"/>
      </w:tabs>
    </w:pPr>
    <w:rPr>
      <w:noProof/>
    </w:rPr>
  </w:style>
  <w:style w:type="character" w:customStyle="1" w:styleId="ZGSM">
    <w:name w:val="ZGSM"/>
    <w:rsid w:val="00BA3EBD"/>
  </w:style>
  <w:style w:type="paragraph" w:styleId="En-tte">
    <w:name w:val="header"/>
    <w:aliases w:val="header odd,header,header odd1,header odd2,header odd3,header odd4,header odd5,header odd6,header1,header2,header3,header odd11,header odd21,header odd7,header4,header odd8,header odd9,header5,header odd12,header11,header21,header odd22"/>
    <w:rsid w:val="00BA3EBD"/>
    <w:pPr>
      <w:widowControl w:val="0"/>
      <w:overflowPunct w:val="0"/>
      <w:autoSpaceDE w:val="0"/>
      <w:autoSpaceDN w:val="0"/>
      <w:adjustRightInd w:val="0"/>
      <w:textAlignment w:val="baseline"/>
    </w:pPr>
    <w:rPr>
      <w:rFonts w:ascii="Arial" w:hAnsi="Arial"/>
      <w:b/>
      <w:noProof/>
      <w:sz w:val="18"/>
      <w:lang w:val="en-GB" w:eastAsia="en-US"/>
    </w:rPr>
  </w:style>
  <w:style w:type="paragraph" w:customStyle="1" w:styleId="ZD">
    <w:name w:val="ZD"/>
    <w:rsid w:val="00BA3EBD"/>
    <w:pPr>
      <w:framePr w:wrap="notBeside" w:vAnchor="page" w:hAnchor="margin" w:y="15764"/>
      <w:widowControl w:val="0"/>
      <w:overflowPunct w:val="0"/>
      <w:autoSpaceDE w:val="0"/>
      <w:autoSpaceDN w:val="0"/>
      <w:adjustRightInd w:val="0"/>
      <w:textAlignment w:val="baseline"/>
    </w:pPr>
    <w:rPr>
      <w:rFonts w:ascii="Arial" w:hAnsi="Arial"/>
      <w:noProof/>
      <w:sz w:val="32"/>
      <w:lang w:val="en-GB" w:eastAsia="en-US"/>
    </w:rPr>
  </w:style>
  <w:style w:type="paragraph" w:styleId="TM5">
    <w:name w:val="toc 5"/>
    <w:basedOn w:val="TM4"/>
    <w:semiHidden/>
    <w:rsid w:val="00BA3EBD"/>
    <w:pPr>
      <w:ind w:left="1701" w:hanging="1701"/>
    </w:pPr>
  </w:style>
  <w:style w:type="paragraph" w:styleId="TM4">
    <w:name w:val="toc 4"/>
    <w:basedOn w:val="TM3"/>
    <w:semiHidden/>
    <w:rsid w:val="00BA3EBD"/>
    <w:pPr>
      <w:ind w:left="1418" w:hanging="1418"/>
    </w:pPr>
  </w:style>
  <w:style w:type="paragraph" w:styleId="TM3">
    <w:name w:val="toc 3"/>
    <w:basedOn w:val="TM2"/>
    <w:semiHidden/>
    <w:rsid w:val="00BA3EBD"/>
    <w:pPr>
      <w:ind w:left="1134" w:hanging="1134"/>
    </w:pPr>
  </w:style>
  <w:style w:type="paragraph" w:styleId="TM2">
    <w:name w:val="toc 2"/>
    <w:basedOn w:val="TM1"/>
    <w:semiHidden/>
    <w:rsid w:val="00BA3EBD"/>
    <w:pPr>
      <w:spacing w:before="0"/>
      <w:ind w:left="851" w:hanging="851"/>
    </w:pPr>
    <w:rPr>
      <w:sz w:val="20"/>
    </w:rPr>
  </w:style>
  <w:style w:type="paragraph" w:styleId="Index1">
    <w:name w:val="index 1"/>
    <w:basedOn w:val="Normal"/>
    <w:semiHidden/>
    <w:rsid w:val="00BA3EBD"/>
    <w:pPr>
      <w:keepLines/>
    </w:pPr>
  </w:style>
  <w:style w:type="paragraph" w:styleId="Index2">
    <w:name w:val="index 2"/>
    <w:basedOn w:val="Index1"/>
    <w:semiHidden/>
    <w:rsid w:val="00BA3EBD"/>
    <w:pPr>
      <w:ind w:left="284"/>
    </w:pPr>
  </w:style>
  <w:style w:type="paragraph" w:customStyle="1" w:styleId="TT">
    <w:name w:val="TT"/>
    <w:basedOn w:val="Titre1"/>
    <w:next w:val="Normal"/>
    <w:rsid w:val="00BA3EBD"/>
    <w:pPr>
      <w:outlineLvl w:val="9"/>
    </w:pPr>
  </w:style>
  <w:style w:type="paragraph" w:styleId="Pieddepage">
    <w:name w:val="footer"/>
    <w:basedOn w:val="En-tte"/>
    <w:rsid w:val="00BA3EBD"/>
    <w:pPr>
      <w:jc w:val="center"/>
    </w:pPr>
    <w:rPr>
      <w:i/>
    </w:rPr>
  </w:style>
  <w:style w:type="character" w:styleId="Appelnotedebasdep">
    <w:name w:val="footnote reference"/>
    <w:semiHidden/>
    <w:rsid w:val="00BA3EBD"/>
    <w:rPr>
      <w:b/>
      <w:position w:val="6"/>
      <w:sz w:val="16"/>
    </w:rPr>
  </w:style>
  <w:style w:type="paragraph" w:styleId="Notedebasdepage">
    <w:name w:val="footnote text"/>
    <w:basedOn w:val="Normal"/>
    <w:semiHidden/>
    <w:rsid w:val="00BA3EBD"/>
    <w:pPr>
      <w:keepLines/>
      <w:ind w:left="454" w:hanging="454"/>
    </w:pPr>
    <w:rPr>
      <w:sz w:val="16"/>
    </w:rPr>
  </w:style>
  <w:style w:type="paragraph" w:customStyle="1" w:styleId="NF">
    <w:name w:val="NF"/>
    <w:basedOn w:val="NO"/>
    <w:rsid w:val="00BA3EBD"/>
    <w:pPr>
      <w:keepNext/>
      <w:spacing w:after="0"/>
    </w:pPr>
    <w:rPr>
      <w:rFonts w:ascii="Arial" w:hAnsi="Arial"/>
      <w:sz w:val="18"/>
    </w:rPr>
  </w:style>
  <w:style w:type="paragraph" w:customStyle="1" w:styleId="NO">
    <w:name w:val="NO"/>
    <w:basedOn w:val="Normal"/>
    <w:link w:val="NOChar"/>
    <w:rsid w:val="00BA3EBD"/>
    <w:pPr>
      <w:keepLines/>
      <w:ind w:left="1135" w:hanging="851"/>
    </w:pPr>
  </w:style>
  <w:style w:type="paragraph" w:customStyle="1" w:styleId="PL">
    <w:name w:val="PL"/>
    <w:rsid w:val="00BA3EB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eastAsia="en-US"/>
    </w:rPr>
  </w:style>
  <w:style w:type="paragraph" w:customStyle="1" w:styleId="TAR">
    <w:name w:val="TAR"/>
    <w:basedOn w:val="TAL"/>
    <w:rsid w:val="00BA3EBD"/>
    <w:pPr>
      <w:jc w:val="right"/>
    </w:pPr>
  </w:style>
  <w:style w:type="paragraph" w:customStyle="1" w:styleId="TAL">
    <w:name w:val="TAL"/>
    <w:basedOn w:val="Normal"/>
    <w:link w:val="TALChar"/>
    <w:rsid w:val="00BA3EBD"/>
    <w:pPr>
      <w:keepNext/>
      <w:keepLines/>
      <w:spacing w:after="0"/>
    </w:pPr>
    <w:rPr>
      <w:rFonts w:ascii="Arial" w:hAnsi="Arial"/>
      <w:sz w:val="18"/>
    </w:rPr>
  </w:style>
  <w:style w:type="paragraph" w:styleId="Listenumros2">
    <w:name w:val="List Number 2"/>
    <w:basedOn w:val="Listenumros"/>
    <w:rsid w:val="00BA3EBD"/>
    <w:pPr>
      <w:ind w:left="851"/>
    </w:pPr>
  </w:style>
  <w:style w:type="paragraph" w:styleId="Listenumros">
    <w:name w:val="List Number"/>
    <w:basedOn w:val="Liste"/>
    <w:rsid w:val="00BA3EBD"/>
  </w:style>
  <w:style w:type="paragraph" w:styleId="Liste">
    <w:name w:val="List"/>
    <w:basedOn w:val="Normal"/>
    <w:rsid w:val="00BA3EBD"/>
    <w:pPr>
      <w:ind w:left="568" w:hanging="284"/>
    </w:pPr>
  </w:style>
  <w:style w:type="paragraph" w:customStyle="1" w:styleId="TAH">
    <w:name w:val="TAH"/>
    <w:basedOn w:val="TAC"/>
    <w:rsid w:val="00BA3EBD"/>
    <w:rPr>
      <w:b/>
    </w:rPr>
  </w:style>
  <w:style w:type="paragraph" w:customStyle="1" w:styleId="TAC">
    <w:name w:val="TAC"/>
    <w:basedOn w:val="TAL"/>
    <w:rsid w:val="00BA3EBD"/>
    <w:pPr>
      <w:jc w:val="center"/>
    </w:pPr>
  </w:style>
  <w:style w:type="paragraph" w:customStyle="1" w:styleId="LD">
    <w:name w:val="LD"/>
    <w:rsid w:val="00BA3EBD"/>
    <w:pPr>
      <w:keepNext/>
      <w:keepLines/>
      <w:overflowPunct w:val="0"/>
      <w:autoSpaceDE w:val="0"/>
      <w:autoSpaceDN w:val="0"/>
      <w:adjustRightInd w:val="0"/>
      <w:spacing w:line="180" w:lineRule="exact"/>
      <w:textAlignment w:val="baseline"/>
    </w:pPr>
    <w:rPr>
      <w:rFonts w:ascii="Courier New" w:hAnsi="Courier New"/>
      <w:noProof/>
      <w:lang w:val="en-GB" w:eastAsia="en-US"/>
    </w:rPr>
  </w:style>
  <w:style w:type="paragraph" w:customStyle="1" w:styleId="EX">
    <w:name w:val="EX"/>
    <w:basedOn w:val="Normal"/>
    <w:rsid w:val="00BA3EBD"/>
    <w:pPr>
      <w:keepLines/>
      <w:ind w:left="1702" w:hanging="1418"/>
    </w:pPr>
  </w:style>
  <w:style w:type="paragraph" w:customStyle="1" w:styleId="FP">
    <w:name w:val="FP"/>
    <w:basedOn w:val="Normal"/>
    <w:rsid w:val="00BA3EBD"/>
    <w:pPr>
      <w:spacing w:after="0"/>
    </w:pPr>
  </w:style>
  <w:style w:type="paragraph" w:customStyle="1" w:styleId="NW">
    <w:name w:val="NW"/>
    <w:basedOn w:val="NO"/>
    <w:rsid w:val="00BA3EBD"/>
    <w:pPr>
      <w:spacing w:after="0"/>
    </w:pPr>
  </w:style>
  <w:style w:type="paragraph" w:customStyle="1" w:styleId="EW">
    <w:name w:val="EW"/>
    <w:basedOn w:val="EX"/>
    <w:rsid w:val="00BA3EBD"/>
    <w:pPr>
      <w:spacing w:after="0"/>
    </w:pPr>
  </w:style>
  <w:style w:type="paragraph" w:customStyle="1" w:styleId="B10">
    <w:name w:val="B1"/>
    <w:basedOn w:val="Liste"/>
    <w:rsid w:val="00BA3EBD"/>
    <w:pPr>
      <w:ind w:left="738" w:hanging="454"/>
    </w:pPr>
  </w:style>
  <w:style w:type="paragraph" w:styleId="TM6">
    <w:name w:val="toc 6"/>
    <w:basedOn w:val="TM5"/>
    <w:next w:val="Normal"/>
    <w:semiHidden/>
    <w:rsid w:val="00BA3EBD"/>
    <w:pPr>
      <w:ind w:left="1985" w:hanging="1985"/>
    </w:pPr>
  </w:style>
  <w:style w:type="paragraph" w:styleId="TM7">
    <w:name w:val="toc 7"/>
    <w:basedOn w:val="TM6"/>
    <w:next w:val="Normal"/>
    <w:semiHidden/>
    <w:rsid w:val="00BA3EBD"/>
    <w:pPr>
      <w:ind w:left="2268" w:hanging="2268"/>
    </w:pPr>
  </w:style>
  <w:style w:type="paragraph" w:styleId="Listepuces2">
    <w:name w:val="List Bullet 2"/>
    <w:basedOn w:val="Listepuces"/>
    <w:rsid w:val="00BA3EBD"/>
    <w:pPr>
      <w:ind w:left="851"/>
    </w:pPr>
  </w:style>
  <w:style w:type="paragraph" w:styleId="Listepuces">
    <w:name w:val="List Bullet"/>
    <w:basedOn w:val="Liste"/>
    <w:rsid w:val="00BA3EBD"/>
  </w:style>
  <w:style w:type="paragraph" w:customStyle="1" w:styleId="EditorsNote">
    <w:name w:val="Editor's Note"/>
    <w:basedOn w:val="NO"/>
    <w:rsid w:val="00BA3EBD"/>
    <w:rPr>
      <w:color w:val="FF0000"/>
    </w:rPr>
  </w:style>
  <w:style w:type="paragraph" w:customStyle="1" w:styleId="TH">
    <w:name w:val="TH"/>
    <w:basedOn w:val="FL"/>
    <w:next w:val="FL"/>
    <w:rsid w:val="00BA3EBD"/>
  </w:style>
  <w:style w:type="paragraph" w:customStyle="1" w:styleId="FL">
    <w:name w:val="FL"/>
    <w:basedOn w:val="Normal"/>
    <w:rsid w:val="00BA3EBD"/>
    <w:pPr>
      <w:keepNext/>
      <w:keepLines/>
      <w:spacing w:before="60"/>
      <w:jc w:val="center"/>
    </w:pPr>
    <w:rPr>
      <w:rFonts w:ascii="Arial" w:hAnsi="Arial"/>
      <w:b/>
    </w:rPr>
  </w:style>
  <w:style w:type="paragraph" w:customStyle="1" w:styleId="ZA">
    <w:name w:val="ZA"/>
    <w:rsid w:val="00BA3EBD"/>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eastAsia="en-US"/>
    </w:rPr>
  </w:style>
  <w:style w:type="paragraph" w:customStyle="1" w:styleId="ZB">
    <w:name w:val="ZB"/>
    <w:rsid w:val="00BA3EBD"/>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eastAsia="en-US"/>
    </w:rPr>
  </w:style>
  <w:style w:type="paragraph" w:customStyle="1" w:styleId="ZT">
    <w:name w:val="ZT"/>
    <w:rsid w:val="00BA3EBD"/>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eastAsia="en-US"/>
    </w:rPr>
  </w:style>
  <w:style w:type="paragraph" w:customStyle="1" w:styleId="ZU">
    <w:name w:val="ZU"/>
    <w:rsid w:val="00BA3EBD"/>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eastAsia="en-US"/>
    </w:rPr>
  </w:style>
  <w:style w:type="paragraph" w:customStyle="1" w:styleId="TAN">
    <w:name w:val="TAN"/>
    <w:basedOn w:val="TAL"/>
    <w:rsid w:val="00BA3EBD"/>
    <w:pPr>
      <w:ind w:left="851" w:hanging="851"/>
    </w:pPr>
  </w:style>
  <w:style w:type="paragraph" w:customStyle="1" w:styleId="ZH">
    <w:name w:val="ZH"/>
    <w:rsid w:val="00BA3EBD"/>
    <w:pPr>
      <w:framePr w:wrap="notBeside" w:vAnchor="page" w:hAnchor="margin" w:xAlign="center" w:y="6805"/>
      <w:widowControl w:val="0"/>
      <w:overflowPunct w:val="0"/>
      <w:autoSpaceDE w:val="0"/>
      <w:autoSpaceDN w:val="0"/>
      <w:adjustRightInd w:val="0"/>
      <w:textAlignment w:val="baseline"/>
    </w:pPr>
    <w:rPr>
      <w:rFonts w:ascii="Arial" w:hAnsi="Arial"/>
      <w:noProof/>
      <w:lang w:val="en-GB" w:eastAsia="en-US"/>
    </w:rPr>
  </w:style>
  <w:style w:type="paragraph" w:customStyle="1" w:styleId="TF">
    <w:name w:val="TF"/>
    <w:basedOn w:val="FL"/>
    <w:rsid w:val="00BA3EBD"/>
    <w:pPr>
      <w:keepNext w:val="0"/>
      <w:spacing w:before="0" w:after="240"/>
    </w:pPr>
  </w:style>
  <w:style w:type="paragraph" w:customStyle="1" w:styleId="ZG">
    <w:name w:val="ZG"/>
    <w:rsid w:val="00BA3EBD"/>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eastAsia="en-US"/>
    </w:rPr>
  </w:style>
  <w:style w:type="paragraph" w:styleId="Listepuces3">
    <w:name w:val="List Bullet 3"/>
    <w:basedOn w:val="Listepuces2"/>
    <w:rsid w:val="00BA3EBD"/>
    <w:pPr>
      <w:ind w:left="1135"/>
    </w:pPr>
  </w:style>
  <w:style w:type="paragraph" w:styleId="Liste2">
    <w:name w:val="List 2"/>
    <w:basedOn w:val="Liste"/>
    <w:rsid w:val="00BA3EBD"/>
    <w:pPr>
      <w:ind w:left="851"/>
    </w:pPr>
  </w:style>
  <w:style w:type="paragraph" w:styleId="Liste3">
    <w:name w:val="List 3"/>
    <w:basedOn w:val="Liste2"/>
    <w:rsid w:val="00BA3EBD"/>
    <w:pPr>
      <w:ind w:left="1135"/>
    </w:pPr>
  </w:style>
  <w:style w:type="paragraph" w:styleId="Liste4">
    <w:name w:val="List 4"/>
    <w:basedOn w:val="Liste3"/>
    <w:rsid w:val="00BA3EBD"/>
    <w:pPr>
      <w:ind w:left="1418"/>
    </w:pPr>
  </w:style>
  <w:style w:type="paragraph" w:styleId="Liste5">
    <w:name w:val="List 5"/>
    <w:basedOn w:val="Liste4"/>
    <w:rsid w:val="00BA3EBD"/>
    <w:pPr>
      <w:ind w:left="1702"/>
    </w:pPr>
  </w:style>
  <w:style w:type="paragraph" w:styleId="Listepuces4">
    <w:name w:val="List Bullet 4"/>
    <w:basedOn w:val="Listepuces3"/>
    <w:rsid w:val="00BA3EBD"/>
    <w:pPr>
      <w:ind w:left="1418"/>
    </w:pPr>
  </w:style>
  <w:style w:type="paragraph" w:styleId="Listepuces5">
    <w:name w:val="List Bullet 5"/>
    <w:basedOn w:val="Listepuces4"/>
    <w:rsid w:val="00BA3EBD"/>
    <w:pPr>
      <w:ind w:left="1702"/>
    </w:pPr>
  </w:style>
  <w:style w:type="paragraph" w:customStyle="1" w:styleId="B20">
    <w:name w:val="B2"/>
    <w:basedOn w:val="Liste2"/>
    <w:rsid w:val="00BA3EBD"/>
    <w:pPr>
      <w:ind w:left="1191" w:hanging="454"/>
    </w:pPr>
  </w:style>
  <w:style w:type="paragraph" w:customStyle="1" w:styleId="B30">
    <w:name w:val="B3"/>
    <w:basedOn w:val="Liste3"/>
    <w:rsid w:val="00BA3EBD"/>
    <w:pPr>
      <w:ind w:left="1645" w:hanging="454"/>
    </w:pPr>
  </w:style>
  <w:style w:type="paragraph" w:customStyle="1" w:styleId="B4">
    <w:name w:val="B4"/>
    <w:basedOn w:val="Liste4"/>
    <w:rsid w:val="00BA3EBD"/>
    <w:pPr>
      <w:ind w:left="2098" w:hanging="454"/>
    </w:pPr>
  </w:style>
  <w:style w:type="paragraph" w:customStyle="1" w:styleId="B5">
    <w:name w:val="B5"/>
    <w:basedOn w:val="Liste5"/>
    <w:rsid w:val="00BA3EBD"/>
    <w:pPr>
      <w:ind w:left="2552" w:hanging="454"/>
    </w:pPr>
  </w:style>
  <w:style w:type="paragraph" w:customStyle="1" w:styleId="ZTD">
    <w:name w:val="ZTD"/>
    <w:basedOn w:val="ZB"/>
    <w:rsid w:val="00BA3EBD"/>
    <w:pPr>
      <w:framePr w:hRule="auto" w:wrap="notBeside" w:y="852"/>
    </w:pPr>
    <w:rPr>
      <w:i w:val="0"/>
      <w:sz w:val="40"/>
    </w:rPr>
  </w:style>
  <w:style w:type="paragraph" w:customStyle="1" w:styleId="ZV">
    <w:name w:val="ZV"/>
    <w:basedOn w:val="ZU"/>
    <w:rsid w:val="00BA3EBD"/>
    <w:pPr>
      <w:framePr w:wrap="notBeside" w:y="16161"/>
    </w:pPr>
  </w:style>
  <w:style w:type="paragraph" w:styleId="Titreindex">
    <w:name w:val="index heading"/>
    <w:basedOn w:val="Normal"/>
    <w:next w:val="Normal"/>
    <w:semiHidden/>
    <w:rsid w:val="00BA3EBD"/>
    <w:pPr>
      <w:pBdr>
        <w:top w:val="single" w:sz="12" w:space="0" w:color="auto"/>
      </w:pBdr>
      <w:spacing w:before="360" w:after="240"/>
    </w:pPr>
    <w:rPr>
      <w:b/>
      <w:i/>
      <w:sz w:val="26"/>
    </w:rPr>
  </w:style>
  <w:style w:type="character" w:styleId="Lienhypertexte">
    <w:name w:val="Hyperlink"/>
    <w:rsid w:val="00BA3EBD"/>
    <w:rPr>
      <w:color w:val="0000FF"/>
      <w:u w:val="single"/>
    </w:rPr>
  </w:style>
  <w:style w:type="character" w:styleId="Lienhypertextesuivivisit">
    <w:name w:val="FollowedHyperlink"/>
    <w:rsid w:val="00BA3EBD"/>
    <w:rPr>
      <w:color w:val="800080"/>
      <w:u w:val="single"/>
    </w:rPr>
  </w:style>
  <w:style w:type="paragraph" w:customStyle="1" w:styleId="B3">
    <w:name w:val="B3+"/>
    <w:basedOn w:val="B30"/>
    <w:rsid w:val="00BA3EBD"/>
    <w:pPr>
      <w:numPr>
        <w:numId w:val="4"/>
      </w:numPr>
      <w:tabs>
        <w:tab w:val="left" w:pos="1134"/>
      </w:tabs>
    </w:pPr>
  </w:style>
  <w:style w:type="paragraph" w:customStyle="1" w:styleId="B1">
    <w:name w:val="B1+"/>
    <w:basedOn w:val="B10"/>
    <w:rsid w:val="00BA3EBD"/>
    <w:pPr>
      <w:numPr>
        <w:numId w:val="2"/>
      </w:numPr>
    </w:pPr>
  </w:style>
  <w:style w:type="paragraph" w:customStyle="1" w:styleId="B2">
    <w:name w:val="B2+"/>
    <w:basedOn w:val="B20"/>
    <w:rsid w:val="00BA3EBD"/>
    <w:pPr>
      <w:numPr>
        <w:numId w:val="3"/>
      </w:numPr>
    </w:pPr>
  </w:style>
  <w:style w:type="paragraph" w:customStyle="1" w:styleId="BL">
    <w:name w:val="BL"/>
    <w:basedOn w:val="Normal"/>
    <w:rsid w:val="00BA3EBD"/>
    <w:pPr>
      <w:numPr>
        <w:numId w:val="6"/>
      </w:numPr>
      <w:tabs>
        <w:tab w:val="left" w:pos="851"/>
      </w:tabs>
    </w:pPr>
  </w:style>
  <w:style w:type="paragraph" w:customStyle="1" w:styleId="BN">
    <w:name w:val="BN"/>
    <w:basedOn w:val="Normal"/>
    <w:rsid w:val="00BA3EBD"/>
    <w:pPr>
      <w:numPr>
        <w:numId w:val="5"/>
      </w:numPr>
    </w:pPr>
  </w:style>
  <w:style w:type="paragraph" w:styleId="Corpsdetexte">
    <w:name w:val="Body Text"/>
    <w:basedOn w:val="Normal"/>
    <w:rsid w:val="00BA3EBD"/>
    <w:pPr>
      <w:keepNext/>
      <w:spacing w:after="140"/>
    </w:pPr>
  </w:style>
  <w:style w:type="paragraph" w:styleId="Normalcentr">
    <w:name w:val="Block Text"/>
    <w:basedOn w:val="Normal"/>
    <w:rsid w:val="00BA3EBD"/>
    <w:pPr>
      <w:spacing w:after="120"/>
      <w:ind w:left="1440" w:right="1440"/>
    </w:pPr>
  </w:style>
  <w:style w:type="paragraph" w:styleId="Corpsdetexte2">
    <w:name w:val="Body Text 2"/>
    <w:basedOn w:val="Normal"/>
    <w:rsid w:val="00BA3EBD"/>
    <w:pPr>
      <w:spacing w:after="120" w:line="480" w:lineRule="auto"/>
    </w:pPr>
  </w:style>
  <w:style w:type="paragraph" w:styleId="Corpsdetexte3">
    <w:name w:val="Body Text 3"/>
    <w:basedOn w:val="Normal"/>
    <w:rsid w:val="00BA3EBD"/>
    <w:pPr>
      <w:spacing w:after="120"/>
    </w:pPr>
    <w:rPr>
      <w:sz w:val="16"/>
      <w:szCs w:val="16"/>
    </w:rPr>
  </w:style>
  <w:style w:type="paragraph" w:styleId="Retrait1religne">
    <w:name w:val="Body Text First Indent"/>
    <w:basedOn w:val="Corpsdetexte"/>
    <w:rsid w:val="00BA3EBD"/>
    <w:pPr>
      <w:keepNext w:val="0"/>
      <w:spacing w:after="120"/>
      <w:ind w:firstLine="210"/>
    </w:pPr>
  </w:style>
  <w:style w:type="paragraph" w:styleId="Retraitcorpsdetexte">
    <w:name w:val="Body Text Indent"/>
    <w:basedOn w:val="Normal"/>
    <w:rsid w:val="00BA3EBD"/>
    <w:pPr>
      <w:spacing w:after="120"/>
      <w:ind w:left="283"/>
    </w:pPr>
  </w:style>
  <w:style w:type="paragraph" w:styleId="Retraitcorpset1relig">
    <w:name w:val="Body Text First Indent 2"/>
    <w:basedOn w:val="Retraitcorpsdetexte"/>
    <w:rsid w:val="00BA3EBD"/>
    <w:pPr>
      <w:ind w:firstLine="210"/>
    </w:pPr>
  </w:style>
  <w:style w:type="paragraph" w:styleId="Retraitcorpsdetexte2">
    <w:name w:val="Body Text Indent 2"/>
    <w:basedOn w:val="Normal"/>
    <w:rsid w:val="00BA3EBD"/>
    <w:pPr>
      <w:spacing w:after="120" w:line="480" w:lineRule="auto"/>
      <w:ind w:left="283"/>
    </w:pPr>
  </w:style>
  <w:style w:type="paragraph" w:styleId="Retraitcorpsdetexte3">
    <w:name w:val="Body Text Indent 3"/>
    <w:basedOn w:val="Normal"/>
    <w:rsid w:val="00BA3EBD"/>
    <w:pPr>
      <w:spacing w:after="120"/>
      <w:ind w:left="283"/>
    </w:pPr>
    <w:rPr>
      <w:sz w:val="16"/>
      <w:szCs w:val="16"/>
    </w:rPr>
  </w:style>
  <w:style w:type="paragraph" w:styleId="Lgende">
    <w:name w:val="caption"/>
    <w:basedOn w:val="Normal"/>
    <w:next w:val="Normal"/>
    <w:qFormat/>
    <w:rsid w:val="00BA3EBD"/>
    <w:pPr>
      <w:spacing w:before="120" w:after="120"/>
    </w:pPr>
    <w:rPr>
      <w:b/>
      <w:bCs/>
    </w:rPr>
  </w:style>
  <w:style w:type="paragraph" w:styleId="Formuledepolitesse">
    <w:name w:val="Closing"/>
    <w:basedOn w:val="Normal"/>
    <w:rsid w:val="00BA3EBD"/>
    <w:pPr>
      <w:ind w:left="4252"/>
    </w:pPr>
  </w:style>
  <w:style w:type="character" w:styleId="Marquedecommentaire">
    <w:name w:val="annotation reference"/>
    <w:semiHidden/>
    <w:rsid w:val="00BA3EBD"/>
    <w:rPr>
      <w:sz w:val="16"/>
      <w:szCs w:val="16"/>
    </w:rPr>
  </w:style>
  <w:style w:type="paragraph" w:styleId="Commentaire">
    <w:name w:val="annotation text"/>
    <w:basedOn w:val="Normal"/>
    <w:semiHidden/>
    <w:rsid w:val="00BA3EBD"/>
  </w:style>
  <w:style w:type="paragraph" w:styleId="Date">
    <w:name w:val="Date"/>
    <w:basedOn w:val="Normal"/>
    <w:next w:val="Normal"/>
    <w:rsid w:val="00BA3EBD"/>
  </w:style>
  <w:style w:type="paragraph" w:styleId="Explorateurdedocuments">
    <w:name w:val="Document Map"/>
    <w:basedOn w:val="Normal"/>
    <w:semiHidden/>
    <w:rsid w:val="00BA3EBD"/>
    <w:pPr>
      <w:shd w:val="clear" w:color="auto" w:fill="000080"/>
    </w:pPr>
    <w:rPr>
      <w:rFonts w:ascii="Tahoma" w:hAnsi="Tahoma" w:cs="Tahoma"/>
    </w:rPr>
  </w:style>
  <w:style w:type="paragraph" w:styleId="Signaturelectronique">
    <w:name w:val="E-mail Signature"/>
    <w:basedOn w:val="Normal"/>
    <w:rsid w:val="00BA3EBD"/>
  </w:style>
  <w:style w:type="character" w:styleId="Accentuation">
    <w:name w:val="Emphasis"/>
    <w:qFormat/>
    <w:rsid w:val="00BA3EBD"/>
    <w:rPr>
      <w:i/>
      <w:iCs/>
    </w:rPr>
  </w:style>
  <w:style w:type="character" w:styleId="Appeldenotedefin">
    <w:name w:val="endnote reference"/>
    <w:semiHidden/>
    <w:rsid w:val="00BA3EBD"/>
    <w:rPr>
      <w:vertAlign w:val="superscript"/>
    </w:rPr>
  </w:style>
  <w:style w:type="paragraph" w:styleId="Notedefin">
    <w:name w:val="endnote text"/>
    <w:basedOn w:val="Normal"/>
    <w:semiHidden/>
    <w:rsid w:val="00BA3EBD"/>
  </w:style>
  <w:style w:type="paragraph" w:styleId="Adressedestinataire">
    <w:name w:val="envelope address"/>
    <w:basedOn w:val="Normal"/>
    <w:rsid w:val="00BA3EBD"/>
    <w:pPr>
      <w:framePr w:w="7920" w:h="1980" w:hRule="exact" w:hSpace="180" w:wrap="auto" w:hAnchor="page" w:xAlign="center" w:yAlign="bottom"/>
      <w:ind w:left="2880"/>
    </w:pPr>
    <w:rPr>
      <w:rFonts w:ascii="Arial" w:hAnsi="Arial" w:cs="Arial"/>
      <w:sz w:val="24"/>
      <w:szCs w:val="24"/>
    </w:rPr>
  </w:style>
  <w:style w:type="paragraph" w:styleId="Adresseexpditeur">
    <w:name w:val="envelope return"/>
    <w:basedOn w:val="Normal"/>
    <w:rsid w:val="00BA3EBD"/>
    <w:rPr>
      <w:rFonts w:ascii="Arial" w:hAnsi="Arial" w:cs="Arial"/>
    </w:rPr>
  </w:style>
  <w:style w:type="character" w:styleId="AcronymeHTML">
    <w:name w:val="HTML Acronym"/>
    <w:basedOn w:val="Policepardfaut"/>
    <w:rsid w:val="00BA3EBD"/>
  </w:style>
  <w:style w:type="paragraph" w:styleId="AdresseHTML">
    <w:name w:val="HTML Address"/>
    <w:basedOn w:val="Normal"/>
    <w:rsid w:val="00BA3EBD"/>
    <w:rPr>
      <w:i/>
      <w:iCs/>
    </w:rPr>
  </w:style>
  <w:style w:type="character" w:styleId="CitationHTML">
    <w:name w:val="HTML Cite"/>
    <w:rsid w:val="00BA3EBD"/>
    <w:rPr>
      <w:i/>
      <w:iCs/>
    </w:rPr>
  </w:style>
  <w:style w:type="character" w:styleId="CodeHTML">
    <w:name w:val="HTML Code"/>
    <w:rsid w:val="00BA3EBD"/>
    <w:rPr>
      <w:rFonts w:ascii="Courier New" w:hAnsi="Courier New"/>
      <w:sz w:val="20"/>
      <w:szCs w:val="20"/>
    </w:rPr>
  </w:style>
  <w:style w:type="character" w:styleId="DfinitionHTML">
    <w:name w:val="HTML Definition"/>
    <w:rsid w:val="00BA3EBD"/>
    <w:rPr>
      <w:i/>
      <w:iCs/>
    </w:rPr>
  </w:style>
  <w:style w:type="character" w:styleId="ClavierHTML">
    <w:name w:val="HTML Keyboard"/>
    <w:rsid w:val="00BA3EBD"/>
    <w:rPr>
      <w:rFonts w:ascii="Courier New" w:hAnsi="Courier New"/>
      <w:sz w:val="20"/>
      <w:szCs w:val="20"/>
    </w:rPr>
  </w:style>
  <w:style w:type="paragraph" w:styleId="PrformatHTML">
    <w:name w:val="HTML Preformatted"/>
    <w:basedOn w:val="Normal"/>
    <w:rsid w:val="00BA3EBD"/>
    <w:rPr>
      <w:rFonts w:ascii="Courier New" w:hAnsi="Courier New" w:cs="Courier New"/>
    </w:rPr>
  </w:style>
  <w:style w:type="character" w:styleId="ExempleHTML">
    <w:name w:val="HTML Sample"/>
    <w:rsid w:val="00BA3EBD"/>
    <w:rPr>
      <w:rFonts w:ascii="Courier New" w:hAnsi="Courier New"/>
    </w:rPr>
  </w:style>
  <w:style w:type="character" w:styleId="MachinecrireHTML">
    <w:name w:val="HTML Typewriter"/>
    <w:rsid w:val="00BA3EBD"/>
    <w:rPr>
      <w:rFonts w:ascii="Courier New" w:hAnsi="Courier New"/>
      <w:sz w:val="20"/>
      <w:szCs w:val="20"/>
    </w:rPr>
  </w:style>
  <w:style w:type="character" w:styleId="VariableHTML">
    <w:name w:val="HTML Variable"/>
    <w:rsid w:val="00BA3EBD"/>
    <w:rPr>
      <w:i/>
      <w:iCs/>
    </w:rPr>
  </w:style>
  <w:style w:type="paragraph" w:styleId="Index3">
    <w:name w:val="index 3"/>
    <w:basedOn w:val="Normal"/>
    <w:next w:val="Normal"/>
    <w:autoRedefine/>
    <w:semiHidden/>
    <w:rsid w:val="00BA3EBD"/>
    <w:pPr>
      <w:ind w:left="600" w:hanging="200"/>
    </w:pPr>
  </w:style>
  <w:style w:type="paragraph" w:styleId="Index4">
    <w:name w:val="index 4"/>
    <w:basedOn w:val="Normal"/>
    <w:next w:val="Normal"/>
    <w:autoRedefine/>
    <w:semiHidden/>
    <w:rsid w:val="00BA3EBD"/>
    <w:pPr>
      <w:ind w:left="800" w:hanging="200"/>
    </w:pPr>
  </w:style>
  <w:style w:type="paragraph" w:styleId="Index5">
    <w:name w:val="index 5"/>
    <w:basedOn w:val="Normal"/>
    <w:next w:val="Normal"/>
    <w:autoRedefine/>
    <w:semiHidden/>
    <w:rsid w:val="00BA3EBD"/>
    <w:pPr>
      <w:ind w:left="1000" w:hanging="200"/>
    </w:pPr>
  </w:style>
  <w:style w:type="paragraph" w:styleId="Index6">
    <w:name w:val="index 6"/>
    <w:basedOn w:val="Normal"/>
    <w:next w:val="Normal"/>
    <w:autoRedefine/>
    <w:semiHidden/>
    <w:rsid w:val="00BA3EBD"/>
    <w:pPr>
      <w:ind w:left="1200" w:hanging="200"/>
    </w:pPr>
  </w:style>
  <w:style w:type="paragraph" w:styleId="Index7">
    <w:name w:val="index 7"/>
    <w:basedOn w:val="Normal"/>
    <w:next w:val="Normal"/>
    <w:autoRedefine/>
    <w:semiHidden/>
    <w:rsid w:val="00BA3EBD"/>
    <w:pPr>
      <w:ind w:left="1400" w:hanging="200"/>
    </w:pPr>
  </w:style>
  <w:style w:type="paragraph" w:styleId="Index8">
    <w:name w:val="index 8"/>
    <w:basedOn w:val="Normal"/>
    <w:next w:val="Normal"/>
    <w:autoRedefine/>
    <w:semiHidden/>
    <w:rsid w:val="00BA3EBD"/>
    <w:pPr>
      <w:ind w:left="1600" w:hanging="200"/>
    </w:pPr>
  </w:style>
  <w:style w:type="paragraph" w:styleId="Index9">
    <w:name w:val="index 9"/>
    <w:basedOn w:val="Normal"/>
    <w:next w:val="Normal"/>
    <w:autoRedefine/>
    <w:semiHidden/>
    <w:rsid w:val="00BA3EBD"/>
    <w:pPr>
      <w:ind w:left="1800" w:hanging="200"/>
    </w:pPr>
  </w:style>
  <w:style w:type="character" w:styleId="Numrodeligne">
    <w:name w:val="line number"/>
    <w:basedOn w:val="Policepardfaut"/>
    <w:rsid w:val="00BA3EBD"/>
  </w:style>
  <w:style w:type="paragraph" w:styleId="Listecontinue">
    <w:name w:val="List Continue"/>
    <w:basedOn w:val="Normal"/>
    <w:rsid w:val="00BA3EBD"/>
    <w:pPr>
      <w:spacing w:after="120"/>
      <w:ind w:left="283"/>
    </w:pPr>
  </w:style>
  <w:style w:type="paragraph" w:styleId="Listecontinue2">
    <w:name w:val="List Continue 2"/>
    <w:basedOn w:val="Normal"/>
    <w:rsid w:val="00BA3EBD"/>
    <w:pPr>
      <w:spacing w:after="120"/>
      <w:ind w:left="566"/>
    </w:pPr>
  </w:style>
  <w:style w:type="paragraph" w:styleId="Listecontinue3">
    <w:name w:val="List Continue 3"/>
    <w:basedOn w:val="Normal"/>
    <w:rsid w:val="00BA3EBD"/>
    <w:pPr>
      <w:spacing w:after="120"/>
      <w:ind w:left="849"/>
    </w:pPr>
  </w:style>
  <w:style w:type="paragraph" w:styleId="Listecontinue4">
    <w:name w:val="List Continue 4"/>
    <w:basedOn w:val="Normal"/>
    <w:rsid w:val="00BA3EBD"/>
    <w:pPr>
      <w:spacing w:after="120"/>
      <w:ind w:left="1132"/>
    </w:pPr>
  </w:style>
  <w:style w:type="paragraph" w:styleId="Listecontinue5">
    <w:name w:val="List Continue 5"/>
    <w:basedOn w:val="Normal"/>
    <w:rsid w:val="00BA3EBD"/>
    <w:pPr>
      <w:spacing w:after="120"/>
      <w:ind w:left="1415"/>
    </w:pPr>
  </w:style>
  <w:style w:type="paragraph" w:styleId="Listenumros3">
    <w:name w:val="List Number 3"/>
    <w:basedOn w:val="Normal"/>
    <w:rsid w:val="00BA3EBD"/>
    <w:pPr>
      <w:numPr>
        <w:numId w:val="7"/>
      </w:numPr>
    </w:pPr>
  </w:style>
  <w:style w:type="paragraph" w:styleId="Listenumros4">
    <w:name w:val="List Number 4"/>
    <w:basedOn w:val="Normal"/>
    <w:rsid w:val="00BA3EBD"/>
    <w:pPr>
      <w:numPr>
        <w:numId w:val="8"/>
      </w:numPr>
    </w:pPr>
  </w:style>
  <w:style w:type="paragraph" w:styleId="Listenumros5">
    <w:name w:val="List Number 5"/>
    <w:basedOn w:val="Normal"/>
    <w:rsid w:val="00BA3EBD"/>
    <w:pPr>
      <w:numPr>
        <w:numId w:val="9"/>
      </w:numPr>
    </w:pPr>
  </w:style>
  <w:style w:type="paragraph" w:styleId="Textedemacro">
    <w:name w:val="macro"/>
    <w:semiHidden/>
    <w:rsid w:val="00BA3EB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eastAsia="en-US"/>
    </w:rPr>
  </w:style>
  <w:style w:type="paragraph" w:styleId="En-ttedemessage">
    <w:name w:val="Message Header"/>
    <w:basedOn w:val="Normal"/>
    <w:rsid w:val="00BA3EB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BA3EBD"/>
    <w:rPr>
      <w:sz w:val="24"/>
      <w:szCs w:val="24"/>
    </w:rPr>
  </w:style>
  <w:style w:type="paragraph" w:styleId="Retraitnormal">
    <w:name w:val="Normal Indent"/>
    <w:basedOn w:val="Normal"/>
    <w:rsid w:val="00BA3EBD"/>
    <w:pPr>
      <w:ind w:left="720"/>
    </w:pPr>
  </w:style>
  <w:style w:type="paragraph" w:styleId="Titredenote">
    <w:name w:val="Note Heading"/>
    <w:basedOn w:val="Normal"/>
    <w:next w:val="Normal"/>
    <w:rsid w:val="00BA3EBD"/>
  </w:style>
  <w:style w:type="character" w:styleId="Numrodepage">
    <w:name w:val="page number"/>
    <w:basedOn w:val="Policepardfaut"/>
    <w:rsid w:val="00BA3EBD"/>
  </w:style>
  <w:style w:type="paragraph" w:styleId="Textebrut">
    <w:name w:val="Plain Text"/>
    <w:basedOn w:val="Normal"/>
    <w:rsid w:val="00BA3EBD"/>
    <w:rPr>
      <w:rFonts w:ascii="Courier New" w:hAnsi="Courier New" w:cs="Courier New"/>
    </w:rPr>
  </w:style>
  <w:style w:type="paragraph" w:styleId="Salutations">
    <w:name w:val="Salutation"/>
    <w:basedOn w:val="Normal"/>
    <w:next w:val="Normal"/>
    <w:rsid w:val="00BA3EBD"/>
  </w:style>
  <w:style w:type="paragraph" w:styleId="Signature">
    <w:name w:val="Signature"/>
    <w:basedOn w:val="Normal"/>
    <w:rsid w:val="00BA3EBD"/>
    <w:pPr>
      <w:ind w:left="4252"/>
    </w:pPr>
  </w:style>
  <w:style w:type="character" w:styleId="lev">
    <w:name w:val="Strong"/>
    <w:qFormat/>
    <w:rsid w:val="00BA3EBD"/>
    <w:rPr>
      <w:b/>
      <w:bCs/>
    </w:rPr>
  </w:style>
  <w:style w:type="paragraph" w:styleId="Sous-titre">
    <w:name w:val="Subtitle"/>
    <w:basedOn w:val="Normal"/>
    <w:qFormat/>
    <w:rsid w:val="00BA3EBD"/>
    <w:pPr>
      <w:spacing w:after="60"/>
      <w:jc w:val="center"/>
      <w:outlineLvl w:val="1"/>
    </w:pPr>
    <w:rPr>
      <w:rFonts w:ascii="Arial" w:hAnsi="Arial" w:cs="Arial"/>
      <w:sz w:val="24"/>
      <w:szCs w:val="24"/>
    </w:rPr>
  </w:style>
  <w:style w:type="paragraph" w:styleId="Tabledesrfrencesjuridiques">
    <w:name w:val="table of authorities"/>
    <w:basedOn w:val="Normal"/>
    <w:next w:val="Normal"/>
    <w:semiHidden/>
    <w:rsid w:val="00BA3EBD"/>
    <w:pPr>
      <w:ind w:left="200" w:hanging="200"/>
    </w:pPr>
  </w:style>
  <w:style w:type="paragraph" w:styleId="Tabledesillustrations">
    <w:name w:val="table of figures"/>
    <w:basedOn w:val="Normal"/>
    <w:next w:val="Normal"/>
    <w:semiHidden/>
    <w:rsid w:val="00BA3EBD"/>
    <w:pPr>
      <w:ind w:left="400" w:hanging="400"/>
    </w:pPr>
  </w:style>
  <w:style w:type="paragraph" w:styleId="Titre">
    <w:name w:val="Title"/>
    <w:basedOn w:val="Normal"/>
    <w:qFormat/>
    <w:rsid w:val="00BA3EBD"/>
    <w:pPr>
      <w:spacing w:before="240" w:after="60"/>
      <w:jc w:val="center"/>
      <w:outlineLvl w:val="0"/>
    </w:pPr>
    <w:rPr>
      <w:rFonts w:ascii="Arial" w:hAnsi="Arial" w:cs="Arial"/>
      <w:b/>
      <w:bCs/>
      <w:kern w:val="28"/>
      <w:sz w:val="32"/>
      <w:szCs w:val="32"/>
    </w:rPr>
  </w:style>
  <w:style w:type="paragraph" w:styleId="TitreTR">
    <w:name w:val="toa heading"/>
    <w:basedOn w:val="Normal"/>
    <w:next w:val="Normal"/>
    <w:semiHidden/>
    <w:rsid w:val="00BA3EBD"/>
    <w:pPr>
      <w:spacing w:before="120"/>
    </w:pPr>
    <w:rPr>
      <w:rFonts w:ascii="Arial" w:hAnsi="Arial" w:cs="Arial"/>
      <w:b/>
      <w:bCs/>
      <w:sz w:val="24"/>
      <w:szCs w:val="24"/>
    </w:rPr>
  </w:style>
  <w:style w:type="paragraph" w:customStyle="1" w:styleId="TAJ">
    <w:name w:val="TAJ"/>
    <w:basedOn w:val="Normal"/>
    <w:rsid w:val="00BA3EBD"/>
    <w:pPr>
      <w:keepNext/>
      <w:keepLines/>
      <w:spacing w:after="0"/>
      <w:jc w:val="both"/>
    </w:pPr>
    <w:rPr>
      <w:rFonts w:ascii="Arial" w:hAnsi="Arial"/>
      <w:sz w:val="18"/>
    </w:rPr>
  </w:style>
  <w:style w:type="paragraph" w:styleId="Textedebulles">
    <w:name w:val="Balloon Text"/>
    <w:basedOn w:val="Normal"/>
    <w:semiHidden/>
    <w:rsid w:val="00BA3EBD"/>
    <w:rPr>
      <w:rFonts w:ascii="Tahoma" w:hAnsi="Tahoma" w:cs="Tahoma"/>
      <w:sz w:val="16"/>
      <w:szCs w:val="16"/>
    </w:rPr>
  </w:style>
  <w:style w:type="paragraph" w:styleId="Objetducommentaire">
    <w:name w:val="annotation subject"/>
    <w:basedOn w:val="Commentaire"/>
    <w:next w:val="Commentaire"/>
    <w:semiHidden/>
    <w:rsid w:val="00BA3EBD"/>
    <w:rPr>
      <w:b/>
      <w:bCs/>
    </w:rPr>
  </w:style>
  <w:style w:type="paragraph" w:customStyle="1" w:styleId="tdoc-header">
    <w:name w:val="tdoc-header"/>
    <w:rsid w:val="00BA3EBD"/>
    <w:rPr>
      <w:rFonts w:ascii="Arial" w:hAnsi="Arial"/>
      <w:noProof/>
      <w:sz w:val="24"/>
      <w:lang w:val="en-GB" w:eastAsia="en-US"/>
    </w:rPr>
  </w:style>
  <w:style w:type="paragraph" w:customStyle="1" w:styleId="CRCoverPage">
    <w:name w:val="CR Cover Page"/>
    <w:next w:val="Normal"/>
    <w:rsid w:val="00BA3EBD"/>
    <w:pPr>
      <w:spacing w:after="120"/>
    </w:pPr>
    <w:rPr>
      <w:rFonts w:ascii="Arial" w:hAnsi="Arial"/>
      <w:lang w:val="en-GB" w:eastAsia="en-US"/>
    </w:rPr>
  </w:style>
  <w:style w:type="character" w:customStyle="1" w:styleId="CharChar2">
    <w:name w:val="Char Char2"/>
    <w:rsid w:val="00BA3EBD"/>
    <w:rPr>
      <w:rFonts w:ascii="Arial" w:hAnsi="Arial"/>
      <w:sz w:val="32"/>
      <w:lang w:val="en-GB" w:eastAsia="en-US" w:bidi="ar-SA"/>
    </w:rPr>
  </w:style>
  <w:style w:type="character" w:customStyle="1" w:styleId="CharChar1">
    <w:name w:val="Char Char1"/>
    <w:rsid w:val="00BA3EBD"/>
    <w:rPr>
      <w:rFonts w:ascii="Arial" w:hAnsi="Arial"/>
      <w:sz w:val="28"/>
      <w:lang w:val="en-GB" w:eastAsia="en-US" w:bidi="ar-SA"/>
    </w:rPr>
  </w:style>
  <w:style w:type="character" w:customStyle="1" w:styleId="CharChar">
    <w:name w:val="Char Char"/>
    <w:rsid w:val="00BA3EBD"/>
    <w:rPr>
      <w:rFonts w:ascii="Arial" w:hAnsi="Arial"/>
      <w:sz w:val="24"/>
      <w:lang w:val="en-GB" w:eastAsia="en-US" w:bidi="ar-SA"/>
    </w:rPr>
  </w:style>
  <w:style w:type="character" w:customStyle="1" w:styleId="CharChar4">
    <w:name w:val="Char Char4"/>
    <w:rsid w:val="00BA3EBD"/>
    <w:rPr>
      <w:rFonts w:ascii="Arial" w:hAnsi="Arial"/>
      <w:sz w:val="32"/>
      <w:lang w:val="en-GB" w:eastAsia="en-US" w:bidi="ar-SA"/>
    </w:rPr>
  </w:style>
  <w:style w:type="character" w:customStyle="1" w:styleId="CharChar3">
    <w:name w:val="Char Char3"/>
    <w:rsid w:val="00BA3EBD"/>
    <w:rPr>
      <w:rFonts w:ascii="Arial" w:hAnsi="Arial"/>
      <w:sz w:val="28"/>
      <w:lang w:val="en-GB" w:eastAsia="en-US" w:bidi="ar-SA"/>
    </w:rPr>
  </w:style>
  <w:style w:type="character" w:customStyle="1" w:styleId="ZchnZchn3">
    <w:name w:val="Zchn Zchn3"/>
    <w:rsid w:val="00BA3EBD"/>
    <w:rPr>
      <w:rFonts w:ascii="Arial" w:hAnsi="Arial"/>
      <w:sz w:val="36"/>
      <w:lang w:val="en-GB" w:eastAsia="en-US" w:bidi="ar-SA"/>
    </w:rPr>
  </w:style>
  <w:style w:type="character" w:customStyle="1" w:styleId="ZchnZchn2">
    <w:name w:val="Zchn Zchn2"/>
    <w:rsid w:val="00BA3EBD"/>
    <w:rPr>
      <w:rFonts w:ascii="Arial" w:hAnsi="Arial"/>
      <w:sz w:val="32"/>
      <w:lang w:val="en-GB" w:eastAsia="en-US" w:bidi="ar-SA"/>
    </w:rPr>
  </w:style>
  <w:style w:type="character" w:customStyle="1" w:styleId="ZchnZchn1">
    <w:name w:val="Zchn Zchn1"/>
    <w:rsid w:val="00BA3EBD"/>
    <w:rPr>
      <w:rFonts w:ascii="Arial" w:hAnsi="Arial"/>
      <w:sz w:val="28"/>
      <w:lang w:val="en-GB" w:eastAsia="en-US" w:bidi="ar-SA"/>
    </w:rPr>
  </w:style>
  <w:style w:type="character" w:customStyle="1" w:styleId="CharChar7">
    <w:name w:val="Char Char7"/>
    <w:rsid w:val="00BA3EBD"/>
    <w:rPr>
      <w:rFonts w:ascii="Arial" w:hAnsi="Arial"/>
      <w:sz w:val="28"/>
      <w:lang w:val="en-GB" w:eastAsia="en-US" w:bidi="ar-SA"/>
    </w:rPr>
  </w:style>
  <w:style w:type="character" w:customStyle="1" w:styleId="ZchnZchn">
    <w:name w:val="Zchn Zchn"/>
    <w:rsid w:val="00BA3EBD"/>
    <w:rPr>
      <w:rFonts w:ascii="Arial" w:hAnsi="Arial"/>
      <w:sz w:val="24"/>
      <w:lang w:val="en-GB" w:eastAsia="en-US" w:bidi="ar-SA"/>
    </w:rPr>
  </w:style>
  <w:style w:type="paragraph" w:customStyle="1" w:styleId="Bullet-Round-Tip">
    <w:name w:val="Bullet - Round - Tip"/>
    <w:basedOn w:val="Normal"/>
    <w:rsid w:val="00BA3EBD"/>
    <w:pPr>
      <w:numPr>
        <w:numId w:val="45"/>
      </w:numPr>
      <w:tabs>
        <w:tab w:val="left" w:pos="1418"/>
      </w:tabs>
      <w:overflowPunct/>
      <w:autoSpaceDE/>
      <w:autoSpaceDN/>
      <w:snapToGrid w:val="0"/>
      <w:spacing w:after="0"/>
      <w:textAlignment w:val="auto"/>
    </w:pPr>
    <w:rPr>
      <w:rFonts w:ascii="Arial" w:eastAsia="Arial Unicode MS" w:hAnsi="Arial"/>
      <w:i/>
      <w:snapToGrid w:val="0"/>
      <w:color w:val="0000FF"/>
    </w:rPr>
  </w:style>
  <w:style w:type="paragraph" w:customStyle="1" w:styleId="Bullet1">
    <w:name w:val="Bullet 1"/>
    <w:basedOn w:val="Normal"/>
    <w:rsid w:val="00BA3EBD"/>
    <w:pPr>
      <w:numPr>
        <w:numId w:val="44"/>
      </w:numPr>
      <w:tabs>
        <w:tab w:val="left" w:pos="567"/>
      </w:tabs>
      <w:overflowPunct/>
      <w:autoSpaceDE/>
      <w:autoSpaceDN/>
      <w:snapToGrid w:val="0"/>
      <w:spacing w:after="120"/>
      <w:textAlignment w:val="auto"/>
    </w:pPr>
    <w:rPr>
      <w:rFonts w:ascii="Arial" w:eastAsia="Arial Unicode MS" w:hAnsi="Arial"/>
      <w:snapToGrid w:val="0"/>
    </w:rPr>
  </w:style>
  <w:style w:type="character" w:customStyle="1" w:styleId="TALChar">
    <w:name w:val="TAL Char"/>
    <w:basedOn w:val="Policepardfaut"/>
    <w:link w:val="TAL"/>
    <w:rsid w:val="009F2484"/>
    <w:rPr>
      <w:rFonts w:ascii="Arial" w:hAnsi="Arial"/>
      <w:sz w:val="18"/>
      <w:lang w:val="en-GB" w:eastAsia="en-US"/>
    </w:rPr>
  </w:style>
  <w:style w:type="character" w:customStyle="1" w:styleId="NOChar">
    <w:name w:val="NO Char"/>
    <w:basedOn w:val="Policepardfaut"/>
    <w:link w:val="NO"/>
    <w:rsid w:val="004454DA"/>
    <w:rPr>
      <w:lang w:val="en-GB" w:eastAsia="en-US"/>
    </w:rPr>
  </w:style>
  <w:style w:type="paragraph" w:styleId="Rvision">
    <w:name w:val="Revision"/>
    <w:hidden/>
    <w:uiPriority w:val="99"/>
    <w:semiHidden/>
    <w:rsid w:val="004454DA"/>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overflowPunct w:val="0"/>
      <w:autoSpaceDE w:val="0"/>
      <w:autoSpaceDN w:val="0"/>
      <w:adjustRightInd w:val="0"/>
      <w:spacing w:after="180"/>
      <w:textAlignment w:val="baseline"/>
    </w:pPr>
    <w:rPr>
      <w:lang w:val="en-GB" w:eastAsia="en-US"/>
    </w:rPr>
  </w:style>
  <w:style w:type="paragraph" w:styleId="berschrift1">
    <w:name w:val="heading 1"/>
    <w:next w:val="Standard"/>
    <w:qFormat/>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eastAsia="en-US"/>
    </w:rPr>
  </w:style>
  <w:style w:type="paragraph" w:styleId="berschrift2">
    <w:name w:val="heading 2"/>
    <w:basedOn w:val="berschrift1"/>
    <w:next w:val="Standard"/>
    <w:qFormat/>
    <w:pPr>
      <w:pBdr>
        <w:top w:val="none" w:sz="0" w:space="0" w:color="auto"/>
      </w:pBdr>
      <w:spacing w:before="180"/>
      <w:outlineLvl w:val="1"/>
    </w:pPr>
    <w:rPr>
      <w:sz w:val="32"/>
    </w:rPr>
  </w:style>
  <w:style w:type="paragraph" w:styleId="berschrift3">
    <w:name w:val="heading 3"/>
    <w:basedOn w:val="berschrift2"/>
    <w:next w:val="Standard"/>
    <w:qFormat/>
    <w:pPr>
      <w:spacing w:before="120"/>
      <w:outlineLvl w:val="2"/>
    </w:pPr>
    <w:rPr>
      <w:sz w:val="28"/>
    </w:rPr>
  </w:style>
  <w:style w:type="paragraph" w:styleId="berschrift4">
    <w:name w:val="heading 4"/>
    <w:basedOn w:val="berschrift3"/>
    <w:next w:val="Standard"/>
    <w:qFormat/>
    <w:pPr>
      <w:ind w:left="1418" w:hanging="1418"/>
      <w:outlineLvl w:val="3"/>
    </w:pPr>
    <w:rPr>
      <w:sz w:val="24"/>
    </w:rPr>
  </w:style>
  <w:style w:type="paragraph" w:styleId="berschrift5">
    <w:name w:val="heading 5"/>
    <w:basedOn w:val="berschrift4"/>
    <w:next w:val="Standard"/>
    <w:qFormat/>
    <w:pPr>
      <w:ind w:left="1701" w:hanging="1701"/>
      <w:outlineLvl w:val="4"/>
    </w:pPr>
    <w:rPr>
      <w:sz w:val="22"/>
    </w:rPr>
  </w:style>
  <w:style w:type="paragraph" w:styleId="berschrift6">
    <w:name w:val="heading 6"/>
    <w:basedOn w:val="H6"/>
    <w:next w:val="Standard"/>
    <w:qFormat/>
    <w:pPr>
      <w:outlineLvl w:val="5"/>
    </w:pPr>
  </w:style>
  <w:style w:type="paragraph" w:styleId="berschrift7">
    <w:name w:val="heading 7"/>
    <w:basedOn w:val="H6"/>
    <w:next w:val="Standard"/>
    <w:qFormat/>
    <w:pPr>
      <w:outlineLvl w:val="6"/>
    </w:pPr>
  </w:style>
  <w:style w:type="paragraph" w:styleId="berschrift8">
    <w:name w:val="heading 8"/>
    <w:basedOn w:val="berschrift1"/>
    <w:next w:val="Standard"/>
    <w:qFormat/>
    <w:pPr>
      <w:ind w:left="0" w:firstLine="0"/>
      <w:outlineLvl w:val="7"/>
    </w:pPr>
  </w:style>
  <w:style w:type="paragraph" w:styleId="berschrift9">
    <w:name w:val="heading 9"/>
    <w:basedOn w:val="berschrift8"/>
    <w:next w:val="Standard"/>
    <w:qFormat/>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6">
    <w:name w:val="H6"/>
    <w:basedOn w:val="berschrift5"/>
    <w:next w:val="Standard"/>
    <w:pPr>
      <w:ind w:left="1985" w:hanging="1985"/>
      <w:outlineLvl w:val="9"/>
    </w:pPr>
    <w:rPr>
      <w:sz w:val="20"/>
    </w:rPr>
  </w:style>
  <w:style w:type="paragraph" w:styleId="Verzeichnis9">
    <w:name w:val="toc 9"/>
    <w:basedOn w:val="Verzeichnis8"/>
    <w:semiHidden/>
    <w:pPr>
      <w:ind w:left="1418" w:hanging="1418"/>
    </w:pPr>
  </w:style>
  <w:style w:type="paragraph" w:styleId="Verzeichnis8">
    <w:name w:val="toc 8"/>
    <w:basedOn w:val="Verzeichnis1"/>
    <w:semiHidden/>
    <w:pPr>
      <w:spacing w:before="180"/>
      <w:ind w:left="2693" w:hanging="2693"/>
    </w:pPr>
    <w:rPr>
      <w:b/>
    </w:rPr>
  </w:style>
  <w:style w:type="paragraph" w:styleId="Verzeichnis1">
    <w:name w:val="toc 1"/>
    <w:semiHidden/>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val="en-GB" w:eastAsia="en-US"/>
    </w:rPr>
  </w:style>
  <w:style w:type="paragraph" w:customStyle="1" w:styleId="EQ">
    <w:name w:val="EQ"/>
    <w:basedOn w:val="Standard"/>
    <w:next w:val="Standard"/>
    <w:pPr>
      <w:keepLines/>
      <w:tabs>
        <w:tab w:val="center" w:pos="4536"/>
        <w:tab w:val="right" w:pos="9072"/>
      </w:tabs>
    </w:pPr>
    <w:rPr>
      <w:noProof/>
    </w:rPr>
  </w:style>
  <w:style w:type="character" w:customStyle="1" w:styleId="ZGSM">
    <w:name w:val="ZGSM"/>
  </w:style>
  <w:style w:type="paragraph" w:styleId="Kopfzeile">
    <w:name w:val="header"/>
    <w:aliases w:val="header odd,header,header odd1,header odd2,header odd3,header odd4,header odd5,header odd6,header1,header2,header3,header odd11,header odd21,header odd7,header4,header odd8,header odd9,header5,header odd12,header11,header21,header odd22"/>
    <w:pPr>
      <w:widowControl w:val="0"/>
      <w:overflowPunct w:val="0"/>
      <w:autoSpaceDE w:val="0"/>
      <w:autoSpaceDN w:val="0"/>
      <w:adjustRightInd w:val="0"/>
      <w:textAlignment w:val="baseline"/>
    </w:pPr>
    <w:rPr>
      <w:rFonts w:ascii="Arial" w:hAnsi="Arial"/>
      <w:b/>
      <w:noProof/>
      <w:sz w:val="18"/>
      <w:lang w:val="en-GB" w:eastAsia="en-US"/>
    </w:rPr>
  </w:style>
  <w:style w:type="paragraph" w:customStyle="1" w:styleId="ZD">
    <w:name w:val="ZD"/>
    <w:pPr>
      <w:framePr w:wrap="notBeside" w:vAnchor="page" w:hAnchor="margin" w:y="15764"/>
      <w:widowControl w:val="0"/>
      <w:overflowPunct w:val="0"/>
      <w:autoSpaceDE w:val="0"/>
      <w:autoSpaceDN w:val="0"/>
      <w:adjustRightInd w:val="0"/>
      <w:textAlignment w:val="baseline"/>
    </w:pPr>
    <w:rPr>
      <w:rFonts w:ascii="Arial" w:hAnsi="Arial"/>
      <w:noProof/>
      <w:sz w:val="32"/>
      <w:lang w:val="en-GB" w:eastAsia="en-US"/>
    </w:rPr>
  </w:style>
  <w:style w:type="paragraph" w:styleId="Verzeichnis5">
    <w:name w:val="toc 5"/>
    <w:basedOn w:val="Verzeichnis4"/>
    <w:semiHidden/>
    <w:pPr>
      <w:ind w:left="1701" w:hanging="1701"/>
    </w:pPr>
  </w:style>
  <w:style w:type="paragraph" w:styleId="Verzeichnis4">
    <w:name w:val="toc 4"/>
    <w:basedOn w:val="Verzeichnis3"/>
    <w:semiHidden/>
    <w:pPr>
      <w:ind w:left="1418" w:hanging="1418"/>
    </w:pPr>
  </w:style>
  <w:style w:type="paragraph" w:styleId="Verzeichnis3">
    <w:name w:val="toc 3"/>
    <w:basedOn w:val="Verzeichnis2"/>
    <w:semiHidden/>
    <w:pPr>
      <w:ind w:left="1134" w:hanging="1134"/>
    </w:pPr>
  </w:style>
  <w:style w:type="paragraph" w:styleId="Verzeichnis2">
    <w:name w:val="toc 2"/>
    <w:basedOn w:val="Verzeichnis1"/>
    <w:semiHidden/>
    <w:pPr>
      <w:spacing w:before="0"/>
      <w:ind w:left="851" w:hanging="851"/>
    </w:pPr>
    <w:rPr>
      <w:sz w:val="20"/>
    </w:rPr>
  </w:style>
  <w:style w:type="paragraph" w:styleId="Index1">
    <w:name w:val="index 1"/>
    <w:basedOn w:val="Standard"/>
    <w:semiHidden/>
    <w:pPr>
      <w:keepLines/>
    </w:pPr>
  </w:style>
  <w:style w:type="paragraph" w:styleId="Index2">
    <w:name w:val="index 2"/>
    <w:basedOn w:val="Index1"/>
    <w:semiHidden/>
    <w:pPr>
      <w:ind w:left="284"/>
    </w:pPr>
  </w:style>
  <w:style w:type="paragraph" w:customStyle="1" w:styleId="TT">
    <w:name w:val="TT"/>
    <w:basedOn w:val="berschrift1"/>
    <w:next w:val="Standard"/>
    <w:pPr>
      <w:outlineLvl w:val="9"/>
    </w:pPr>
  </w:style>
  <w:style w:type="paragraph" w:styleId="Fuzeile">
    <w:name w:val="footer"/>
    <w:basedOn w:val="Kopfzeile"/>
    <w:pPr>
      <w:jc w:val="center"/>
    </w:pPr>
    <w:rPr>
      <w:i/>
    </w:rPr>
  </w:style>
  <w:style w:type="character" w:styleId="Funotenzeichen">
    <w:name w:val="footnote reference"/>
    <w:semiHidden/>
    <w:rPr>
      <w:b/>
      <w:position w:val="6"/>
      <w:sz w:val="16"/>
    </w:rPr>
  </w:style>
  <w:style w:type="paragraph" w:styleId="Funotentext">
    <w:name w:val="footnote text"/>
    <w:basedOn w:val="Standard"/>
    <w:semiHidden/>
    <w:pPr>
      <w:keepLines/>
      <w:ind w:left="454" w:hanging="454"/>
    </w:pPr>
    <w:rPr>
      <w:sz w:val="16"/>
    </w:rPr>
  </w:style>
  <w:style w:type="paragraph" w:customStyle="1" w:styleId="NF">
    <w:name w:val="NF"/>
    <w:basedOn w:val="NO"/>
    <w:pPr>
      <w:keepNext/>
      <w:spacing w:after="0"/>
    </w:pPr>
    <w:rPr>
      <w:rFonts w:ascii="Arial" w:hAnsi="Arial"/>
      <w:sz w:val="18"/>
    </w:rPr>
  </w:style>
  <w:style w:type="paragraph" w:customStyle="1" w:styleId="NO">
    <w:name w:val="NO"/>
    <w:basedOn w:val="Standard"/>
    <w:link w:val="NOChar"/>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eastAsia="en-US"/>
    </w:rPr>
  </w:style>
  <w:style w:type="paragraph" w:customStyle="1" w:styleId="TAR">
    <w:name w:val="TAR"/>
    <w:basedOn w:val="TAL"/>
    <w:pPr>
      <w:jc w:val="right"/>
    </w:pPr>
  </w:style>
  <w:style w:type="paragraph" w:customStyle="1" w:styleId="TAL">
    <w:name w:val="TAL"/>
    <w:basedOn w:val="Standard"/>
    <w:link w:val="TALChar"/>
    <w:pPr>
      <w:keepNext/>
      <w:keepLines/>
      <w:spacing w:after="0"/>
    </w:pPr>
    <w:rPr>
      <w:rFonts w:ascii="Arial" w:hAnsi="Arial"/>
      <w:sz w:val="18"/>
    </w:rPr>
  </w:style>
  <w:style w:type="paragraph" w:styleId="Listennummer2">
    <w:name w:val="List Number 2"/>
    <w:basedOn w:val="Listennummer"/>
    <w:pPr>
      <w:ind w:left="851"/>
    </w:pPr>
  </w:style>
  <w:style w:type="paragraph" w:styleId="Listennummer">
    <w:name w:val="List Number"/>
    <w:basedOn w:val="Liste"/>
  </w:style>
  <w:style w:type="paragraph" w:styleId="Liste">
    <w:name w:val="List"/>
    <w:basedOn w:val="Standard"/>
    <w:pPr>
      <w:ind w:left="568" w:hanging="284"/>
    </w:p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overflowPunct w:val="0"/>
      <w:autoSpaceDE w:val="0"/>
      <w:autoSpaceDN w:val="0"/>
      <w:adjustRightInd w:val="0"/>
      <w:spacing w:line="180" w:lineRule="exact"/>
      <w:textAlignment w:val="baseline"/>
    </w:pPr>
    <w:rPr>
      <w:rFonts w:ascii="Courier New" w:hAnsi="Courier New"/>
      <w:noProof/>
      <w:lang w:val="en-GB" w:eastAsia="en-US"/>
    </w:rPr>
  </w:style>
  <w:style w:type="paragraph" w:customStyle="1" w:styleId="EX">
    <w:name w:val="EX"/>
    <w:basedOn w:val="Standard"/>
    <w:pPr>
      <w:keepLines/>
      <w:ind w:left="1702" w:hanging="1418"/>
    </w:pPr>
  </w:style>
  <w:style w:type="paragraph" w:customStyle="1" w:styleId="FP">
    <w:name w:val="FP"/>
    <w:basedOn w:val="Standard"/>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0">
    <w:name w:val="B1"/>
    <w:basedOn w:val="Liste"/>
    <w:pPr>
      <w:ind w:left="738" w:hanging="454"/>
    </w:pPr>
  </w:style>
  <w:style w:type="paragraph" w:styleId="Verzeichnis6">
    <w:name w:val="toc 6"/>
    <w:basedOn w:val="Verzeichnis5"/>
    <w:next w:val="Standard"/>
    <w:semiHidden/>
    <w:pPr>
      <w:ind w:left="1985" w:hanging="1985"/>
    </w:pPr>
  </w:style>
  <w:style w:type="paragraph" w:styleId="Verzeichnis7">
    <w:name w:val="toc 7"/>
    <w:basedOn w:val="Verzeichnis6"/>
    <w:next w:val="Standard"/>
    <w:semiHidden/>
    <w:pPr>
      <w:ind w:left="2268" w:hanging="2268"/>
    </w:pPr>
  </w:style>
  <w:style w:type="paragraph" w:styleId="Aufzhlungszeichen2">
    <w:name w:val="List Bullet 2"/>
    <w:basedOn w:val="Aufzhlungszeichen"/>
    <w:pPr>
      <w:ind w:left="851"/>
    </w:pPr>
  </w:style>
  <w:style w:type="paragraph" w:styleId="Aufzhlungszeichen">
    <w:name w:val="List Bullet"/>
    <w:basedOn w:val="Liste"/>
  </w:style>
  <w:style w:type="paragraph" w:customStyle="1" w:styleId="EditorsNote">
    <w:name w:val="Editor's Note"/>
    <w:basedOn w:val="NO"/>
    <w:rPr>
      <w:color w:val="FF0000"/>
    </w:rPr>
  </w:style>
  <w:style w:type="paragraph" w:customStyle="1" w:styleId="TH">
    <w:name w:val="TH"/>
    <w:basedOn w:val="FL"/>
    <w:next w:val="FL"/>
  </w:style>
  <w:style w:type="paragraph" w:customStyle="1" w:styleId="FL">
    <w:name w:val="FL"/>
    <w:basedOn w:val="Standard"/>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eastAsia="en-US"/>
    </w:rPr>
  </w:style>
  <w:style w:type="paragraph" w:customStyle="1" w:styleId="ZB">
    <w:name w:val="ZB"/>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eastAsia="en-US"/>
    </w:rPr>
  </w:style>
  <w:style w:type="paragraph" w:customStyle="1" w:styleId="ZT">
    <w:name w:val="ZT"/>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eastAsia="en-US"/>
    </w:rPr>
  </w:style>
  <w:style w:type="paragraph" w:customStyle="1" w:styleId="ZU">
    <w:name w:val="ZU"/>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overflowPunct w:val="0"/>
      <w:autoSpaceDE w:val="0"/>
      <w:autoSpaceDN w:val="0"/>
      <w:adjustRightInd w:val="0"/>
      <w:textAlignment w:val="baseline"/>
    </w:pPr>
    <w:rPr>
      <w:rFonts w:ascii="Arial" w:hAnsi="Arial"/>
      <w:noProof/>
      <w:lang w:val="en-GB" w:eastAsia="en-US"/>
    </w:rPr>
  </w:style>
  <w:style w:type="paragraph" w:customStyle="1" w:styleId="TF">
    <w:name w:val="TF"/>
    <w:basedOn w:val="FL"/>
    <w:pPr>
      <w:keepNext w:val="0"/>
      <w:spacing w:before="0" w:after="240"/>
    </w:pPr>
  </w:style>
  <w:style w:type="paragraph" w:customStyle="1" w:styleId="ZG">
    <w:name w:val="ZG"/>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eastAsia="en-US"/>
    </w:rPr>
  </w:style>
  <w:style w:type="paragraph" w:styleId="Aufzhlungszeichen3">
    <w:name w:val="List Bullet 3"/>
    <w:basedOn w:val="Aufzhlungszeichen2"/>
    <w:pPr>
      <w:ind w:left="1135"/>
    </w:pPr>
  </w:style>
  <w:style w:type="paragraph" w:styleId="Liste2">
    <w:name w:val="List 2"/>
    <w:basedOn w:val="Liste"/>
    <w:pPr>
      <w:ind w:left="851"/>
    </w:pPr>
  </w:style>
  <w:style w:type="paragraph" w:styleId="Liste3">
    <w:name w:val="List 3"/>
    <w:basedOn w:val="Liste2"/>
    <w:pPr>
      <w:ind w:left="1135"/>
    </w:pPr>
  </w:style>
  <w:style w:type="paragraph" w:styleId="Liste4">
    <w:name w:val="List 4"/>
    <w:basedOn w:val="Liste3"/>
    <w:pPr>
      <w:ind w:left="1418"/>
    </w:pPr>
  </w:style>
  <w:style w:type="paragraph" w:styleId="Liste5">
    <w:name w:val="List 5"/>
    <w:basedOn w:val="Liste4"/>
    <w:pPr>
      <w:ind w:left="1702"/>
    </w:pPr>
  </w:style>
  <w:style w:type="paragraph" w:styleId="Aufzhlungszeichen4">
    <w:name w:val="List Bullet 4"/>
    <w:basedOn w:val="Aufzhlungszeichen3"/>
    <w:pPr>
      <w:ind w:left="1418"/>
    </w:pPr>
  </w:style>
  <w:style w:type="paragraph" w:styleId="Aufzhlungszeichen5">
    <w:name w:val="List Bullet 5"/>
    <w:basedOn w:val="Aufzhlungszeichen4"/>
    <w:pPr>
      <w:ind w:left="1702"/>
    </w:pPr>
  </w:style>
  <w:style w:type="paragraph" w:customStyle="1" w:styleId="B20">
    <w:name w:val="B2"/>
    <w:basedOn w:val="Liste2"/>
    <w:pPr>
      <w:ind w:left="1191" w:hanging="454"/>
    </w:pPr>
  </w:style>
  <w:style w:type="paragraph" w:customStyle="1" w:styleId="B30">
    <w:name w:val="B3"/>
    <w:basedOn w:val="Liste3"/>
    <w:pPr>
      <w:ind w:left="1645" w:hanging="454"/>
    </w:pPr>
  </w:style>
  <w:style w:type="paragraph" w:customStyle="1" w:styleId="B4">
    <w:name w:val="B4"/>
    <w:basedOn w:val="Liste4"/>
    <w:pPr>
      <w:ind w:left="2098" w:hanging="454"/>
    </w:pPr>
  </w:style>
  <w:style w:type="paragraph" w:customStyle="1" w:styleId="B5">
    <w:name w:val="B5"/>
    <w:basedOn w:val="Liste5"/>
    <w:pPr>
      <w:ind w:left="2552" w:hanging="45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styleId="Indexberschrift">
    <w:name w:val="index heading"/>
    <w:basedOn w:val="Standard"/>
    <w:next w:val="Standard"/>
    <w:semiHidden/>
    <w:pPr>
      <w:pBdr>
        <w:top w:val="single" w:sz="12" w:space="0" w:color="auto"/>
      </w:pBdr>
      <w:spacing w:before="360" w:after="240"/>
    </w:pPr>
    <w:rPr>
      <w:b/>
      <w:i/>
      <w:sz w:val="26"/>
    </w:rPr>
  </w:style>
  <w:style w:type="character" w:styleId="Hyperlink">
    <w:name w:val="Hyperlink"/>
    <w:rPr>
      <w:color w:val="0000FF"/>
      <w:u w:val="single"/>
    </w:rPr>
  </w:style>
  <w:style w:type="character" w:styleId="BesuchterHyperlink">
    <w:name w:val="FollowedHyperlink"/>
    <w:rPr>
      <w:color w:val="800080"/>
      <w:u w:val="single"/>
    </w:rPr>
  </w:style>
  <w:style w:type="paragraph" w:customStyle="1" w:styleId="B3">
    <w:name w:val="B3+"/>
    <w:basedOn w:val="B30"/>
    <w:pPr>
      <w:numPr>
        <w:numId w:val="4"/>
      </w:numPr>
      <w:tabs>
        <w:tab w:val="left" w:pos="1134"/>
      </w:tabs>
    </w:pPr>
  </w:style>
  <w:style w:type="paragraph" w:customStyle="1" w:styleId="B1">
    <w:name w:val="B1+"/>
    <w:basedOn w:val="B10"/>
    <w:pPr>
      <w:numPr>
        <w:numId w:val="2"/>
      </w:numPr>
    </w:pPr>
  </w:style>
  <w:style w:type="paragraph" w:customStyle="1" w:styleId="B2">
    <w:name w:val="B2+"/>
    <w:basedOn w:val="B20"/>
    <w:pPr>
      <w:numPr>
        <w:numId w:val="3"/>
      </w:numPr>
    </w:pPr>
  </w:style>
  <w:style w:type="paragraph" w:customStyle="1" w:styleId="BL">
    <w:name w:val="BL"/>
    <w:basedOn w:val="Standard"/>
    <w:pPr>
      <w:numPr>
        <w:numId w:val="6"/>
      </w:numPr>
      <w:tabs>
        <w:tab w:val="left" w:pos="851"/>
      </w:tabs>
    </w:pPr>
  </w:style>
  <w:style w:type="paragraph" w:customStyle="1" w:styleId="BN">
    <w:name w:val="BN"/>
    <w:basedOn w:val="Standard"/>
    <w:pPr>
      <w:numPr>
        <w:numId w:val="5"/>
      </w:numPr>
    </w:pPr>
  </w:style>
  <w:style w:type="paragraph" w:styleId="Textkrper">
    <w:name w:val="Body Text"/>
    <w:basedOn w:val="Standard"/>
    <w:pPr>
      <w:keepNext/>
      <w:spacing w:after="140"/>
    </w:pPr>
  </w:style>
  <w:style w:type="paragraph" w:styleId="Blocktext">
    <w:name w:val="Block Text"/>
    <w:basedOn w:val="Standard"/>
    <w:pPr>
      <w:spacing w:after="120"/>
      <w:ind w:left="1440" w:right="1440"/>
    </w:pPr>
  </w:style>
  <w:style w:type="paragraph" w:styleId="Textkrper2">
    <w:name w:val="Body Text 2"/>
    <w:basedOn w:val="Standard"/>
    <w:pPr>
      <w:spacing w:after="120" w:line="480" w:lineRule="auto"/>
    </w:pPr>
  </w:style>
  <w:style w:type="paragraph" w:styleId="Textkrper3">
    <w:name w:val="Body Text 3"/>
    <w:basedOn w:val="Standard"/>
    <w:pPr>
      <w:spacing w:after="120"/>
    </w:pPr>
    <w:rPr>
      <w:sz w:val="16"/>
      <w:szCs w:val="16"/>
    </w:rPr>
  </w:style>
  <w:style w:type="paragraph" w:styleId="Textkrper-Erstzeileneinzug">
    <w:name w:val="Body Text First Indent"/>
    <w:basedOn w:val="Textkrper"/>
    <w:pPr>
      <w:keepNext w:val="0"/>
      <w:spacing w:after="120"/>
      <w:ind w:firstLine="210"/>
    </w:pPr>
  </w:style>
  <w:style w:type="paragraph" w:styleId="Textkrper-Zeileneinzug">
    <w:name w:val="Body Text Indent"/>
    <w:basedOn w:val="Standard"/>
    <w:pPr>
      <w:spacing w:after="120"/>
      <w:ind w:left="283"/>
    </w:pPr>
  </w:style>
  <w:style w:type="paragraph" w:styleId="Textkrper-Erstzeileneinzug2">
    <w:name w:val="Body Text First Indent 2"/>
    <w:basedOn w:val="Textkrper-Zeileneinzug"/>
    <w:pPr>
      <w:ind w:firstLine="210"/>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Beschriftung">
    <w:name w:val="caption"/>
    <w:basedOn w:val="Standard"/>
    <w:next w:val="Standard"/>
    <w:qFormat/>
    <w:pPr>
      <w:spacing w:before="120" w:after="120"/>
    </w:pPr>
    <w:rPr>
      <w:b/>
      <w:bCs/>
    </w:rPr>
  </w:style>
  <w:style w:type="paragraph" w:styleId="Gruformel">
    <w:name w:val="Closing"/>
    <w:basedOn w:val="Standard"/>
    <w:pPr>
      <w:ind w:left="4252"/>
    </w:pPr>
  </w:style>
  <w:style w:type="character" w:styleId="Kommentarzeichen">
    <w:name w:val="annotation reference"/>
    <w:semiHidden/>
    <w:rPr>
      <w:sz w:val="16"/>
      <w:szCs w:val="16"/>
    </w:rPr>
  </w:style>
  <w:style w:type="paragraph" w:styleId="Kommentartext">
    <w:name w:val="annotation text"/>
    <w:basedOn w:val="Standard"/>
    <w:semiHidden/>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character" w:styleId="Hervorhebung">
    <w:name w:val="Emphasis"/>
    <w:qFormat/>
    <w:rPr>
      <w:i/>
      <w:iCs/>
    </w:rPr>
  </w:style>
  <w:style w:type="character" w:styleId="Endnotenzeichen">
    <w:name w:val="endnote reference"/>
    <w:semiHidden/>
    <w:rPr>
      <w:vertAlign w:val="superscript"/>
    </w:rPr>
  </w:style>
  <w:style w:type="paragraph" w:styleId="Endnotentext">
    <w:name w:val="endnote text"/>
    <w:basedOn w:val="Standard"/>
    <w:semiHidden/>
  </w:style>
  <w:style w:type="paragraph" w:styleId="Umschlagadresse">
    <w:name w:val="envelope address"/>
    <w:basedOn w:val="Standard"/>
    <w:pPr>
      <w:framePr w:w="7920" w:h="1980" w:hRule="exact" w:hSpace="180" w:wrap="auto" w:hAnchor="page" w:xAlign="center" w:yAlign="bottom"/>
      <w:ind w:left="2880"/>
    </w:pPr>
    <w:rPr>
      <w:rFonts w:ascii="Arial" w:hAnsi="Arial" w:cs="Arial"/>
      <w:sz w:val="24"/>
      <w:szCs w:val="24"/>
    </w:rPr>
  </w:style>
  <w:style w:type="paragraph" w:styleId="Umschlagabsenderadresse">
    <w:name w:val="envelope return"/>
    <w:basedOn w:val="Standard"/>
    <w:rPr>
      <w:rFonts w:ascii="Arial" w:hAnsi="Arial" w:cs="Arial"/>
    </w:rPr>
  </w:style>
  <w:style w:type="character" w:styleId="HTMLAkronym">
    <w:name w:val="HTML Acronym"/>
    <w:basedOn w:val="Absatz-Standardschriftart"/>
  </w:style>
  <w:style w:type="paragraph" w:styleId="HTMLAdresse">
    <w:name w:val="HTML Address"/>
    <w:basedOn w:val="Standard"/>
    <w:rPr>
      <w:i/>
      <w:iCs/>
    </w:rPr>
  </w:style>
  <w:style w:type="character" w:styleId="HTMLZitat">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Tastatur">
    <w:name w:val="HTML Keyboard"/>
    <w:rPr>
      <w:rFonts w:ascii="Courier New" w:hAnsi="Courier New"/>
      <w:sz w:val="20"/>
      <w:szCs w:val="20"/>
    </w:rPr>
  </w:style>
  <w:style w:type="paragraph" w:styleId="HTMLVorformatiert">
    <w:name w:val="HTML Preformatted"/>
    <w:basedOn w:val="Standard"/>
    <w:rPr>
      <w:rFonts w:ascii="Courier New" w:hAnsi="Courier New" w:cs="Courier New"/>
    </w:rPr>
  </w:style>
  <w:style w:type="character" w:styleId="HTMLBeispiel">
    <w:name w:val="HTML Sample"/>
    <w:rPr>
      <w:rFonts w:ascii="Courier New" w:hAnsi="Courier New"/>
    </w:rPr>
  </w:style>
  <w:style w:type="character" w:styleId="HTMLSchreibmaschine">
    <w:name w:val="HTML Typewriter"/>
    <w:rPr>
      <w:rFonts w:ascii="Courier New" w:hAnsi="Courier New"/>
      <w:sz w:val="20"/>
      <w:szCs w:val="20"/>
    </w:rPr>
  </w:style>
  <w:style w:type="character" w:styleId="HTMLVariable">
    <w:name w:val="HTML Variable"/>
    <w:rPr>
      <w:i/>
      <w:iCs/>
    </w:r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character" w:styleId="Zeilennummer">
    <w:name w:val="line number"/>
    <w:basedOn w:val="Absatz-Standardschriftart"/>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3">
    <w:name w:val="List Number 3"/>
    <w:basedOn w:val="Standard"/>
    <w:pPr>
      <w:numPr>
        <w:numId w:val="7"/>
      </w:numPr>
    </w:pPr>
  </w:style>
  <w:style w:type="paragraph" w:styleId="Listennummer4">
    <w:name w:val="List Number 4"/>
    <w:basedOn w:val="Standard"/>
    <w:pPr>
      <w:numPr>
        <w:numId w:val="8"/>
      </w:numPr>
    </w:pPr>
  </w:style>
  <w:style w:type="paragraph" w:styleId="Listennummer5">
    <w:name w:val="List Number 5"/>
    <w:basedOn w:val="Standard"/>
    <w:pPr>
      <w:numPr>
        <w:numId w:val="9"/>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eastAsia="en-US"/>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StandardWeb">
    <w:name w:val="Normal (Web)"/>
    <w:basedOn w:val="Standard"/>
    <w:rPr>
      <w:sz w:val="24"/>
      <w:szCs w:val="24"/>
    </w:rPr>
  </w:style>
  <w:style w:type="paragraph" w:styleId="Standardeinzug">
    <w:name w:val="Normal Indent"/>
    <w:basedOn w:val="Standard"/>
    <w:pPr>
      <w:ind w:left="720"/>
    </w:pPr>
  </w:style>
  <w:style w:type="paragraph" w:styleId="Fu-Endnotenberschrift">
    <w:name w:val="Note Heading"/>
    <w:basedOn w:val="Standard"/>
    <w:next w:val="Standard"/>
  </w:style>
  <w:style w:type="character" w:styleId="Seitenzahl">
    <w:name w:val="page number"/>
    <w:basedOn w:val="Absatz-Standardschriftart"/>
  </w:style>
  <w:style w:type="paragraph" w:styleId="NurText">
    <w:name w:val="Plain Text"/>
    <w:basedOn w:val="Standard"/>
    <w:rPr>
      <w:rFonts w:ascii="Courier New" w:hAnsi="Courier New" w:cs="Courier New"/>
    </w:rPr>
  </w:style>
  <w:style w:type="paragraph" w:styleId="Anrede">
    <w:name w:val="Salutation"/>
    <w:basedOn w:val="Standard"/>
    <w:next w:val="Standard"/>
  </w:style>
  <w:style w:type="paragraph" w:styleId="Unterschrift">
    <w:name w:val="Signature"/>
    <w:basedOn w:val="Standard"/>
    <w:pPr>
      <w:ind w:left="4252"/>
    </w:pPr>
  </w:style>
  <w:style w:type="character" w:styleId="Fett">
    <w:name w:val="Strong"/>
    <w:qFormat/>
    <w:rPr>
      <w:b/>
      <w:bCs/>
    </w:rPr>
  </w:style>
  <w:style w:type="paragraph" w:styleId="Untertitel">
    <w:name w:val="Subtitle"/>
    <w:basedOn w:val="Standard"/>
    <w:qFormat/>
    <w:pPr>
      <w:spacing w:after="60"/>
      <w:jc w:val="center"/>
      <w:outlineLvl w:val="1"/>
    </w:pPr>
    <w:rPr>
      <w:rFonts w:ascii="Arial" w:hAnsi="Arial" w:cs="Arial"/>
      <w:sz w:val="24"/>
      <w:szCs w:val="24"/>
    </w:rPr>
  </w:style>
  <w:style w:type="paragraph" w:styleId="Rechtsgrundlagenverzeichnis">
    <w:name w:val="table of authorities"/>
    <w:basedOn w:val="Standard"/>
    <w:next w:val="Standard"/>
    <w:semiHidden/>
    <w:pPr>
      <w:ind w:left="200" w:hanging="200"/>
    </w:pPr>
  </w:style>
  <w:style w:type="paragraph" w:styleId="Abbildungsverzeichnis">
    <w:name w:val="table of figures"/>
    <w:basedOn w:val="Standard"/>
    <w:next w:val="Standard"/>
    <w:semiHidden/>
    <w:pPr>
      <w:ind w:left="400" w:hanging="40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RGV-berschrift">
    <w:name w:val="toa heading"/>
    <w:basedOn w:val="Standard"/>
    <w:next w:val="Standard"/>
    <w:semiHidden/>
    <w:pPr>
      <w:spacing w:before="120"/>
    </w:pPr>
    <w:rPr>
      <w:rFonts w:ascii="Arial" w:hAnsi="Arial" w:cs="Arial"/>
      <w:b/>
      <w:bCs/>
      <w:sz w:val="24"/>
      <w:szCs w:val="24"/>
    </w:rPr>
  </w:style>
  <w:style w:type="paragraph" w:customStyle="1" w:styleId="TAJ">
    <w:name w:val="TAJ"/>
    <w:basedOn w:val="Standard"/>
    <w:pPr>
      <w:keepNext/>
      <w:keepLines/>
      <w:spacing w:after="0"/>
      <w:jc w:val="both"/>
    </w:pPr>
    <w:rPr>
      <w:rFonts w:ascii="Arial" w:hAnsi="Arial"/>
      <w:sz w:val="18"/>
    </w:rPr>
  </w:style>
  <w:style w:type="paragraph" w:styleId="Sprechblasentext">
    <w:name w:val="Balloon Text"/>
    <w:basedOn w:val="Standard"/>
    <w:semiHidden/>
    <w:rPr>
      <w:rFonts w:ascii="Tahoma" w:hAnsi="Tahoma" w:cs="Tahoma"/>
      <w:sz w:val="16"/>
      <w:szCs w:val="16"/>
    </w:rPr>
  </w:style>
  <w:style w:type="paragraph" w:styleId="Kommentarthema">
    <w:name w:val="annotation subject"/>
    <w:basedOn w:val="Kommentartext"/>
    <w:next w:val="Kommentartext"/>
    <w:semiHidden/>
    <w:rPr>
      <w:b/>
      <w:bCs/>
    </w:rPr>
  </w:style>
  <w:style w:type="paragraph" w:customStyle="1" w:styleId="tdoc-header">
    <w:name w:val="tdoc-header"/>
    <w:rPr>
      <w:rFonts w:ascii="Arial" w:hAnsi="Arial"/>
      <w:noProof/>
      <w:sz w:val="24"/>
      <w:lang w:val="en-GB" w:eastAsia="en-US"/>
    </w:rPr>
  </w:style>
  <w:style w:type="paragraph" w:customStyle="1" w:styleId="CRCoverPage">
    <w:name w:val="CR Cover Page"/>
    <w:next w:val="Standard"/>
    <w:pPr>
      <w:spacing w:after="120"/>
    </w:pPr>
    <w:rPr>
      <w:rFonts w:ascii="Arial" w:hAnsi="Arial"/>
      <w:lang w:val="en-GB" w:eastAsia="en-US"/>
    </w:rPr>
  </w:style>
  <w:style w:type="character" w:customStyle="1" w:styleId="CharChar2">
    <w:name w:val="Char Char2"/>
    <w:rPr>
      <w:rFonts w:ascii="Arial" w:hAnsi="Arial"/>
      <w:sz w:val="32"/>
      <w:lang w:val="en-GB" w:eastAsia="en-US" w:bidi="ar-SA"/>
    </w:rPr>
  </w:style>
  <w:style w:type="character" w:customStyle="1" w:styleId="CharChar1">
    <w:name w:val="Char Char1"/>
    <w:rPr>
      <w:rFonts w:ascii="Arial" w:hAnsi="Arial"/>
      <w:sz w:val="28"/>
      <w:lang w:val="en-GB" w:eastAsia="en-US" w:bidi="ar-SA"/>
    </w:rPr>
  </w:style>
  <w:style w:type="character" w:customStyle="1" w:styleId="CharChar">
    <w:name w:val="Char Char"/>
    <w:rPr>
      <w:rFonts w:ascii="Arial" w:hAnsi="Arial"/>
      <w:sz w:val="24"/>
      <w:lang w:val="en-GB" w:eastAsia="en-US" w:bidi="ar-SA"/>
    </w:rPr>
  </w:style>
  <w:style w:type="character" w:customStyle="1" w:styleId="CharChar4">
    <w:name w:val="Char Char4"/>
    <w:rPr>
      <w:rFonts w:ascii="Arial" w:hAnsi="Arial"/>
      <w:sz w:val="32"/>
      <w:lang w:val="en-GB" w:eastAsia="en-US" w:bidi="ar-SA"/>
    </w:rPr>
  </w:style>
  <w:style w:type="character" w:customStyle="1" w:styleId="CharChar3">
    <w:name w:val="Char Char3"/>
    <w:rPr>
      <w:rFonts w:ascii="Arial" w:hAnsi="Arial"/>
      <w:sz w:val="28"/>
      <w:lang w:val="en-GB" w:eastAsia="en-US" w:bidi="ar-SA"/>
    </w:rPr>
  </w:style>
  <w:style w:type="character" w:customStyle="1" w:styleId="ZchnZchn3">
    <w:name w:val="Zchn Zchn3"/>
    <w:rPr>
      <w:rFonts w:ascii="Arial" w:hAnsi="Arial"/>
      <w:sz w:val="36"/>
      <w:lang w:val="en-GB" w:eastAsia="en-US" w:bidi="ar-SA"/>
    </w:rPr>
  </w:style>
  <w:style w:type="character" w:customStyle="1" w:styleId="ZchnZchn2">
    <w:name w:val="Zchn Zchn2"/>
    <w:rPr>
      <w:rFonts w:ascii="Arial" w:hAnsi="Arial"/>
      <w:sz w:val="32"/>
      <w:lang w:val="en-GB" w:eastAsia="en-US" w:bidi="ar-SA"/>
    </w:rPr>
  </w:style>
  <w:style w:type="character" w:customStyle="1" w:styleId="ZchnZchn1">
    <w:name w:val="Zchn Zchn1"/>
    <w:rPr>
      <w:rFonts w:ascii="Arial" w:hAnsi="Arial"/>
      <w:sz w:val="28"/>
      <w:lang w:val="en-GB" w:eastAsia="en-US" w:bidi="ar-SA"/>
    </w:rPr>
  </w:style>
  <w:style w:type="character" w:customStyle="1" w:styleId="CharChar7">
    <w:name w:val="Char Char7"/>
    <w:rPr>
      <w:rFonts w:ascii="Arial" w:hAnsi="Arial"/>
      <w:sz w:val="28"/>
      <w:lang w:val="en-GB" w:eastAsia="en-US" w:bidi="ar-SA"/>
    </w:rPr>
  </w:style>
  <w:style w:type="character" w:customStyle="1" w:styleId="ZchnZchn">
    <w:name w:val="Zchn Zchn"/>
    <w:rPr>
      <w:rFonts w:ascii="Arial" w:hAnsi="Arial"/>
      <w:sz w:val="24"/>
      <w:lang w:val="en-GB" w:eastAsia="en-US" w:bidi="ar-SA"/>
    </w:rPr>
  </w:style>
  <w:style w:type="paragraph" w:customStyle="1" w:styleId="Bullet-Round-Tip">
    <w:name w:val="Bullet - Round - Tip"/>
    <w:basedOn w:val="Standard"/>
    <w:pPr>
      <w:numPr>
        <w:numId w:val="45"/>
      </w:numPr>
      <w:tabs>
        <w:tab w:val="left" w:pos="1418"/>
      </w:tabs>
      <w:overflowPunct/>
      <w:autoSpaceDE/>
      <w:autoSpaceDN/>
      <w:snapToGrid w:val="0"/>
      <w:spacing w:after="0"/>
      <w:textAlignment w:val="auto"/>
    </w:pPr>
    <w:rPr>
      <w:rFonts w:ascii="Arial" w:eastAsia="Arial Unicode MS" w:hAnsi="Arial"/>
      <w:i/>
      <w:snapToGrid w:val="0"/>
      <w:color w:val="0000FF"/>
    </w:rPr>
  </w:style>
  <w:style w:type="paragraph" w:customStyle="1" w:styleId="Bullet1">
    <w:name w:val="Bullet 1"/>
    <w:basedOn w:val="Standard"/>
    <w:pPr>
      <w:numPr>
        <w:numId w:val="44"/>
      </w:numPr>
      <w:tabs>
        <w:tab w:val="left" w:pos="567"/>
      </w:tabs>
      <w:overflowPunct/>
      <w:autoSpaceDE/>
      <w:autoSpaceDN/>
      <w:snapToGrid w:val="0"/>
      <w:spacing w:after="120"/>
      <w:textAlignment w:val="auto"/>
    </w:pPr>
    <w:rPr>
      <w:rFonts w:ascii="Arial" w:eastAsia="Arial Unicode MS" w:hAnsi="Arial"/>
      <w:snapToGrid w:val="0"/>
    </w:rPr>
  </w:style>
  <w:style w:type="character" w:customStyle="1" w:styleId="TALChar">
    <w:name w:val="TAL Char"/>
    <w:basedOn w:val="Absatz-Standardschriftart"/>
    <w:link w:val="TAL"/>
    <w:rsid w:val="009F2484"/>
    <w:rPr>
      <w:rFonts w:ascii="Arial" w:hAnsi="Arial"/>
      <w:sz w:val="18"/>
      <w:lang w:val="en-GB" w:eastAsia="en-US"/>
    </w:rPr>
  </w:style>
  <w:style w:type="character" w:customStyle="1" w:styleId="NOChar">
    <w:name w:val="NO Char"/>
    <w:basedOn w:val="Absatz-Standardschriftart"/>
    <w:link w:val="NO"/>
    <w:rsid w:val="004454DA"/>
    <w:rPr>
      <w:lang w:val="en-GB" w:eastAsia="en-US"/>
    </w:rPr>
  </w:style>
  <w:style w:type="paragraph" w:styleId="berarbeitung">
    <w:name w:val="Revision"/>
    <w:hidden/>
    <w:uiPriority w:val="99"/>
    <w:semiHidden/>
    <w:rsid w:val="004454DA"/>
    <w:rPr>
      <w:lang w:val="en-GB" w:eastAsia="en-US"/>
    </w:rPr>
  </w:style>
</w:styles>
</file>

<file path=word/webSettings.xml><?xml version="1.0" encoding="utf-8"?>
<w:webSettings xmlns:r="http://schemas.openxmlformats.org/officeDocument/2006/relationships" xmlns:w="http://schemas.openxmlformats.org/wordprocessingml/2006/main">
  <w:divs>
    <w:div w:id="621575376">
      <w:bodyDiv w:val="1"/>
      <w:marLeft w:val="0"/>
      <w:marRight w:val="0"/>
      <w:marTop w:val="0"/>
      <w:marBottom w:val="0"/>
      <w:divBdr>
        <w:top w:val="none" w:sz="0" w:space="0" w:color="auto"/>
        <w:left w:val="none" w:sz="0" w:space="0" w:color="auto"/>
        <w:bottom w:val="none" w:sz="0" w:space="0" w:color="auto"/>
        <w:right w:val="none" w:sz="0" w:space="0" w:color="auto"/>
      </w:divBdr>
    </w:div>
    <w:div w:id="679162955">
      <w:bodyDiv w:val="1"/>
      <w:marLeft w:val="0"/>
      <w:marRight w:val="0"/>
      <w:marTop w:val="0"/>
      <w:marBottom w:val="0"/>
      <w:divBdr>
        <w:top w:val="none" w:sz="0" w:space="0" w:color="auto"/>
        <w:left w:val="none" w:sz="0" w:space="0" w:color="auto"/>
        <w:bottom w:val="none" w:sz="0" w:space="0" w:color="auto"/>
        <w:right w:val="none" w:sz="0" w:space="0" w:color="auto"/>
      </w:divBdr>
    </w:div>
    <w:div w:id="707461342">
      <w:bodyDiv w:val="1"/>
      <w:marLeft w:val="0"/>
      <w:marRight w:val="0"/>
      <w:marTop w:val="0"/>
      <w:marBottom w:val="0"/>
      <w:divBdr>
        <w:top w:val="none" w:sz="0" w:space="0" w:color="auto"/>
        <w:left w:val="none" w:sz="0" w:space="0" w:color="auto"/>
        <w:bottom w:val="none" w:sz="0" w:space="0" w:color="auto"/>
        <w:right w:val="none" w:sz="0" w:space="0" w:color="auto"/>
      </w:divBdr>
    </w:div>
    <w:div w:id="762608005">
      <w:bodyDiv w:val="1"/>
      <w:marLeft w:val="0"/>
      <w:marRight w:val="0"/>
      <w:marTop w:val="0"/>
      <w:marBottom w:val="0"/>
      <w:divBdr>
        <w:top w:val="none" w:sz="0" w:space="0" w:color="auto"/>
        <w:left w:val="none" w:sz="0" w:space="0" w:color="auto"/>
        <w:bottom w:val="none" w:sz="0" w:space="0" w:color="auto"/>
        <w:right w:val="none" w:sz="0" w:space="0" w:color="auto"/>
      </w:divBdr>
    </w:div>
    <w:div w:id="96902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docbox.etsi.org/scp/scp/spec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3gpp.org/3G_Specs/CRs.ht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80.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4E5129-20AB-4EC0-9813-CE87FF97B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ETSIW_80.DOT</Template>
  <TotalTime>4</TotalTime>
  <Pages>2</Pages>
  <Words>496</Words>
  <Characters>2728</Characters>
  <Application>Microsoft Office Word</Application>
  <DocSecurity>0</DocSecurity>
  <Lines>22</Lines>
  <Paragraphs>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ETSI TS 102 222 V7.1.0</vt:lpstr>
      <vt:lpstr>ETSI TS 102 224 V7.0.0</vt:lpstr>
    </vt:vector>
  </TitlesOfParts>
  <Company>ETSI Secretariat</Company>
  <LinksUpToDate>false</LinksUpToDate>
  <CharactersWithSpaces>3218</CharactersWithSpaces>
  <SharedDoc>false</SharedDoc>
  <HLinks>
    <vt:vector size="12" baseType="variant">
      <vt:variant>
        <vt:i4>786487</vt:i4>
      </vt:variant>
      <vt:variant>
        <vt:i4>0</vt:i4>
      </vt:variant>
      <vt:variant>
        <vt:i4>0</vt:i4>
      </vt:variant>
      <vt:variant>
        <vt:i4>5</vt:i4>
      </vt:variant>
      <vt:variant>
        <vt:lpwstr>http://www.3gpp.org/3G_Specs/CRs.htm</vt:lpwstr>
      </vt:variant>
      <vt:variant>
        <vt:lpwstr/>
      </vt:variant>
      <vt:variant>
        <vt:i4>1900554</vt:i4>
      </vt:variant>
      <vt:variant>
        <vt:i4>8</vt:i4>
      </vt:variant>
      <vt:variant>
        <vt:i4>0</vt:i4>
      </vt:variant>
      <vt:variant>
        <vt:i4>5</vt:i4>
      </vt:variant>
      <vt:variant>
        <vt:lpwstr>http://docbox.etsi.org/scp/scp/specs/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TS 102 705 V11.0.0</dc:title>
  <dc:subject>Smart cards</dc:subject>
  <dc:creator>OT</dc:creator>
  <cp:keywords>smart card, security</cp:keywords>
  <cp:lastModifiedBy>adminfsmf</cp:lastModifiedBy>
  <cp:revision>12</cp:revision>
  <cp:lastPrinted>2014-02-13T13:21:00Z</cp:lastPrinted>
  <dcterms:created xsi:type="dcterms:W3CDTF">2014-07-09T08:01:00Z</dcterms:created>
  <dcterms:modified xsi:type="dcterms:W3CDTF">2014-07-28T12:32:00Z</dcterms:modified>
</cp:coreProperties>
</file>