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ayout w:type="fixed"/>
        <w:tblLook w:val="0000"/>
      </w:tblPr>
      <w:tblGrid>
        <w:gridCol w:w="851"/>
        <w:gridCol w:w="992"/>
        <w:gridCol w:w="425"/>
        <w:gridCol w:w="284"/>
        <w:gridCol w:w="283"/>
        <w:gridCol w:w="567"/>
        <w:gridCol w:w="363"/>
        <w:gridCol w:w="283"/>
        <w:gridCol w:w="630"/>
        <w:gridCol w:w="709"/>
        <w:gridCol w:w="142"/>
        <w:gridCol w:w="141"/>
        <w:gridCol w:w="284"/>
        <w:gridCol w:w="142"/>
        <w:gridCol w:w="425"/>
        <w:gridCol w:w="992"/>
        <w:gridCol w:w="284"/>
        <w:gridCol w:w="66"/>
        <w:gridCol w:w="217"/>
        <w:gridCol w:w="775"/>
        <w:gridCol w:w="501"/>
        <w:gridCol w:w="284"/>
        <w:gridCol w:w="66"/>
      </w:tblGrid>
      <w:tr w:rsidR="008D4208" w:rsidTr="0064770F">
        <w:trPr>
          <w:gridAfter w:val="1"/>
          <w:wAfter w:w="66" w:type="dxa"/>
        </w:trPr>
        <w:tc>
          <w:tcPr>
            <w:tcW w:w="6096" w:type="dxa"/>
            <w:gridSpan w:val="14"/>
          </w:tcPr>
          <w:p w:rsidR="008D4208" w:rsidRDefault="008D4208" w:rsidP="0064770F">
            <w:pPr>
              <w:pStyle w:val="tdoc-header"/>
              <w:rPr>
                <w:b/>
                <w:bCs/>
              </w:rPr>
            </w:pPr>
            <w:r>
              <w:rPr>
                <w:b/>
                <w:bCs/>
                <w:noProof w:val="0"/>
              </w:rPr>
              <w:t xml:space="preserve">ETSI TC SCP Meeting </w:t>
            </w:r>
            <w:r>
              <w:rPr>
                <w:b/>
                <w:bCs/>
              </w:rPr>
              <w:t>#65</w:t>
            </w:r>
          </w:p>
          <w:p w:rsidR="008D4208" w:rsidRPr="00555C3E" w:rsidRDefault="008D4208" w:rsidP="008D4208">
            <w:pPr>
              <w:pStyle w:val="tdoc-header"/>
              <w:rPr>
                <w:b/>
                <w:bCs/>
                <w:sz w:val="20"/>
                <w:lang w:val="en-US"/>
              </w:rPr>
            </w:pPr>
            <w:r>
              <w:rPr>
                <w:b/>
                <w:lang w:val="en-US"/>
              </w:rPr>
              <w:t>Venice</w:t>
            </w:r>
            <w:r w:rsidRPr="001D5ED5">
              <w:rPr>
                <w:b/>
                <w:lang w:val="en-US"/>
              </w:rPr>
              <w:t xml:space="preserve">, </w:t>
            </w:r>
            <w:r>
              <w:rPr>
                <w:b/>
                <w:lang w:val="en-US"/>
              </w:rPr>
              <w:t>Italy, 28</w:t>
            </w:r>
            <w:r w:rsidRPr="0070702A">
              <w:rPr>
                <w:b/>
                <w:lang w:val="en-US"/>
              </w:rPr>
              <w:t>-</w:t>
            </w:r>
            <w:r>
              <w:rPr>
                <w:b/>
                <w:lang w:val="en-US"/>
              </w:rPr>
              <w:t>29</w:t>
            </w:r>
            <w:r w:rsidRPr="0070702A">
              <w:rPr>
                <w:b/>
                <w:lang w:val="en-US"/>
              </w:rPr>
              <w:t xml:space="preserve"> </w:t>
            </w:r>
            <w:r>
              <w:rPr>
                <w:b/>
                <w:lang w:val="en-US"/>
              </w:rPr>
              <w:t xml:space="preserve">August </w:t>
            </w:r>
            <w:r w:rsidRPr="0070702A">
              <w:rPr>
                <w:b/>
                <w:lang w:val="en-US"/>
              </w:rPr>
              <w:t>20</w:t>
            </w:r>
            <w:r>
              <w:rPr>
                <w:b/>
                <w:lang w:val="en-US"/>
              </w:rPr>
              <w:t>14</w:t>
            </w:r>
          </w:p>
        </w:tc>
        <w:tc>
          <w:tcPr>
            <w:tcW w:w="3544" w:type="dxa"/>
            <w:gridSpan w:val="8"/>
          </w:tcPr>
          <w:p w:rsidR="008D4208" w:rsidRDefault="008D4208" w:rsidP="008D4208">
            <w:pPr>
              <w:pStyle w:val="tdoc-header"/>
              <w:jc w:val="right"/>
              <w:rPr>
                <w:b/>
                <w:bCs/>
                <w:i/>
                <w:iCs/>
                <w:sz w:val="28"/>
                <w:szCs w:val="28"/>
              </w:rPr>
            </w:pPr>
            <w:r>
              <w:rPr>
                <w:b/>
                <w:i/>
                <w:sz w:val="28"/>
              </w:rPr>
              <w:t>SCP(14</w:t>
            </w:r>
            <w:r w:rsidRPr="001C7E58">
              <w:rPr>
                <w:b/>
                <w:i/>
                <w:sz w:val="28"/>
              </w:rPr>
              <w:t>)0</w:t>
            </w:r>
            <w:r w:rsidR="00A90B17">
              <w:rPr>
                <w:b/>
                <w:i/>
                <w:sz w:val="28"/>
              </w:rPr>
              <w:t>00227</w:t>
            </w:r>
            <w:r>
              <w:rPr>
                <w:b/>
                <w:i/>
                <w:sz w:val="28"/>
              </w:rPr>
              <w:t>r1</w:t>
            </w:r>
          </w:p>
        </w:tc>
      </w:tr>
      <w:tr w:rsidR="00A14C9B">
        <w:trPr>
          <w:gridAfter w:val="1"/>
          <w:wAfter w:w="66" w:type="dxa"/>
        </w:trPr>
        <w:tc>
          <w:tcPr>
            <w:tcW w:w="6096" w:type="dxa"/>
            <w:gridSpan w:val="14"/>
          </w:tcPr>
          <w:p w:rsidR="00622414" w:rsidRDefault="006D4579" w:rsidP="00622414">
            <w:pPr>
              <w:pStyle w:val="tdoc-header"/>
              <w:rPr>
                <w:b/>
                <w:bCs/>
              </w:rPr>
            </w:pPr>
            <w:r>
              <w:rPr>
                <w:b/>
                <w:bCs/>
                <w:noProof w:val="0"/>
              </w:rPr>
              <w:t xml:space="preserve">ETSI TC SCP TEC Meeting </w:t>
            </w:r>
            <w:r w:rsidR="001D5ED5">
              <w:rPr>
                <w:b/>
                <w:bCs/>
              </w:rPr>
              <w:t>#5</w:t>
            </w:r>
            <w:r w:rsidR="00C1767D">
              <w:rPr>
                <w:b/>
                <w:bCs/>
              </w:rPr>
              <w:t>3</w:t>
            </w:r>
          </w:p>
          <w:p w:rsidR="00A14C9B" w:rsidRPr="00555C3E" w:rsidRDefault="00EA40F8" w:rsidP="00C1767D">
            <w:pPr>
              <w:pStyle w:val="tdoc-header"/>
              <w:rPr>
                <w:b/>
                <w:bCs/>
                <w:sz w:val="20"/>
                <w:lang w:val="en-US"/>
              </w:rPr>
            </w:pPr>
            <w:r>
              <w:rPr>
                <w:b/>
                <w:lang w:val="en-US"/>
              </w:rPr>
              <w:t>Sophia Antipolis</w:t>
            </w:r>
            <w:r w:rsidR="001D5ED5" w:rsidRPr="001D5ED5">
              <w:rPr>
                <w:b/>
                <w:lang w:val="en-US"/>
              </w:rPr>
              <w:t xml:space="preserve">, </w:t>
            </w:r>
            <w:r>
              <w:rPr>
                <w:b/>
                <w:lang w:val="en-US"/>
              </w:rPr>
              <w:t>France</w:t>
            </w:r>
            <w:r w:rsidR="001D5ED5">
              <w:rPr>
                <w:b/>
                <w:lang w:val="en-US"/>
              </w:rPr>
              <w:t xml:space="preserve">, </w:t>
            </w:r>
            <w:r w:rsidR="00C1767D">
              <w:rPr>
                <w:b/>
                <w:lang w:val="en-US"/>
              </w:rPr>
              <w:t>7</w:t>
            </w:r>
            <w:r w:rsidR="00622414" w:rsidRPr="0070702A">
              <w:rPr>
                <w:b/>
                <w:lang w:val="en-US"/>
              </w:rPr>
              <w:t>-</w:t>
            </w:r>
            <w:r w:rsidR="00C1767D">
              <w:rPr>
                <w:b/>
                <w:lang w:val="en-US"/>
              </w:rPr>
              <w:t>11</w:t>
            </w:r>
            <w:r w:rsidR="00622414" w:rsidRPr="0070702A">
              <w:rPr>
                <w:b/>
                <w:lang w:val="en-US"/>
              </w:rPr>
              <w:t xml:space="preserve"> </w:t>
            </w:r>
            <w:r w:rsidR="00C1767D">
              <w:rPr>
                <w:b/>
                <w:lang w:val="en-US"/>
              </w:rPr>
              <w:t>July</w:t>
            </w:r>
            <w:r w:rsidR="00622414">
              <w:rPr>
                <w:b/>
                <w:lang w:val="en-US"/>
              </w:rPr>
              <w:t xml:space="preserve"> </w:t>
            </w:r>
            <w:r w:rsidR="00622414" w:rsidRPr="0070702A">
              <w:rPr>
                <w:b/>
                <w:lang w:val="en-US"/>
              </w:rPr>
              <w:t>20</w:t>
            </w:r>
            <w:r w:rsidR="00622414">
              <w:rPr>
                <w:b/>
                <w:lang w:val="en-US"/>
              </w:rPr>
              <w:t>1</w:t>
            </w:r>
            <w:r>
              <w:rPr>
                <w:b/>
                <w:lang w:val="en-US"/>
              </w:rPr>
              <w:t>4</w:t>
            </w:r>
          </w:p>
        </w:tc>
        <w:tc>
          <w:tcPr>
            <w:tcW w:w="3544" w:type="dxa"/>
            <w:gridSpan w:val="8"/>
          </w:tcPr>
          <w:p w:rsidR="00A14C9B" w:rsidRDefault="002101B2" w:rsidP="00B4117F">
            <w:pPr>
              <w:pStyle w:val="tdoc-header"/>
              <w:jc w:val="right"/>
              <w:rPr>
                <w:b/>
                <w:bCs/>
                <w:i/>
                <w:iCs/>
                <w:sz w:val="28"/>
                <w:szCs w:val="28"/>
              </w:rPr>
            </w:pPr>
            <w:r>
              <w:rPr>
                <w:b/>
                <w:i/>
                <w:sz w:val="28"/>
              </w:rPr>
              <w:t>SCPTEC(1</w:t>
            </w:r>
            <w:r w:rsidR="00C1767D">
              <w:rPr>
                <w:b/>
                <w:i/>
                <w:sz w:val="28"/>
              </w:rPr>
              <w:t>4</w:t>
            </w:r>
            <w:r w:rsidRPr="001C7E58">
              <w:rPr>
                <w:b/>
                <w:i/>
                <w:sz w:val="28"/>
              </w:rPr>
              <w:t>)0</w:t>
            </w:r>
            <w:r>
              <w:rPr>
                <w:b/>
                <w:i/>
                <w:sz w:val="28"/>
              </w:rPr>
              <w:t>0</w:t>
            </w:r>
            <w:r w:rsidR="00622414">
              <w:rPr>
                <w:b/>
                <w:i/>
                <w:sz w:val="28"/>
              </w:rPr>
              <w:t>0</w:t>
            </w:r>
            <w:r w:rsidR="003F71C6">
              <w:rPr>
                <w:b/>
                <w:i/>
                <w:sz w:val="28"/>
              </w:rPr>
              <w:t>118</w:t>
            </w:r>
            <w:r w:rsidR="00502F63">
              <w:rPr>
                <w:b/>
                <w:i/>
                <w:sz w:val="28"/>
              </w:rPr>
              <w:t>r</w:t>
            </w:r>
            <w:bookmarkStart w:id="0" w:name="_GoBack"/>
            <w:bookmarkEnd w:id="0"/>
            <w:r w:rsidR="00B4117F">
              <w:rPr>
                <w:b/>
                <w:i/>
                <w:sz w:val="28"/>
              </w:rPr>
              <w:t>4</w:t>
            </w:r>
          </w:p>
        </w:tc>
      </w:tr>
      <w:tr w:rsidR="00F1635B" w:rsidTr="008D4208">
        <w:tblPrEx>
          <w:tblCellMar>
            <w:left w:w="42" w:type="dxa"/>
            <w:right w:w="42" w:type="dxa"/>
          </w:tblCellMar>
        </w:tblPrEx>
        <w:tc>
          <w:tcPr>
            <w:tcW w:w="9706" w:type="dxa"/>
            <w:gridSpan w:val="23"/>
            <w:tcBorders>
              <w:top w:val="single" w:sz="4" w:space="0" w:color="auto"/>
              <w:left w:val="single" w:sz="4" w:space="0" w:color="auto"/>
              <w:right w:val="single" w:sz="4" w:space="0" w:color="auto"/>
            </w:tcBorders>
          </w:tcPr>
          <w:p w:rsidR="00F1635B" w:rsidRDefault="00607863">
            <w:pPr>
              <w:pStyle w:val="CRCoverPage"/>
              <w:spacing w:after="0"/>
              <w:jc w:val="right"/>
              <w:rPr>
                <w:i/>
              </w:rPr>
            </w:pPr>
            <w:bookmarkStart w:id="1" w:name="_Toc125535213"/>
            <w:bookmarkStart w:id="2" w:name="_Toc125539521"/>
            <w:bookmarkStart w:id="3" w:name="_Toc125775659"/>
            <w:bookmarkStart w:id="4" w:name="_Toc125775728"/>
            <w:bookmarkStart w:id="5" w:name="_Toc125777869"/>
            <w:bookmarkStart w:id="6" w:name="_Ref521387236"/>
            <w:bookmarkStart w:id="7" w:name="_Toc526054701"/>
            <w:bookmarkStart w:id="8" w:name="_Toc527373338"/>
            <w:bookmarkStart w:id="9" w:name="_Toc527373642"/>
            <w:r>
              <w:rPr>
                <w:i/>
                <w:sz w:val="14"/>
              </w:rPr>
              <w:t>TC</w:t>
            </w:r>
            <w:r w:rsidR="00394585">
              <w:rPr>
                <w:i/>
                <w:sz w:val="14"/>
              </w:rPr>
              <w:t xml:space="preserve"> SCP CR-Form-v1.8</w:t>
            </w:r>
            <w:r w:rsidR="00F1635B">
              <w:rPr>
                <w:i/>
                <w:sz w:val="14"/>
              </w:rPr>
              <w:t>.</w:t>
            </w:r>
            <w:r w:rsidR="00394585">
              <w:rPr>
                <w:i/>
                <w:sz w:val="14"/>
              </w:rPr>
              <w:t>0</w:t>
            </w:r>
          </w:p>
        </w:tc>
      </w:tr>
      <w:tr w:rsidR="00F1635B" w:rsidTr="008D4208">
        <w:tblPrEx>
          <w:tblCellMar>
            <w:left w:w="42" w:type="dxa"/>
            <w:right w:w="42" w:type="dxa"/>
          </w:tblCellMar>
        </w:tblPrEx>
        <w:tc>
          <w:tcPr>
            <w:tcW w:w="9706" w:type="dxa"/>
            <w:gridSpan w:val="23"/>
            <w:tcBorders>
              <w:left w:val="single" w:sz="4" w:space="0" w:color="auto"/>
              <w:right w:val="single" w:sz="4" w:space="0" w:color="auto"/>
            </w:tcBorders>
          </w:tcPr>
          <w:p w:rsidR="00F1635B" w:rsidRDefault="00F1635B">
            <w:pPr>
              <w:pStyle w:val="CRCoverPage"/>
              <w:spacing w:after="0"/>
              <w:jc w:val="center"/>
            </w:pPr>
            <w:r>
              <w:rPr>
                <w:b/>
                <w:sz w:val="32"/>
              </w:rPr>
              <w:t>CHANGE REQUEST</w:t>
            </w:r>
          </w:p>
        </w:tc>
      </w:tr>
      <w:tr w:rsidR="00F1635B" w:rsidTr="008D4208">
        <w:tblPrEx>
          <w:tblCellMar>
            <w:left w:w="42" w:type="dxa"/>
            <w:right w:w="42" w:type="dxa"/>
          </w:tblCellMar>
        </w:tblPrEx>
        <w:tc>
          <w:tcPr>
            <w:tcW w:w="9706" w:type="dxa"/>
            <w:gridSpan w:val="23"/>
            <w:tcBorders>
              <w:left w:val="single" w:sz="4" w:space="0" w:color="auto"/>
              <w:right w:val="single" w:sz="4" w:space="0" w:color="auto"/>
            </w:tcBorders>
          </w:tcPr>
          <w:p w:rsidR="00F1635B" w:rsidRDefault="00F1635B">
            <w:pPr>
              <w:pStyle w:val="CRCoverPage"/>
              <w:spacing w:after="0"/>
            </w:pPr>
          </w:p>
        </w:tc>
      </w:tr>
      <w:tr w:rsidR="00F1635B" w:rsidTr="008D4208">
        <w:tblPrEx>
          <w:tblCellMar>
            <w:left w:w="42" w:type="dxa"/>
            <w:right w:w="42" w:type="dxa"/>
          </w:tblCellMar>
        </w:tblPrEx>
        <w:tc>
          <w:tcPr>
            <w:tcW w:w="851" w:type="dxa"/>
            <w:tcBorders>
              <w:left w:val="single" w:sz="4" w:space="0" w:color="auto"/>
            </w:tcBorders>
          </w:tcPr>
          <w:p w:rsidR="00F1635B" w:rsidRDefault="00F1635B">
            <w:pPr>
              <w:pStyle w:val="CRCoverPage"/>
              <w:spacing w:after="0"/>
              <w:jc w:val="right"/>
            </w:pPr>
            <w:commentRangeStart w:id="10"/>
            <w:r>
              <w:sym w:font="Wingdings" w:char="F07A"/>
            </w:r>
            <w:commentRangeEnd w:id="10"/>
            <w:r>
              <w:rPr>
                <w:rStyle w:val="CommentReference"/>
                <w:rFonts w:ascii="Times New Roman" w:hAnsi="Times New Roman"/>
                <w:vanish/>
              </w:rPr>
              <w:commentReference w:id="10"/>
            </w:r>
          </w:p>
        </w:tc>
        <w:tc>
          <w:tcPr>
            <w:tcW w:w="1984" w:type="dxa"/>
            <w:gridSpan w:val="4"/>
            <w:shd w:val="pct30" w:color="FFFF00" w:fill="auto"/>
          </w:tcPr>
          <w:p w:rsidR="00F1635B" w:rsidRPr="006F075D" w:rsidRDefault="00322FCD" w:rsidP="008E5BEA">
            <w:pPr>
              <w:pStyle w:val="CRCoverPage"/>
              <w:spacing w:after="0"/>
              <w:jc w:val="right"/>
              <w:rPr>
                <w:b/>
                <w:sz w:val="28"/>
              </w:rPr>
            </w:pPr>
            <w:r>
              <w:rPr>
                <w:b/>
                <w:sz w:val="28"/>
              </w:rPr>
              <w:t>102</w:t>
            </w:r>
            <w:r w:rsidR="00607863" w:rsidRPr="006F075D">
              <w:rPr>
                <w:b/>
                <w:sz w:val="28"/>
              </w:rPr>
              <w:t xml:space="preserve"> </w:t>
            </w:r>
            <w:r w:rsidR="008E5BEA">
              <w:rPr>
                <w:b/>
                <w:sz w:val="28"/>
              </w:rPr>
              <w:t>705</w:t>
            </w:r>
          </w:p>
        </w:tc>
        <w:tc>
          <w:tcPr>
            <w:tcW w:w="567" w:type="dxa"/>
          </w:tcPr>
          <w:p w:rsidR="00F1635B" w:rsidRDefault="00F1635B">
            <w:pPr>
              <w:pStyle w:val="CRCoverPage"/>
              <w:spacing w:after="0"/>
              <w:jc w:val="center"/>
            </w:pPr>
            <w:r>
              <w:rPr>
                <w:b/>
                <w:sz w:val="28"/>
              </w:rPr>
              <w:t>CR</w:t>
            </w:r>
          </w:p>
        </w:tc>
        <w:tc>
          <w:tcPr>
            <w:tcW w:w="1276" w:type="dxa"/>
            <w:gridSpan w:val="3"/>
            <w:shd w:val="pct30" w:color="FFFF00" w:fill="auto"/>
          </w:tcPr>
          <w:p w:rsidR="00F1635B" w:rsidRDefault="00B4117F">
            <w:pPr>
              <w:pStyle w:val="CRCoverPage"/>
              <w:spacing w:after="0"/>
              <w:jc w:val="center"/>
              <w:rPr>
                <w:b/>
                <w:sz w:val="28"/>
              </w:rPr>
            </w:pPr>
            <w:r>
              <w:rPr>
                <w:b/>
                <w:sz w:val="28"/>
              </w:rPr>
              <w:t>042</w:t>
            </w:r>
          </w:p>
        </w:tc>
        <w:tc>
          <w:tcPr>
            <w:tcW w:w="709" w:type="dxa"/>
          </w:tcPr>
          <w:p w:rsidR="00F1635B" w:rsidRDefault="00F1635B">
            <w:pPr>
              <w:pStyle w:val="CRCoverPage"/>
              <w:tabs>
                <w:tab w:val="right" w:pos="625"/>
              </w:tabs>
              <w:spacing w:after="0"/>
              <w:rPr>
                <w:lang w:val="en-US"/>
              </w:rPr>
            </w:pPr>
            <w:commentRangeStart w:id="11"/>
            <w:r>
              <w:sym w:font="Wingdings" w:char="F07A"/>
            </w:r>
            <w:commentRangeEnd w:id="11"/>
            <w:r>
              <w:rPr>
                <w:rStyle w:val="CommentReference"/>
                <w:rFonts w:ascii="Times New Roman" w:hAnsi="Times New Roman"/>
                <w:vanish/>
              </w:rPr>
              <w:commentReference w:id="11"/>
            </w:r>
            <w:r>
              <w:tab/>
            </w:r>
            <w:r>
              <w:rPr>
                <w:lang w:val="en-US"/>
              </w:rPr>
              <w:t>rev</w:t>
            </w:r>
          </w:p>
        </w:tc>
        <w:tc>
          <w:tcPr>
            <w:tcW w:w="567" w:type="dxa"/>
            <w:gridSpan w:val="3"/>
            <w:shd w:val="pct30" w:color="FFFF00" w:fill="auto"/>
          </w:tcPr>
          <w:p w:rsidR="00F1635B" w:rsidRPr="00A94860" w:rsidRDefault="00F1635B">
            <w:pPr>
              <w:pStyle w:val="CRCoverPage"/>
              <w:spacing w:after="0"/>
              <w:jc w:val="center"/>
              <w:rPr>
                <w:b/>
                <w:sz w:val="28"/>
              </w:rPr>
            </w:pPr>
          </w:p>
        </w:tc>
        <w:tc>
          <w:tcPr>
            <w:tcW w:w="1909" w:type="dxa"/>
            <w:gridSpan w:val="5"/>
          </w:tcPr>
          <w:p w:rsidR="00F1635B" w:rsidRDefault="00F1635B">
            <w:pPr>
              <w:pStyle w:val="CRCoverPage"/>
              <w:tabs>
                <w:tab w:val="right" w:pos="1825"/>
              </w:tabs>
              <w:spacing w:after="0"/>
              <w:rPr>
                <w:lang w:val="fr-FR"/>
              </w:rPr>
            </w:pPr>
            <w:commentRangeStart w:id="12"/>
            <w:r>
              <w:sym w:font="Wingdings" w:char="F07A"/>
            </w:r>
            <w:commentRangeEnd w:id="12"/>
            <w:r>
              <w:rPr>
                <w:rStyle w:val="CommentReference"/>
                <w:rFonts w:ascii="Times New Roman" w:hAnsi="Times New Roman"/>
                <w:vanish/>
              </w:rPr>
              <w:commentReference w:id="12"/>
            </w:r>
            <w:r>
              <w:rPr>
                <w:lang w:val="fr-FR"/>
              </w:rPr>
              <w:tab/>
            </w:r>
            <w:proofErr w:type="spellStart"/>
            <w:r>
              <w:rPr>
                <w:lang w:val="fr-FR"/>
              </w:rPr>
              <w:t>Current</w:t>
            </w:r>
            <w:proofErr w:type="spellEnd"/>
            <w:r>
              <w:rPr>
                <w:lang w:val="fr-FR"/>
              </w:rPr>
              <w:t xml:space="preserve"> version:</w:t>
            </w:r>
          </w:p>
        </w:tc>
        <w:tc>
          <w:tcPr>
            <w:tcW w:w="992" w:type="dxa"/>
            <w:gridSpan w:val="2"/>
            <w:shd w:val="pct30" w:color="FFFF00" w:fill="auto"/>
          </w:tcPr>
          <w:p w:rsidR="00F1635B" w:rsidRPr="006F075D" w:rsidRDefault="008E5BEA" w:rsidP="008E5BEA">
            <w:pPr>
              <w:pStyle w:val="CRCoverPage"/>
              <w:spacing w:after="0"/>
              <w:jc w:val="center"/>
              <w:rPr>
                <w:lang w:val="en-US"/>
              </w:rPr>
            </w:pPr>
            <w:r>
              <w:rPr>
                <w:b/>
                <w:sz w:val="28"/>
              </w:rPr>
              <w:t>11</w:t>
            </w:r>
            <w:r w:rsidR="00A94860">
              <w:rPr>
                <w:b/>
                <w:sz w:val="28"/>
              </w:rPr>
              <w:t>.</w:t>
            </w:r>
            <w:r>
              <w:rPr>
                <w:b/>
                <w:sz w:val="28"/>
              </w:rPr>
              <w:t>0</w:t>
            </w:r>
            <w:r w:rsidR="00A94860">
              <w:rPr>
                <w:b/>
                <w:sz w:val="28"/>
              </w:rPr>
              <w:t>.</w:t>
            </w:r>
            <w:r w:rsidR="00322FCD">
              <w:rPr>
                <w:b/>
                <w:sz w:val="28"/>
              </w:rPr>
              <w:t>0</w:t>
            </w:r>
          </w:p>
        </w:tc>
        <w:tc>
          <w:tcPr>
            <w:tcW w:w="851" w:type="dxa"/>
            <w:gridSpan w:val="3"/>
            <w:tcBorders>
              <w:right w:val="single" w:sz="4" w:space="0" w:color="auto"/>
            </w:tcBorders>
          </w:tcPr>
          <w:p w:rsidR="00F1635B" w:rsidRDefault="00F1635B">
            <w:pPr>
              <w:pStyle w:val="CRCoverPage"/>
              <w:spacing w:after="0"/>
            </w:pPr>
            <w:commentRangeStart w:id="13"/>
            <w:r>
              <w:sym w:font="Wingdings" w:char="F07A"/>
            </w:r>
            <w:commentRangeEnd w:id="13"/>
            <w:r>
              <w:rPr>
                <w:rStyle w:val="CommentReference"/>
                <w:rFonts w:ascii="Times New Roman" w:hAnsi="Times New Roman"/>
                <w:vanish/>
              </w:rPr>
              <w:commentReference w:id="13"/>
            </w:r>
          </w:p>
        </w:tc>
      </w:tr>
      <w:tr w:rsidR="00F1635B" w:rsidTr="008D4208">
        <w:tblPrEx>
          <w:tblCellMar>
            <w:left w:w="42" w:type="dxa"/>
            <w:right w:w="42" w:type="dxa"/>
          </w:tblCellMar>
        </w:tblPrEx>
        <w:tc>
          <w:tcPr>
            <w:tcW w:w="9706" w:type="dxa"/>
            <w:gridSpan w:val="23"/>
            <w:tcBorders>
              <w:left w:val="single" w:sz="4" w:space="0" w:color="auto"/>
              <w:right w:val="single" w:sz="4" w:space="0" w:color="auto"/>
            </w:tcBorders>
          </w:tcPr>
          <w:p w:rsidR="00F1635B" w:rsidRDefault="00F1635B">
            <w:pPr>
              <w:pStyle w:val="CRCoverPage"/>
              <w:spacing w:after="0"/>
            </w:pPr>
          </w:p>
        </w:tc>
      </w:tr>
      <w:tr w:rsidR="00F1635B" w:rsidTr="008D4208">
        <w:tblPrEx>
          <w:tblCellMar>
            <w:left w:w="42" w:type="dxa"/>
            <w:right w:w="42" w:type="dxa"/>
          </w:tblCellMar>
        </w:tblPrEx>
        <w:tc>
          <w:tcPr>
            <w:tcW w:w="9706" w:type="dxa"/>
            <w:gridSpan w:val="23"/>
            <w:tcBorders>
              <w:top w:val="single" w:sz="4" w:space="0" w:color="auto"/>
            </w:tcBorders>
          </w:tcPr>
          <w:p w:rsidR="00F1635B" w:rsidRDefault="00F1635B">
            <w:pPr>
              <w:pStyle w:val="CRCoverPage"/>
              <w:spacing w:after="0"/>
              <w:jc w:val="center"/>
            </w:pPr>
            <w:r>
              <w:rPr>
                <w:i/>
              </w:rPr>
              <w:t xml:space="preserve">For </w:t>
            </w:r>
            <w:hyperlink r:id="rId9" w:anchor="_blank" w:history="1">
              <w:r>
                <w:rPr>
                  <w:rStyle w:val="Hyperlink"/>
                  <w:rFonts w:ascii="Helvetica" w:hAnsi="Helvetica"/>
                  <w:b/>
                  <w:i/>
                  <w:color w:val="FF0000"/>
                  <w:sz w:val="24"/>
                </w:rPr>
                <w:t>HE</w:t>
              </w:r>
              <w:bookmarkStart w:id="14" w:name="_Hlt497126619"/>
              <w:r>
                <w:rPr>
                  <w:rStyle w:val="Hyperlink"/>
                  <w:rFonts w:ascii="Helvetica" w:hAnsi="Helvetica"/>
                  <w:b/>
                  <w:i/>
                  <w:color w:val="FF0000"/>
                  <w:sz w:val="24"/>
                </w:rPr>
                <w:t>L</w:t>
              </w:r>
              <w:bookmarkEnd w:id="14"/>
              <w:r>
                <w:rPr>
                  <w:rStyle w:val="Hyperlink"/>
                  <w:rFonts w:ascii="Helvetica" w:hAnsi="Helvetica"/>
                  <w:b/>
                  <w:i/>
                  <w:color w:val="FF0000"/>
                  <w:sz w:val="24"/>
                </w:rPr>
                <w:t>P</w:t>
              </w:r>
            </w:hyperlink>
            <w:r>
              <w:rPr>
                <w:rFonts w:ascii="Helvetica" w:hAnsi="Helvetica"/>
                <w:b/>
                <w:i/>
                <w:color w:val="FF0000"/>
                <w:sz w:val="32"/>
              </w:rPr>
              <w:t xml:space="preserve"> </w:t>
            </w:r>
            <w:r>
              <w:rPr>
                <w:i/>
              </w:rPr>
              <w:t xml:space="preserve">on using this form, see bottom of this page or look at the pop-up text over the </w:t>
            </w:r>
            <w:commentRangeStart w:id="15"/>
            <w:r>
              <w:sym w:font="Wingdings" w:char="F07A"/>
            </w:r>
            <w:commentRangeEnd w:id="15"/>
            <w:r>
              <w:rPr>
                <w:rStyle w:val="CommentReference"/>
                <w:rFonts w:ascii="Times New Roman" w:hAnsi="Times New Roman"/>
                <w:vanish/>
              </w:rPr>
              <w:commentReference w:id="15"/>
            </w:r>
            <w:r>
              <w:t xml:space="preserve"> </w:t>
            </w:r>
            <w:r>
              <w:rPr>
                <w:i/>
              </w:rPr>
              <w:t>symbols.</w:t>
            </w:r>
          </w:p>
        </w:tc>
      </w:tr>
      <w:tr w:rsidR="00F1635B" w:rsidTr="008D4208">
        <w:tblPrEx>
          <w:tblCellMar>
            <w:left w:w="42" w:type="dxa"/>
            <w:right w:w="42" w:type="dxa"/>
          </w:tblCellMar>
        </w:tblPrEx>
        <w:tc>
          <w:tcPr>
            <w:tcW w:w="9706" w:type="dxa"/>
            <w:gridSpan w:val="23"/>
          </w:tcPr>
          <w:p w:rsidR="00F1635B" w:rsidRDefault="00F1635B">
            <w:pPr>
              <w:pStyle w:val="CRCoverPage"/>
              <w:spacing w:after="0"/>
            </w:pPr>
          </w:p>
        </w:tc>
      </w:tr>
      <w:tr w:rsidR="00F1635B" w:rsidTr="008D4208">
        <w:tblPrEx>
          <w:tblCellMar>
            <w:left w:w="42" w:type="dxa"/>
            <w:right w:w="42" w:type="dxa"/>
          </w:tblCellMar>
        </w:tblPrEx>
        <w:tc>
          <w:tcPr>
            <w:tcW w:w="2835" w:type="dxa"/>
            <w:gridSpan w:val="5"/>
          </w:tcPr>
          <w:p w:rsidR="00F1635B" w:rsidRDefault="00F1635B">
            <w:pPr>
              <w:pStyle w:val="CRCoverPage"/>
              <w:tabs>
                <w:tab w:val="right" w:pos="2751"/>
              </w:tabs>
              <w:spacing w:after="0"/>
              <w:rPr>
                <w:b/>
                <w:i/>
              </w:rPr>
            </w:pPr>
            <w:r>
              <w:rPr>
                <w:b/>
                <w:i/>
              </w:rPr>
              <w:t>Proposed change affects:</w:t>
            </w:r>
            <w:r>
              <w:rPr>
                <w:b/>
                <w:i/>
              </w:rPr>
              <w:tab/>
            </w:r>
            <w:commentRangeStart w:id="16"/>
            <w:r>
              <w:sym w:font="Wingdings" w:char="F07A"/>
            </w:r>
            <w:commentRangeEnd w:id="16"/>
            <w:r>
              <w:rPr>
                <w:rStyle w:val="CommentReference"/>
                <w:rFonts w:ascii="Times New Roman" w:hAnsi="Times New Roman"/>
                <w:vanish/>
              </w:rPr>
              <w:commentReference w:id="16"/>
            </w:r>
          </w:p>
        </w:tc>
        <w:tc>
          <w:tcPr>
            <w:tcW w:w="930" w:type="dxa"/>
            <w:gridSpan w:val="2"/>
            <w:tcBorders>
              <w:right w:val="single" w:sz="4" w:space="0" w:color="auto"/>
            </w:tcBorders>
          </w:tcPr>
          <w:p w:rsidR="00F1635B" w:rsidRDefault="00F1635B">
            <w:pPr>
              <w:pStyle w:val="CRCoverPage"/>
              <w:spacing w:after="0"/>
              <w:jc w:val="right"/>
              <w:rPr>
                <w:lang w:val="en-US"/>
              </w:rPr>
            </w:pPr>
            <w:r>
              <w:rPr>
                <w:lang w:val="en-US"/>
              </w:rPr>
              <w:t>smart card</w:t>
            </w:r>
          </w:p>
        </w:tc>
        <w:tc>
          <w:tcPr>
            <w:tcW w:w="283" w:type="dxa"/>
            <w:tcBorders>
              <w:top w:val="single" w:sz="4" w:space="0" w:color="auto"/>
              <w:left w:val="single" w:sz="4" w:space="0" w:color="auto"/>
              <w:bottom w:val="single" w:sz="4" w:space="0" w:color="auto"/>
              <w:right w:val="single" w:sz="4" w:space="0" w:color="auto"/>
            </w:tcBorders>
            <w:shd w:val="pct25" w:color="FFFF00" w:fill="auto"/>
          </w:tcPr>
          <w:p w:rsidR="00F1635B" w:rsidRDefault="002101B2">
            <w:pPr>
              <w:pStyle w:val="CRCoverPage"/>
              <w:spacing w:after="0"/>
              <w:jc w:val="center"/>
              <w:rPr>
                <w:b/>
                <w:caps/>
                <w:lang w:val="en-US"/>
              </w:rPr>
            </w:pPr>
            <w:r>
              <w:rPr>
                <w:b/>
                <w:caps/>
                <w:lang w:val="en-US"/>
              </w:rPr>
              <w:t>X</w:t>
            </w:r>
          </w:p>
        </w:tc>
        <w:tc>
          <w:tcPr>
            <w:tcW w:w="1622" w:type="dxa"/>
            <w:gridSpan w:val="4"/>
            <w:tcBorders>
              <w:left w:val="single" w:sz="4" w:space="0" w:color="auto"/>
              <w:right w:val="single" w:sz="4" w:space="0" w:color="auto"/>
            </w:tcBorders>
          </w:tcPr>
          <w:p w:rsidR="00F1635B" w:rsidRDefault="00F1635B">
            <w:pPr>
              <w:pStyle w:val="CRCoverPage"/>
              <w:spacing w:after="0"/>
              <w:jc w:val="right"/>
              <w:rPr>
                <w:lang w:val="en-US"/>
              </w:rPr>
            </w:pPr>
            <w:r>
              <w:rPr>
                <w:lang w:val="en-US"/>
              </w:rPr>
              <w:t>terminal</w:t>
            </w:r>
          </w:p>
        </w:tc>
        <w:tc>
          <w:tcPr>
            <w:tcW w:w="284" w:type="dxa"/>
            <w:tcBorders>
              <w:top w:val="single" w:sz="4" w:space="0" w:color="auto"/>
              <w:left w:val="single" w:sz="4" w:space="0" w:color="auto"/>
              <w:bottom w:val="single" w:sz="4" w:space="0" w:color="auto"/>
              <w:right w:val="single" w:sz="4" w:space="0" w:color="auto"/>
            </w:tcBorders>
            <w:shd w:val="pct25" w:color="FFFF00" w:fill="auto"/>
          </w:tcPr>
          <w:p w:rsidR="00F1635B" w:rsidRDefault="00F1635B">
            <w:pPr>
              <w:pStyle w:val="CRCoverPage"/>
              <w:spacing w:after="0"/>
              <w:jc w:val="center"/>
              <w:rPr>
                <w:b/>
                <w:caps/>
                <w:lang w:val="en-US"/>
              </w:rPr>
            </w:pPr>
          </w:p>
        </w:tc>
        <w:tc>
          <w:tcPr>
            <w:tcW w:w="1843" w:type="dxa"/>
            <w:gridSpan w:val="4"/>
            <w:tcBorders>
              <w:left w:val="single" w:sz="4" w:space="0" w:color="auto"/>
              <w:right w:val="single" w:sz="4" w:space="0" w:color="auto"/>
            </w:tcBorders>
          </w:tcPr>
          <w:p w:rsidR="00F1635B" w:rsidRDefault="00F1635B">
            <w:pPr>
              <w:pStyle w:val="CRCoverPage"/>
              <w:spacing w:after="0"/>
              <w:jc w:val="right"/>
            </w:pPr>
            <w:r>
              <w:rPr>
                <w:lang w:val="en-US"/>
              </w:rPr>
              <w:t>s</w:t>
            </w:r>
            <w:proofErr w:type="spellStart"/>
            <w:r>
              <w:t>erver</w:t>
            </w:r>
            <w:proofErr w:type="spellEnd"/>
            <w:r>
              <w:t xml:space="preserve"> / network</w:t>
            </w:r>
            <w:r>
              <w:br/>
              <w:t>entity</w:t>
            </w:r>
          </w:p>
        </w:tc>
        <w:tc>
          <w:tcPr>
            <w:tcW w:w="283" w:type="dxa"/>
            <w:gridSpan w:val="2"/>
            <w:tcBorders>
              <w:top w:val="single" w:sz="4" w:space="0" w:color="auto"/>
              <w:left w:val="single" w:sz="4" w:space="0" w:color="auto"/>
              <w:bottom w:val="single" w:sz="4" w:space="0" w:color="auto"/>
              <w:right w:val="single" w:sz="4" w:space="0" w:color="auto"/>
            </w:tcBorders>
            <w:shd w:val="pct25" w:color="FFFF00" w:fill="auto"/>
          </w:tcPr>
          <w:p w:rsidR="00F1635B" w:rsidRDefault="00F1635B">
            <w:pPr>
              <w:pStyle w:val="CRCoverPage"/>
              <w:spacing w:after="0"/>
              <w:jc w:val="center"/>
              <w:rPr>
                <w:b/>
                <w:caps/>
              </w:rPr>
            </w:pPr>
          </w:p>
        </w:tc>
        <w:tc>
          <w:tcPr>
            <w:tcW w:w="1276" w:type="dxa"/>
            <w:gridSpan w:val="2"/>
            <w:tcBorders>
              <w:left w:val="single" w:sz="4" w:space="0" w:color="auto"/>
            </w:tcBorders>
          </w:tcPr>
          <w:p w:rsidR="00F1635B" w:rsidRDefault="00F1635B">
            <w:pPr>
              <w:pStyle w:val="CRCoverPage"/>
              <w:spacing w:after="0"/>
              <w:jc w:val="right"/>
            </w:pPr>
          </w:p>
        </w:tc>
        <w:tc>
          <w:tcPr>
            <w:tcW w:w="350" w:type="dxa"/>
            <w:gridSpan w:val="2"/>
          </w:tcPr>
          <w:p w:rsidR="00F1635B" w:rsidRDefault="00F1635B">
            <w:pPr>
              <w:pStyle w:val="CRCoverPage"/>
              <w:spacing w:after="0"/>
            </w:pPr>
          </w:p>
        </w:tc>
      </w:tr>
      <w:tr w:rsidR="00F1635B" w:rsidTr="008D4208">
        <w:tblPrEx>
          <w:tblCellMar>
            <w:left w:w="42" w:type="dxa"/>
            <w:right w:w="42" w:type="dxa"/>
          </w:tblCellMar>
        </w:tblPrEx>
        <w:tc>
          <w:tcPr>
            <w:tcW w:w="9706" w:type="dxa"/>
            <w:gridSpan w:val="23"/>
          </w:tcPr>
          <w:p w:rsidR="00F1635B" w:rsidRDefault="00F1635B">
            <w:pPr>
              <w:pStyle w:val="CRCoverPage"/>
              <w:spacing w:after="0"/>
            </w:pPr>
          </w:p>
        </w:tc>
      </w:tr>
      <w:tr w:rsidR="00F1635B" w:rsidRPr="00C32037" w:rsidTr="008D4208">
        <w:tblPrEx>
          <w:tblCellMar>
            <w:left w:w="42" w:type="dxa"/>
            <w:right w:w="42" w:type="dxa"/>
          </w:tblCellMar>
        </w:tblPrEx>
        <w:tc>
          <w:tcPr>
            <w:tcW w:w="1843" w:type="dxa"/>
            <w:gridSpan w:val="2"/>
            <w:tcBorders>
              <w:top w:val="single" w:sz="4" w:space="0" w:color="auto"/>
              <w:left w:val="single" w:sz="4" w:space="0" w:color="auto"/>
            </w:tcBorders>
          </w:tcPr>
          <w:p w:rsidR="00F1635B" w:rsidRDefault="00F1635B">
            <w:pPr>
              <w:pStyle w:val="CRCoverPage"/>
              <w:tabs>
                <w:tab w:val="right" w:pos="1759"/>
              </w:tabs>
              <w:spacing w:after="0"/>
              <w:rPr>
                <w:b/>
                <w:i/>
              </w:rPr>
            </w:pPr>
            <w:r>
              <w:rPr>
                <w:b/>
                <w:i/>
              </w:rPr>
              <w:t>Title:</w:t>
            </w:r>
            <w:r>
              <w:rPr>
                <w:b/>
                <w:i/>
              </w:rPr>
              <w:tab/>
            </w:r>
            <w:commentRangeStart w:id="17"/>
            <w:r>
              <w:sym w:font="Wingdings" w:char="F07A"/>
            </w:r>
            <w:commentRangeEnd w:id="17"/>
            <w:r>
              <w:rPr>
                <w:rStyle w:val="CommentReference"/>
                <w:rFonts w:ascii="Times New Roman" w:hAnsi="Times New Roman"/>
                <w:vanish/>
              </w:rPr>
              <w:commentReference w:id="17"/>
            </w:r>
          </w:p>
        </w:tc>
        <w:tc>
          <w:tcPr>
            <w:tcW w:w="7863" w:type="dxa"/>
            <w:gridSpan w:val="21"/>
            <w:tcBorders>
              <w:top w:val="single" w:sz="4" w:space="0" w:color="auto"/>
              <w:right w:val="single" w:sz="4" w:space="0" w:color="auto"/>
            </w:tcBorders>
            <w:shd w:val="pct30" w:color="FFFF00" w:fill="auto"/>
          </w:tcPr>
          <w:p w:rsidR="00F1635B" w:rsidRPr="00C32037" w:rsidRDefault="00097A19" w:rsidP="003C380B">
            <w:pPr>
              <w:pStyle w:val="CRCoverPage"/>
              <w:spacing w:after="0"/>
              <w:ind w:left="100"/>
              <w:rPr>
                <w:rFonts w:cs="Arial"/>
                <w:color w:val="000000"/>
              </w:rPr>
            </w:pPr>
            <w:r>
              <w:rPr>
                <w:rFonts w:cs="Arial"/>
                <w:color w:val="000000"/>
              </w:rPr>
              <w:t>Add</w:t>
            </w:r>
            <w:r w:rsidR="003C380B">
              <w:rPr>
                <w:rFonts w:cs="Arial"/>
                <w:color w:val="000000"/>
              </w:rPr>
              <w:t xml:space="preserve"> reader RF gate registry READER STATUS functionality</w:t>
            </w:r>
          </w:p>
        </w:tc>
      </w:tr>
      <w:tr w:rsidR="00F1635B" w:rsidRPr="00C32037" w:rsidTr="008D4208">
        <w:tblPrEx>
          <w:tblCellMar>
            <w:left w:w="42" w:type="dxa"/>
            <w:right w:w="42" w:type="dxa"/>
          </w:tblCellMar>
        </w:tblPrEx>
        <w:tc>
          <w:tcPr>
            <w:tcW w:w="1843" w:type="dxa"/>
            <w:gridSpan w:val="2"/>
            <w:tcBorders>
              <w:left w:val="single" w:sz="4" w:space="0" w:color="auto"/>
            </w:tcBorders>
          </w:tcPr>
          <w:p w:rsidR="00F1635B" w:rsidRPr="00C32037" w:rsidRDefault="00F1635B">
            <w:pPr>
              <w:pStyle w:val="CRCoverPage"/>
              <w:spacing w:after="0"/>
              <w:rPr>
                <w:b/>
                <w:i/>
              </w:rPr>
            </w:pPr>
          </w:p>
        </w:tc>
        <w:tc>
          <w:tcPr>
            <w:tcW w:w="7863" w:type="dxa"/>
            <w:gridSpan w:val="21"/>
            <w:tcBorders>
              <w:right w:val="single" w:sz="4" w:space="0" w:color="auto"/>
            </w:tcBorders>
          </w:tcPr>
          <w:p w:rsidR="00F1635B" w:rsidRPr="00C32037" w:rsidRDefault="00F1635B">
            <w:pPr>
              <w:pStyle w:val="CRCoverPage"/>
              <w:spacing w:after="0"/>
            </w:pPr>
          </w:p>
        </w:tc>
      </w:tr>
      <w:tr w:rsidR="00F1635B" w:rsidTr="008D4208">
        <w:tblPrEx>
          <w:tblCellMar>
            <w:left w:w="42" w:type="dxa"/>
            <w:right w:w="42" w:type="dxa"/>
          </w:tblCellMar>
        </w:tblPrEx>
        <w:tc>
          <w:tcPr>
            <w:tcW w:w="1843" w:type="dxa"/>
            <w:gridSpan w:val="2"/>
            <w:tcBorders>
              <w:left w:val="single" w:sz="4" w:space="0" w:color="auto"/>
            </w:tcBorders>
          </w:tcPr>
          <w:p w:rsidR="00F1635B" w:rsidRDefault="00F1635B">
            <w:pPr>
              <w:pStyle w:val="CRCoverPage"/>
              <w:tabs>
                <w:tab w:val="right" w:pos="1759"/>
              </w:tabs>
              <w:spacing w:after="0"/>
              <w:rPr>
                <w:b/>
                <w:i/>
                <w:lang w:val="fr-FR"/>
              </w:rPr>
            </w:pPr>
            <w:r>
              <w:rPr>
                <w:b/>
                <w:i/>
                <w:lang w:val="fr-FR"/>
              </w:rPr>
              <w:t>Source:</w:t>
            </w:r>
            <w:r>
              <w:rPr>
                <w:b/>
                <w:i/>
                <w:lang w:val="fr-FR"/>
              </w:rPr>
              <w:tab/>
            </w:r>
            <w:commentRangeStart w:id="18"/>
            <w:r>
              <w:sym w:font="Wingdings" w:char="F07A"/>
            </w:r>
            <w:commentRangeEnd w:id="18"/>
            <w:r>
              <w:rPr>
                <w:rStyle w:val="CommentReference"/>
                <w:rFonts w:ascii="Times New Roman" w:hAnsi="Times New Roman"/>
                <w:vanish/>
              </w:rPr>
              <w:commentReference w:id="18"/>
            </w:r>
          </w:p>
        </w:tc>
        <w:tc>
          <w:tcPr>
            <w:tcW w:w="7863" w:type="dxa"/>
            <w:gridSpan w:val="21"/>
            <w:tcBorders>
              <w:right w:val="single" w:sz="4" w:space="0" w:color="auto"/>
            </w:tcBorders>
            <w:shd w:val="pct30" w:color="FFFF00" w:fill="auto"/>
          </w:tcPr>
          <w:p w:rsidR="00F1635B" w:rsidRDefault="00826E1A">
            <w:pPr>
              <w:pStyle w:val="CRCoverPage"/>
              <w:spacing w:after="0"/>
              <w:ind w:left="100"/>
              <w:rPr>
                <w:rFonts w:cs="Arial"/>
                <w:color w:val="000000"/>
                <w:lang w:val="en-US" w:eastAsia="ja-JP"/>
              </w:rPr>
            </w:pPr>
            <w:r>
              <w:rPr>
                <w:rFonts w:cs="Arial"/>
                <w:color w:val="000000"/>
                <w:lang w:val="en-US" w:eastAsia="ja-JP"/>
              </w:rPr>
              <w:t>SCP TEC</w:t>
            </w:r>
          </w:p>
        </w:tc>
      </w:tr>
      <w:tr w:rsidR="00F1635B" w:rsidTr="008D4208">
        <w:tblPrEx>
          <w:tblCellMar>
            <w:left w:w="42" w:type="dxa"/>
            <w:right w:w="42" w:type="dxa"/>
          </w:tblCellMar>
        </w:tblPrEx>
        <w:tc>
          <w:tcPr>
            <w:tcW w:w="1843" w:type="dxa"/>
            <w:gridSpan w:val="2"/>
            <w:tcBorders>
              <w:left w:val="single" w:sz="4" w:space="0" w:color="auto"/>
            </w:tcBorders>
          </w:tcPr>
          <w:p w:rsidR="00F1635B" w:rsidRDefault="00F1635B">
            <w:pPr>
              <w:pStyle w:val="CRCoverPage"/>
              <w:spacing w:after="0"/>
              <w:rPr>
                <w:b/>
                <w:i/>
                <w:lang w:val="en-US"/>
              </w:rPr>
            </w:pPr>
          </w:p>
        </w:tc>
        <w:tc>
          <w:tcPr>
            <w:tcW w:w="7863" w:type="dxa"/>
            <w:gridSpan w:val="21"/>
            <w:tcBorders>
              <w:right w:val="single" w:sz="4" w:space="0" w:color="auto"/>
            </w:tcBorders>
          </w:tcPr>
          <w:p w:rsidR="00F1635B" w:rsidRDefault="00F1635B">
            <w:pPr>
              <w:pStyle w:val="CRCoverPage"/>
              <w:spacing w:after="0"/>
              <w:rPr>
                <w:lang w:val="en-US"/>
              </w:rPr>
            </w:pPr>
          </w:p>
        </w:tc>
      </w:tr>
      <w:tr w:rsidR="00F1635B" w:rsidTr="008D4208">
        <w:tblPrEx>
          <w:tblCellMar>
            <w:left w:w="42" w:type="dxa"/>
            <w:right w:w="42" w:type="dxa"/>
          </w:tblCellMar>
        </w:tblPrEx>
        <w:tc>
          <w:tcPr>
            <w:tcW w:w="1843" w:type="dxa"/>
            <w:gridSpan w:val="2"/>
            <w:tcBorders>
              <w:left w:val="single" w:sz="4" w:space="0" w:color="auto"/>
            </w:tcBorders>
          </w:tcPr>
          <w:p w:rsidR="00F1635B" w:rsidRDefault="00F1635B">
            <w:pPr>
              <w:pStyle w:val="CRCoverPage"/>
              <w:tabs>
                <w:tab w:val="right" w:pos="1759"/>
              </w:tabs>
              <w:spacing w:after="0"/>
              <w:rPr>
                <w:b/>
                <w:i/>
              </w:rPr>
            </w:pPr>
            <w:r>
              <w:rPr>
                <w:b/>
                <w:i/>
              </w:rPr>
              <w:t>Work item name:</w:t>
            </w:r>
            <w:r>
              <w:rPr>
                <w:b/>
                <w:i/>
              </w:rPr>
              <w:tab/>
            </w:r>
            <w:commentRangeStart w:id="19"/>
            <w:r>
              <w:sym w:font="Wingdings" w:char="F07A"/>
            </w:r>
            <w:commentRangeEnd w:id="19"/>
            <w:r>
              <w:rPr>
                <w:rStyle w:val="CommentReference"/>
                <w:rFonts w:ascii="Times New Roman" w:hAnsi="Times New Roman"/>
                <w:vanish/>
              </w:rPr>
              <w:commentReference w:id="19"/>
            </w:r>
          </w:p>
        </w:tc>
        <w:tc>
          <w:tcPr>
            <w:tcW w:w="3827" w:type="dxa"/>
            <w:gridSpan w:val="10"/>
            <w:shd w:val="pct30" w:color="FFFF00" w:fill="auto"/>
          </w:tcPr>
          <w:p w:rsidR="00F1635B" w:rsidRDefault="00622414" w:rsidP="008E5BEA">
            <w:pPr>
              <w:pStyle w:val="CRCoverPage"/>
              <w:spacing w:after="0"/>
              <w:ind w:left="100"/>
            </w:pPr>
            <w:r>
              <w:t xml:space="preserve">TEI </w:t>
            </w:r>
            <w:r w:rsidR="008E5BEA">
              <w:t>11</w:t>
            </w:r>
          </w:p>
        </w:tc>
        <w:tc>
          <w:tcPr>
            <w:tcW w:w="426" w:type="dxa"/>
            <w:gridSpan w:val="2"/>
            <w:tcBorders>
              <w:left w:val="nil"/>
            </w:tcBorders>
          </w:tcPr>
          <w:p w:rsidR="00F1635B" w:rsidRDefault="00F1635B">
            <w:pPr>
              <w:pStyle w:val="CRCoverPage"/>
              <w:spacing w:after="0"/>
              <w:ind w:right="100"/>
            </w:pPr>
          </w:p>
        </w:tc>
        <w:tc>
          <w:tcPr>
            <w:tcW w:w="1417" w:type="dxa"/>
            <w:gridSpan w:val="2"/>
            <w:tcBorders>
              <w:left w:val="nil"/>
            </w:tcBorders>
          </w:tcPr>
          <w:p w:rsidR="00F1635B" w:rsidRDefault="00F1635B">
            <w:pPr>
              <w:pStyle w:val="CRCoverPage"/>
              <w:spacing w:after="0"/>
              <w:jc w:val="right"/>
            </w:pPr>
            <w:r>
              <w:rPr>
                <w:b/>
                <w:i/>
              </w:rPr>
              <w:t xml:space="preserve">Date: </w:t>
            </w:r>
            <w:commentRangeStart w:id="20"/>
            <w:r>
              <w:sym w:font="Wingdings" w:char="F07A"/>
            </w:r>
            <w:commentRangeEnd w:id="20"/>
            <w:r>
              <w:rPr>
                <w:rStyle w:val="CommentReference"/>
                <w:rFonts w:ascii="Times New Roman" w:hAnsi="Times New Roman"/>
                <w:vanish/>
              </w:rPr>
              <w:commentReference w:id="20"/>
            </w:r>
          </w:p>
        </w:tc>
        <w:tc>
          <w:tcPr>
            <w:tcW w:w="2193" w:type="dxa"/>
            <w:gridSpan w:val="7"/>
            <w:tcBorders>
              <w:right w:val="single" w:sz="4" w:space="0" w:color="auto"/>
            </w:tcBorders>
            <w:shd w:val="pct30" w:color="FFFF00" w:fill="auto"/>
          </w:tcPr>
          <w:p w:rsidR="00F1635B" w:rsidRDefault="00B4117F" w:rsidP="008E5BEA">
            <w:pPr>
              <w:pStyle w:val="CRCoverPage"/>
              <w:spacing w:after="0"/>
              <w:ind w:left="100"/>
            </w:pPr>
            <w:r>
              <w:t>11</w:t>
            </w:r>
            <w:r w:rsidR="00F1635B">
              <w:t>/</w:t>
            </w:r>
            <w:r w:rsidR="00EA40F8">
              <w:t>0</w:t>
            </w:r>
            <w:r w:rsidR="008E5BEA">
              <w:t>7</w:t>
            </w:r>
            <w:r w:rsidR="00F1635B">
              <w:t>/</w:t>
            </w:r>
            <w:r w:rsidR="00322FCD">
              <w:t>201</w:t>
            </w:r>
            <w:r w:rsidR="00EA40F8">
              <w:t>4</w:t>
            </w:r>
          </w:p>
        </w:tc>
      </w:tr>
      <w:tr w:rsidR="00F1635B" w:rsidTr="008D4208">
        <w:tblPrEx>
          <w:tblCellMar>
            <w:left w:w="42" w:type="dxa"/>
            <w:right w:w="42" w:type="dxa"/>
          </w:tblCellMar>
        </w:tblPrEx>
        <w:tc>
          <w:tcPr>
            <w:tcW w:w="1843" w:type="dxa"/>
            <w:gridSpan w:val="2"/>
            <w:tcBorders>
              <w:left w:val="single" w:sz="4" w:space="0" w:color="auto"/>
            </w:tcBorders>
          </w:tcPr>
          <w:p w:rsidR="00F1635B" w:rsidRDefault="00F1635B">
            <w:pPr>
              <w:pStyle w:val="CRCoverPage"/>
              <w:spacing w:after="0"/>
              <w:rPr>
                <w:b/>
                <w:i/>
              </w:rPr>
            </w:pPr>
          </w:p>
        </w:tc>
        <w:tc>
          <w:tcPr>
            <w:tcW w:w="1559" w:type="dxa"/>
            <w:gridSpan w:val="4"/>
          </w:tcPr>
          <w:p w:rsidR="00F1635B" w:rsidRDefault="00F1635B">
            <w:pPr>
              <w:pStyle w:val="CRCoverPage"/>
              <w:spacing w:after="0"/>
            </w:pPr>
          </w:p>
        </w:tc>
        <w:tc>
          <w:tcPr>
            <w:tcW w:w="2694" w:type="dxa"/>
            <w:gridSpan w:val="8"/>
          </w:tcPr>
          <w:p w:rsidR="00F1635B" w:rsidRDefault="00F1635B">
            <w:pPr>
              <w:pStyle w:val="CRCoverPage"/>
              <w:spacing w:after="0"/>
            </w:pPr>
          </w:p>
        </w:tc>
        <w:tc>
          <w:tcPr>
            <w:tcW w:w="1417" w:type="dxa"/>
            <w:gridSpan w:val="2"/>
          </w:tcPr>
          <w:p w:rsidR="00F1635B" w:rsidRDefault="00F1635B">
            <w:pPr>
              <w:pStyle w:val="CRCoverPage"/>
              <w:spacing w:after="0"/>
            </w:pPr>
          </w:p>
        </w:tc>
        <w:tc>
          <w:tcPr>
            <w:tcW w:w="2193" w:type="dxa"/>
            <w:gridSpan w:val="7"/>
            <w:tcBorders>
              <w:right w:val="single" w:sz="4" w:space="0" w:color="auto"/>
            </w:tcBorders>
          </w:tcPr>
          <w:p w:rsidR="00F1635B" w:rsidRDefault="00F1635B">
            <w:pPr>
              <w:pStyle w:val="CRCoverPage"/>
              <w:spacing w:after="0"/>
            </w:pPr>
          </w:p>
        </w:tc>
      </w:tr>
      <w:tr w:rsidR="00F1635B" w:rsidTr="008D4208">
        <w:tblPrEx>
          <w:tblCellMar>
            <w:left w:w="42" w:type="dxa"/>
            <w:right w:w="42" w:type="dxa"/>
          </w:tblCellMar>
        </w:tblPrEx>
        <w:trPr>
          <w:cantSplit/>
        </w:trPr>
        <w:tc>
          <w:tcPr>
            <w:tcW w:w="1843" w:type="dxa"/>
            <w:gridSpan w:val="2"/>
            <w:tcBorders>
              <w:left w:val="single" w:sz="4" w:space="0" w:color="auto"/>
            </w:tcBorders>
          </w:tcPr>
          <w:p w:rsidR="00F1635B" w:rsidRDefault="00F1635B">
            <w:pPr>
              <w:pStyle w:val="CRCoverPage"/>
              <w:tabs>
                <w:tab w:val="right" w:pos="1759"/>
              </w:tabs>
              <w:spacing w:after="0"/>
              <w:rPr>
                <w:b/>
                <w:i/>
              </w:rPr>
            </w:pPr>
            <w:r>
              <w:rPr>
                <w:b/>
                <w:i/>
              </w:rPr>
              <w:t>Category:</w:t>
            </w:r>
            <w:r>
              <w:rPr>
                <w:b/>
                <w:i/>
              </w:rPr>
              <w:tab/>
            </w:r>
            <w:commentRangeStart w:id="21"/>
            <w:r>
              <w:sym w:font="Wingdings" w:char="F07A"/>
            </w:r>
            <w:commentRangeEnd w:id="21"/>
            <w:r>
              <w:rPr>
                <w:rStyle w:val="CommentReference"/>
                <w:rFonts w:ascii="Times New Roman" w:hAnsi="Times New Roman"/>
                <w:vanish/>
              </w:rPr>
              <w:commentReference w:id="21"/>
            </w:r>
          </w:p>
        </w:tc>
        <w:tc>
          <w:tcPr>
            <w:tcW w:w="425" w:type="dxa"/>
            <w:shd w:val="pct30" w:color="FFFF00" w:fill="auto"/>
          </w:tcPr>
          <w:p w:rsidR="00F1635B" w:rsidRDefault="003576B2">
            <w:pPr>
              <w:pStyle w:val="CRCoverPage"/>
              <w:spacing w:after="0"/>
              <w:ind w:left="100"/>
              <w:rPr>
                <w:b/>
              </w:rPr>
            </w:pPr>
            <w:r>
              <w:rPr>
                <w:b/>
              </w:rPr>
              <w:t>F</w:t>
            </w:r>
          </w:p>
        </w:tc>
        <w:tc>
          <w:tcPr>
            <w:tcW w:w="3828" w:type="dxa"/>
            <w:gridSpan w:val="11"/>
            <w:tcBorders>
              <w:left w:val="nil"/>
            </w:tcBorders>
          </w:tcPr>
          <w:p w:rsidR="00F1635B" w:rsidRDefault="00F1635B">
            <w:pPr>
              <w:pStyle w:val="CRCoverPage"/>
              <w:spacing w:after="0"/>
            </w:pPr>
          </w:p>
        </w:tc>
        <w:tc>
          <w:tcPr>
            <w:tcW w:w="1417" w:type="dxa"/>
            <w:gridSpan w:val="2"/>
            <w:tcBorders>
              <w:left w:val="nil"/>
            </w:tcBorders>
          </w:tcPr>
          <w:p w:rsidR="00F1635B" w:rsidRDefault="00F1635B">
            <w:pPr>
              <w:pStyle w:val="CRCoverPage"/>
              <w:spacing w:after="0"/>
              <w:jc w:val="right"/>
              <w:rPr>
                <w:b/>
                <w:i/>
              </w:rPr>
            </w:pPr>
            <w:r>
              <w:rPr>
                <w:b/>
                <w:i/>
              </w:rPr>
              <w:t xml:space="preserve">Release: </w:t>
            </w:r>
            <w:commentRangeStart w:id="22"/>
            <w:r>
              <w:sym w:font="Wingdings" w:char="F07A"/>
            </w:r>
            <w:commentRangeEnd w:id="22"/>
            <w:r>
              <w:rPr>
                <w:rStyle w:val="CommentReference"/>
                <w:rFonts w:ascii="Times New Roman" w:hAnsi="Times New Roman"/>
                <w:vanish/>
              </w:rPr>
              <w:commentReference w:id="22"/>
            </w:r>
          </w:p>
        </w:tc>
        <w:tc>
          <w:tcPr>
            <w:tcW w:w="2193" w:type="dxa"/>
            <w:gridSpan w:val="7"/>
            <w:tcBorders>
              <w:right w:val="single" w:sz="4" w:space="0" w:color="auto"/>
            </w:tcBorders>
            <w:shd w:val="pct30" w:color="FFFF00" w:fill="auto"/>
          </w:tcPr>
          <w:p w:rsidR="00F1635B" w:rsidRDefault="00322FCD" w:rsidP="008E5BEA">
            <w:pPr>
              <w:pStyle w:val="CRCoverPage"/>
              <w:spacing w:after="0"/>
              <w:ind w:left="100"/>
            </w:pPr>
            <w:r>
              <w:t>REL-</w:t>
            </w:r>
            <w:r w:rsidR="008E5BEA">
              <w:t>11</w:t>
            </w:r>
          </w:p>
        </w:tc>
      </w:tr>
      <w:tr w:rsidR="00F1635B" w:rsidTr="008D4208">
        <w:tblPrEx>
          <w:tblCellMar>
            <w:left w:w="42" w:type="dxa"/>
            <w:right w:w="42" w:type="dxa"/>
          </w:tblCellMar>
        </w:tblPrEx>
        <w:tc>
          <w:tcPr>
            <w:tcW w:w="1843" w:type="dxa"/>
            <w:gridSpan w:val="2"/>
            <w:tcBorders>
              <w:left w:val="single" w:sz="4" w:space="0" w:color="auto"/>
              <w:bottom w:val="single" w:sz="4" w:space="0" w:color="auto"/>
            </w:tcBorders>
          </w:tcPr>
          <w:p w:rsidR="00F1635B" w:rsidRDefault="00F1635B">
            <w:pPr>
              <w:pStyle w:val="CRCoverPage"/>
              <w:spacing w:after="0"/>
              <w:rPr>
                <w:b/>
                <w:i/>
              </w:rPr>
            </w:pPr>
          </w:p>
        </w:tc>
        <w:tc>
          <w:tcPr>
            <w:tcW w:w="4678" w:type="dxa"/>
            <w:gridSpan w:val="13"/>
            <w:tcBorders>
              <w:bottom w:val="single" w:sz="4" w:space="0" w:color="auto"/>
            </w:tcBorders>
          </w:tcPr>
          <w:p w:rsidR="00F1635B" w:rsidRDefault="00F1635B">
            <w:pPr>
              <w:pStyle w:val="CRCoverPage"/>
              <w:spacing w:after="0"/>
              <w:ind w:left="383" w:hanging="383"/>
              <w:rPr>
                <w:i/>
                <w:sz w:val="18"/>
              </w:rPr>
            </w:pPr>
          </w:p>
          <w:p w:rsidR="00F1635B" w:rsidRDefault="00F1635B">
            <w:pPr>
              <w:pStyle w:val="CRCoverPage"/>
              <w:spacing w:after="0"/>
              <w:ind w:left="383" w:hanging="383"/>
              <w:rPr>
                <w:i/>
                <w:sz w:val="18"/>
              </w:rPr>
            </w:pPr>
            <w:r>
              <w:rPr>
                <w:i/>
                <w:sz w:val="18"/>
              </w:rPr>
              <w:t xml:space="preserve">Use </w:t>
            </w:r>
            <w:r>
              <w:rPr>
                <w:i/>
                <w:sz w:val="18"/>
                <w:u w:val="single"/>
              </w:rPr>
              <w:t>one</w:t>
            </w:r>
            <w:r>
              <w:rPr>
                <w:i/>
                <w:sz w:val="18"/>
              </w:rPr>
              <w:t xml:space="preserve"> of the following categories:</w:t>
            </w:r>
            <w:r>
              <w:rPr>
                <w:b/>
                <w:i/>
                <w:sz w:val="18"/>
              </w:rPr>
              <w:br/>
              <w:t>F</w:t>
            </w:r>
            <w:r>
              <w:rPr>
                <w:i/>
                <w:sz w:val="18"/>
              </w:rPr>
              <w:t xml:space="preserve">  (essential correction)</w:t>
            </w:r>
            <w:r>
              <w:rPr>
                <w:i/>
                <w:sz w:val="18"/>
              </w:rPr>
              <w:br/>
            </w:r>
            <w:r>
              <w:rPr>
                <w:b/>
                <w:i/>
                <w:sz w:val="18"/>
              </w:rPr>
              <w:t>A</w:t>
            </w:r>
            <w:r>
              <w:rPr>
                <w:i/>
                <w:sz w:val="18"/>
              </w:rPr>
              <w:t xml:space="preserve">  (corresponds to a correction in an earlier release)</w:t>
            </w:r>
            <w:r>
              <w:rPr>
                <w:i/>
                <w:sz w:val="18"/>
              </w:rPr>
              <w:br/>
            </w:r>
            <w:r>
              <w:rPr>
                <w:b/>
                <w:i/>
                <w:sz w:val="18"/>
              </w:rPr>
              <w:t>B</w:t>
            </w:r>
            <w:r>
              <w:rPr>
                <w:i/>
                <w:sz w:val="18"/>
              </w:rPr>
              <w:t xml:space="preserve">  (Addition of feature), </w:t>
            </w:r>
            <w:r>
              <w:rPr>
                <w:i/>
                <w:sz w:val="18"/>
              </w:rPr>
              <w:br/>
            </w:r>
            <w:r>
              <w:rPr>
                <w:b/>
                <w:i/>
                <w:sz w:val="18"/>
              </w:rPr>
              <w:t>C</w:t>
            </w:r>
            <w:r>
              <w:rPr>
                <w:i/>
                <w:sz w:val="18"/>
              </w:rPr>
              <w:t xml:space="preserve">  (Functional modification of feature)</w:t>
            </w:r>
            <w:r>
              <w:rPr>
                <w:i/>
                <w:sz w:val="18"/>
              </w:rPr>
              <w:br/>
            </w:r>
            <w:r>
              <w:rPr>
                <w:b/>
                <w:i/>
                <w:sz w:val="18"/>
              </w:rPr>
              <w:t>D</w:t>
            </w:r>
            <w:r>
              <w:rPr>
                <w:i/>
                <w:sz w:val="18"/>
              </w:rPr>
              <w:t xml:space="preserve">  (Editorial modification)</w:t>
            </w:r>
          </w:p>
          <w:p w:rsidR="00F1635B" w:rsidRDefault="00F1635B">
            <w:pPr>
              <w:pStyle w:val="CRCoverPage"/>
            </w:pPr>
            <w:r>
              <w:rPr>
                <w:sz w:val="18"/>
              </w:rPr>
              <w:t>Detailed explanations of the above categories can</w:t>
            </w:r>
            <w:r>
              <w:rPr>
                <w:sz w:val="18"/>
              </w:rPr>
              <w:br/>
              <w:t>be found in 3GPP TR 21.900.</w:t>
            </w:r>
          </w:p>
        </w:tc>
        <w:tc>
          <w:tcPr>
            <w:tcW w:w="3185" w:type="dxa"/>
            <w:gridSpan w:val="8"/>
            <w:tcBorders>
              <w:bottom w:val="single" w:sz="4" w:space="0" w:color="auto"/>
              <w:right w:val="single" w:sz="4" w:space="0" w:color="auto"/>
            </w:tcBorders>
          </w:tcPr>
          <w:p w:rsidR="00F1635B" w:rsidRDefault="00F1635B">
            <w:pPr>
              <w:pStyle w:val="CRCoverPage"/>
              <w:tabs>
                <w:tab w:val="left" w:pos="950"/>
              </w:tabs>
              <w:spacing w:after="0"/>
              <w:ind w:left="241" w:hanging="241"/>
              <w:rPr>
                <w:i/>
                <w:sz w:val="18"/>
              </w:rPr>
            </w:pPr>
          </w:p>
          <w:p w:rsidR="00F1635B" w:rsidRDefault="00F1635B" w:rsidP="006F075D">
            <w:pPr>
              <w:pStyle w:val="CRCoverPage"/>
              <w:tabs>
                <w:tab w:val="left" w:pos="950"/>
              </w:tabs>
              <w:spacing w:after="0"/>
              <w:ind w:left="241" w:hanging="241"/>
              <w:rPr>
                <w:i/>
                <w:sz w:val="18"/>
              </w:rPr>
            </w:pPr>
            <w:r>
              <w:t xml:space="preserve">Use </w:t>
            </w:r>
            <w:r>
              <w:rPr>
                <w:u w:val="single"/>
              </w:rPr>
              <w:t>one</w:t>
            </w:r>
            <w:r>
              <w:t xml:space="preserve"> of the following releases:</w:t>
            </w:r>
            <w:r>
              <w:br/>
              <w:t>REL-6</w:t>
            </w:r>
            <w:r>
              <w:tab/>
              <w:t>(Release 6)</w:t>
            </w:r>
            <w:r>
              <w:br/>
              <w:t>REL-7</w:t>
            </w:r>
            <w:r>
              <w:tab/>
              <w:t xml:space="preserve">(Release 7) </w:t>
            </w:r>
            <w:r>
              <w:br/>
              <w:t>REL-8</w:t>
            </w:r>
            <w:r>
              <w:tab/>
              <w:t>(Release 8)</w:t>
            </w:r>
            <w:r w:rsidR="006F075D">
              <w:t xml:space="preserve"> </w:t>
            </w:r>
            <w:r w:rsidR="006F075D">
              <w:br/>
              <w:t>REL-9</w:t>
            </w:r>
            <w:r w:rsidR="006F075D">
              <w:tab/>
              <w:t xml:space="preserve">(Release 9) </w:t>
            </w:r>
            <w:r w:rsidR="006F075D">
              <w:br/>
              <w:t>REL-10</w:t>
            </w:r>
            <w:r w:rsidR="006F075D">
              <w:tab/>
              <w:t xml:space="preserve">(Release 10) </w:t>
            </w:r>
            <w:r w:rsidR="006F075D">
              <w:br/>
              <w:t>REL-11</w:t>
            </w:r>
            <w:r w:rsidR="006F075D">
              <w:tab/>
              <w:t xml:space="preserve">(Release 11) </w:t>
            </w:r>
            <w:r w:rsidR="006F075D">
              <w:br/>
            </w:r>
          </w:p>
        </w:tc>
      </w:tr>
      <w:tr w:rsidR="00394585" w:rsidTr="008D4208">
        <w:tblPrEx>
          <w:tblCellMar>
            <w:left w:w="42" w:type="dxa"/>
            <w:right w:w="42" w:type="dxa"/>
          </w:tblCellMar>
        </w:tblPrEx>
        <w:tc>
          <w:tcPr>
            <w:tcW w:w="9706" w:type="dxa"/>
            <w:gridSpan w:val="23"/>
            <w:tcBorders>
              <w:left w:val="single" w:sz="4" w:space="0" w:color="auto"/>
              <w:bottom w:val="single" w:sz="4" w:space="0" w:color="auto"/>
              <w:right w:val="single" w:sz="4" w:space="0" w:color="auto"/>
            </w:tcBorders>
          </w:tcPr>
          <w:p w:rsidR="00394585" w:rsidRPr="00A42CA7" w:rsidRDefault="00394585">
            <w:pPr>
              <w:pStyle w:val="CRCoverPage"/>
              <w:tabs>
                <w:tab w:val="left" w:pos="950"/>
              </w:tabs>
              <w:spacing w:after="0"/>
              <w:ind w:left="241" w:hanging="241"/>
              <w:rPr>
                <w:sz w:val="14"/>
                <w:szCs w:val="14"/>
                <w:u w:val="single"/>
              </w:rPr>
            </w:pPr>
            <w:r w:rsidRPr="00A42CA7">
              <w:rPr>
                <w:sz w:val="14"/>
                <w:szCs w:val="14"/>
                <w:u w:val="single"/>
              </w:rPr>
              <w:t>TC SCP use of the status "Accepted" for change requests</w:t>
            </w:r>
            <w:r w:rsidR="007A1410" w:rsidRPr="00A42CA7">
              <w:rPr>
                <w:sz w:val="14"/>
                <w:szCs w:val="14"/>
                <w:u w:val="single"/>
              </w:rPr>
              <w:t>:</w:t>
            </w:r>
          </w:p>
          <w:p w:rsidR="00394585" w:rsidRPr="00A42CA7" w:rsidRDefault="007B4524" w:rsidP="007B4524">
            <w:pPr>
              <w:pStyle w:val="CRCoverPage"/>
              <w:numPr>
                <w:ilvl w:val="0"/>
                <w:numId w:val="38"/>
              </w:numPr>
              <w:tabs>
                <w:tab w:val="left" w:pos="384"/>
              </w:tabs>
              <w:spacing w:after="0"/>
              <w:ind w:hanging="523"/>
              <w:rPr>
                <w:sz w:val="14"/>
                <w:szCs w:val="14"/>
              </w:rPr>
            </w:pPr>
            <w:r>
              <w:rPr>
                <w:sz w:val="14"/>
                <w:szCs w:val="14"/>
              </w:rPr>
              <w:t>A</w:t>
            </w:r>
            <w:r w:rsidR="007A1410" w:rsidRPr="00A42CA7">
              <w:rPr>
                <w:sz w:val="14"/>
                <w:szCs w:val="14"/>
              </w:rPr>
              <w:t>t</w:t>
            </w:r>
            <w:r w:rsidR="00394585" w:rsidRPr="00A42CA7">
              <w:rPr>
                <w:sz w:val="14"/>
                <w:szCs w:val="14"/>
              </w:rPr>
              <w:t xml:space="preserve"> </w:t>
            </w:r>
            <w:r>
              <w:rPr>
                <w:sz w:val="14"/>
                <w:szCs w:val="14"/>
              </w:rPr>
              <w:t xml:space="preserve">the </w:t>
            </w:r>
            <w:r w:rsidR="00394585" w:rsidRPr="00A42CA7">
              <w:rPr>
                <w:sz w:val="14"/>
                <w:szCs w:val="14"/>
              </w:rPr>
              <w:t>TC SCP working group</w:t>
            </w:r>
            <w:r w:rsidR="007A1410" w:rsidRPr="00A42CA7">
              <w:rPr>
                <w:sz w:val="14"/>
                <w:szCs w:val="14"/>
              </w:rPr>
              <w:t xml:space="preserve"> level</w:t>
            </w:r>
            <w:r w:rsidR="00394585" w:rsidRPr="00A42CA7">
              <w:rPr>
                <w:sz w:val="14"/>
                <w:szCs w:val="14"/>
              </w:rPr>
              <w:t>, the status "Accepted" means that a change request is accepted for presentation to TC SCP Plenary</w:t>
            </w:r>
            <w:r>
              <w:rPr>
                <w:sz w:val="14"/>
                <w:szCs w:val="14"/>
              </w:rPr>
              <w:t>.</w:t>
            </w:r>
          </w:p>
          <w:p w:rsidR="00394585" w:rsidRPr="007A1410" w:rsidRDefault="007B4524" w:rsidP="007B4524">
            <w:pPr>
              <w:pStyle w:val="CRCoverPage"/>
              <w:numPr>
                <w:ilvl w:val="0"/>
                <w:numId w:val="38"/>
              </w:numPr>
              <w:tabs>
                <w:tab w:val="left" w:pos="384"/>
              </w:tabs>
              <w:spacing w:after="0"/>
              <w:ind w:hanging="523"/>
              <w:rPr>
                <w:sz w:val="14"/>
                <w:szCs w:val="14"/>
              </w:rPr>
            </w:pPr>
            <w:r>
              <w:rPr>
                <w:sz w:val="14"/>
                <w:szCs w:val="14"/>
              </w:rPr>
              <w:t>A</w:t>
            </w:r>
            <w:r w:rsidR="007A1410" w:rsidRPr="00A42CA7">
              <w:rPr>
                <w:sz w:val="14"/>
                <w:szCs w:val="14"/>
              </w:rPr>
              <w:t>t</w:t>
            </w:r>
            <w:r w:rsidR="00394585" w:rsidRPr="00A42CA7">
              <w:rPr>
                <w:sz w:val="14"/>
                <w:szCs w:val="14"/>
              </w:rPr>
              <w:t xml:space="preserve"> </w:t>
            </w:r>
            <w:r>
              <w:rPr>
                <w:sz w:val="14"/>
                <w:szCs w:val="14"/>
              </w:rPr>
              <w:t xml:space="preserve">the </w:t>
            </w:r>
            <w:r w:rsidR="00394585" w:rsidRPr="00A42CA7">
              <w:rPr>
                <w:sz w:val="14"/>
                <w:szCs w:val="14"/>
              </w:rPr>
              <w:t xml:space="preserve">TC SCP </w:t>
            </w:r>
            <w:r w:rsidR="007A1410" w:rsidRPr="00A42CA7">
              <w:rPr>
                <w:sz w:val="14"/>
                <w:szCs w:val="14"/>
              </w:rPr>
              <w:t>Plenary level</w:t>
            </w:r>
            <w:r w:rsidR="00394585" w:rsidRPr="00A42CA7">
              <w:rPr>
                <w:sz w:val="14"/>
                <w:szCs w:val="14"/>
              </w:rPr>
              <w:t xml:space="preserve">, the status "Accepted" means that a change request is accepted for </w:t>
            </w:r>
            <w:r w:rsidR="007A1410" w:rsidRPr="00A42CA7">
              <w:rPr>
                <w:sz w:val="14"/>
                <w:szCs w:val="14"/>
              </w:rPr>
              <w:t>implementation in the targeted specification</w:t>
            </w:r>
            <w:r>
              <w:rPr>
                <w:sz w:val="14"/>
                <w:szCs w:val="14"/>
              </w:rPr>
              <w:t>.</w:t>
            </w:r>
          </w:p>
        </w:tc>
      </w:tr>
      <w:tr w:rsidR="00F1635B" w:rsidTr="008D4208">
        <w:tblPrEx>
          <w:tblCellMar>
            <w:left w:w="42" w:type="dxa"/>
            <w:right w:w="42" w:type="dxa"/>
          </w:tblCellMar>
        </w:tblPrEx>
        <w:tc>
          <w:tcPr>
            <w:tcW w:w="1843" w:type="dxa"/>
            <w:gridSpan w:val="2"/>
          </w:tcPr>
          <w:p w:rsidR="00F1635B" w:rsidRDefault="00F1635B">
            <w:pPr>
              <w:pStyle w:val="CRCoverPage"/>
              <w:spacing w:after="0"/>
              <w:rPr>
                <w:b/>
                <w:i/>
              </w:rPr>
            </w:pPr>
          </w:p>
        </w:tc>
        <w:tc>
          <w:tcPr>
            <w:tcW w:w="7863" w:type="dxa"/>
            <w:gridSpan w:val="21"/>
          </w:tcPr>
          <w:p w:rsidR="00F1635B" w:rsidRDefault="00F1635B">
            <w:pPr>
              <w:pStyle w:val="CRCoverPage"/>
              <w:spacing w:after="0"/>
            </w:pPr>
          </w:p>
        </w:tc>
      </w:tr>
      <w:tr w:rsidR="00F1635B" w:rsidTr="008D4208">
        <w:tblPrEx>
          <w:tblCellMar>
            <w:left w:w="42" w:type="dxa"/>
            <w:right w:w="42" w:type="dxa"/>
          </w:tblCellMar>
        </w:tblPrEx>
        <w:tc>
          <w:tcPr>
            <w:tcW w:w="2268" w:type="dxa"/>
            <w:gridSpan w:val="3"/>
            <w:tcBorders>
              <w:top w:val="single" w:sz="4" w:space="0" w:color="auto"/>
              <w:left w:val="single" w:sz="4" w:space="0" w:color="auto"/>
            </w:tcBorders>
          </w:tcPr>
          <w:p w:rsidR="00F1635B" w:rsidRDefault="00F1635B">
            <w:pPr>
              <w:pStyle w:val="CRCoverPage"/>
              <w:tabs>
                <w:tab w:val="right" w:pos="2184"/>
              </w:tabs>
              <w:spacing w:after="0"/>
              <w:rPr>
                <w:b/>
                <w:i/>
              </w:rPr>
            </w:pPr>
            <w:r>
              <w:rPr>
                <w:b/>
                <w:i/>
              </w:rPr>
              <w:t>Reason for change:</w:t>
            </w:r>
            <w:r>
              <w:rPr>
                <w:b/>
                <w:i/>
              </w:rPr>
              <w:tab/>
            </w:r>
            <w:commentRangeStart w:id="23"/>
            <w:r>
              <w:sym w:font="Wingdings" w:char="F07A"/>
            </w:r>
            <w:commentRangeEnd w:id="23"/>
            <w:r>
              <w:rPr>
                <w:rStyle w:val="CommentReference"/>
                <w:rFonts w:ascii="Times New Roman" w:hAnsi="Times New Roman"/>
                <w:vanish/>
              </w:rPr>
              <w:commentReference w:id="23"/>
            </w:r>
          </w:p>
        </w:tc>
        <w:tc>
          <w:tcPr>
            <w:tcW w:w="7438" w:type="dxa"/>
            <w:gridSpan w:val="20"/>
            <w:tcBorders>
              <w:top w:val="single" w:sz="4" w:space="0" w:color="auto"/>
              <w:right w:val="single" w:sz="4" w:space="0" w:color="auto"/>
            </w:tcBorders>
            <w:shd w:val="pct30" w:color="FFFF00" w:fill="auto"/>
          </w:tcPr>
          <w:p w:rsidR="008E5BEA" w:rsidRDefault="00AE181D" w:rsidP="00AE181D">
            <w:pPr>
              <w:pStyle w:val="CRCoverPage"/>
              <w:spacing w:after="0"/>
            </w:pPr>
            <w:r w:rsidRPr="00AE181D">
              <w:t>SCP(12)000124 and SCP(12)000272</w:t>
            </w:r>
            <w:r>
              <w:t xml:space="preserve"> introduce new reader RF registry entries in 102 622 not accessible from </w:t>
            </w:r>
            <w:r w:rsidR="001F5193">
              <w:t xml:space="preserve">Applets using the API defined in TS </w:t>
            </w:r>
            <w:r>
              <w:t>102 705</w:t>
            </w:r>
          </w:p>
          <w:p w:rsidR="00180A96" w:rsidRPr="00180A96" w:rsidRDefault="008E5BEA" w:rsidP="008E5BEA">
            <w:pPr>
              <w:pStyle w:val="CRCoverPage"/>
              <w:spacing w:after="0"/>
            </w:pPr>
            <w:r>
              <w:t xml:space="preserve">  </w:t>
            </w:r>
          </w:p>
        </w:tc>
      </w:tr>
      <w:tr w:rsidR="00F1635B" w:rsidTr="008D4208">
        <w:tblPrEx>
          <w:tblCellMar>
            <w:left w:w="42" w:type="dxa"/>
            <w:right w:w="42" w:type="dxa"/>
          </w:tblCellMar>
        </w:tblPrEx>
        <w:tc>
          <w:tcPr>
            <w:tcW w:w="2268" w:type="dxa"/>
            <w:gridSpan w:val="3"/>
            <w:tcBorders>
              <w:left w:val="single" w:sz="4" w:space="0" w:color="auto"/>
            </w:tcBorders>
          </w:tcPr>
          <w:p w:rsidR="00F1635B" w:rsidRDefault="00F1635B">
            <w:pPr>
              <w:pStyle w:val="CRCoverPage"/>
              <w:spacing w:after="0"/>
              <w:rPr>
                <w:b/>
                <w:i/>
              </w:rPr>
            </w:pPr>
          </w:p>
        </w:tc>
        <w:tc>
          <w:tcPr>
            <w:tcW w:w="7438" w:type="dxa"/>
            <w:gridSpan w:val="20"/>
            <w:tcBorders>
              <w:right w:val="single" w:sz="4" w:space="0" w:color="auto"/>
            </w:tcBorders>
          </w:tcPr>
          <w:p w:rsidR="00F1635B" w:rsidRDefault="00F1635B">
            <w:pPr>
              <w:pStyle w:val="CRCoverPage"/>
              <w:spacing w:after="0"/>
            </w:pPr>
          </w:p>
        </w:tc>
      </w:tr>
      <w:tr w:rsidR="00F1635B" w:rsidTr="008D4208">
        <w:tblPrEx>
          <w:tblCellMar>
            <w:left w:w="42" w:type="dxa"/>
            <w:right w:w="42" w:type="dxa"/>
          </w:tblCellMar>
        </w:tblPrEx>
        <w:trPr>
          <w:trHeight w:val="653"/>
        </w:trPr>
        <w:tc>
          <w:tcPr>
            <w:tcW w:w="2268" w:type="dxa"/>
            <w:gridSpan w:val="3"/>
            <w:tcBorders>
              <w:left w:val="single" w:sz="4" w:space="0" w:color="auto"/>
            </w:tcBorders>
          </w:tcPr>
          <w:p w:rsidR="00F1635B" w:rsidRDefault="00F1635B">
            <w:pPr>
              <w:pStyle w:val="CRCoverPage"/>
              <w:tabs>
                <w:tab w:val="right" w:pos="2184"/>
              </w:tabs>
              <w:spacing w:after="0"/>
              <w:rPr>
                <w:b/>
                <w:i/>
              </w:rPr>
            </w:pPr>
            <w:r>
              <w:rPr>
                <w:b/>
                <w:i/>
              </w:rPr>
              <w:t>Summary of change:</w:t>
            </w:r>
            <w:r>
              <w:rPr>
                <w:b/>
                <w:i/>
              </w:rPr>
              <w:tab/>
            </w:r>
            <w:commentRangeStart w:id="24"/>
            <w:r>
              <w:sym w:font="Wingdings" w:char="F07A"/>
            </w:r>
            <w:commentRangeEnd w:id="24"/>
            <w:r>
              <w:rPr>
                <w:rStyle w:val="CommentReference"/>
                <w:rFonts w:ascii="Times New Roman" w:hAnsi="Times New Roman"/>
                <w:vanish/>
              </w:rPr>
              <w:commentReference w:id="24"/>
            </w:r>
          </w:p>
        </w:tc>
        <w:tc>
          <w:tcPr>
            <w:tcW w:w="7438" w:type="dxa"/>
            <w:gridSpan w:val="20"/>
            <w:tcBorders>
              <w:right w:val="single" w:sz="4" w:space="0" w:color="auto"/>
            </w:tcBorders>
            <w:shd w:val="pct30" w:color="FFFF00" w:fill="auto"/>
          </w:tcPr>
          <w:p w:rsidR="00F1635B" w:rsidRDefault="000D366B" w:rsidP="000D366B">
            <w:pPr>
              <w:pStyle w:val="CRCoverPage"/>
              <w:spacing w:after="0"/>
            </w:pPr>
            <w:r>
              <w:t>Define functionality</w:t>
            </w:r>
            <w:r w:rsidR="001F5193">
              <w:t xml:space="preserve"> to allow an A</w:t>
            </w:r>
            <w:r w:rsidR="00AE181D">
              <w:t xml:space="preserve">pplet to </w:t>
            </w:r>
            <w:r w:rsidR="00097A19">
              <w:t xml:space="preserve">enable Reader Status events and be called by HCI Framework upon reception of </w:t>
            </w:r>
            <w:r w:rsidR="001F5193">
              <w:t xml:space="preserve">HCI </w:t>
            </w:r>
            <w:r w:rsidR="00097A19">
              <w:t>event EVT_READER_STATUS</w:t>
            </w:r>
            <w:r w:rsidR="00B83627">
              <w:t>.</w:t>
            </w:r>
          </w:p>
        </w:tc>
      </w:tr>
      <w:tr w:rsidR="00F1635B" w:rsidTr="008D4208">
        <w:tblPrEx>
          <w:tblCellMar>
            <w:left w:w="42" w:type="dxa"/>
            <w:right w:w="42" w:type="dxa"/>
          </w:tblCellMar>
        </w:tblPrEx>
        <w:tc>
          <w:tcPr>
            <w:tcW w:w="2268" w:type="dxa"/>
            <w:gridSpan w:val="3"/>
            <w:tcBorders>
              <w:left w:val="single" w:sz="4" w:space="0" w:color="auto"/>
            </w:tcBorders>
          </w:tcPr>
          <w:p w:rsidR="00F1635B" w:rsidRDefault="00F1635B">
            <w:pPr>
              <w:pStyle w:val="CRCoverPage"/>
              <w:spacing w:after="0"/>
              <w:rPr>
                <w:b/>
                <w:i/>
              </w:rPr>
            </w:pPr>
          </w:p>
        </w:tc>
        <w:tc>
          <w:tcPr>
            <w:tcW w:w="7438" w:type="dxa"/>
            <w:gridSpan w:val="20"/>
            <w:tcBorders>
              <w:right w:val="single" w:sz="4" w:space="0" w:color="auto"/>
            </w:tcBorders>
          </w:tcPr>
          <w:p w:rsidR="00F1635B" w:rsidRDefault="00F1635B">
            <w:pPr>
              <w:pStyle w:val="CRCoverPage"/>
              <w:spacing w:after="0"/>
            </w:pPr>
          </w:p>
        </w:tc>
      </w:tr>
      <w:tr w:rsidR="00F1635B" w:rsidTr="008D4208">
        <w:tblPrEx>
          <w:tblCellMar>
            <w:left w:w="42" w:type="dxa"/>
            <w:right w:w="42" w:type="dxa"/>
          </w:tblCellMar>
        </w:tblPrEx>
        <w:trPr>
          <w:trHeight w:val="622"/>
        </w:trPr>
        <w:tc>
          <w:tcPr>
            <w:tcW w:w="2268" w:type="dxa"/>
            <w:gridSpan w:val="3"/>
            <w:tcBorders>
              <w:left w:val="single" w:sz="4" w:space="0" w:color="auto"/>
              <w:bottom w:val="single" w:sz="4" w:space="0" w:color="auto"/>
            </w:tcBorders>
          </w:tcPr>
          <w:p w:rsidR="00F1635B" w:rsidRDefault="00F1635B" w:rsidP="007B4524">
            <w:pPr>
              <w:pStyle w:val="CRCoverPage"/>
              <w:tabs>
                <w:tab w:val="right" w:pos="2184"/>
              </w:tabs>
              <w:spacing w:after="0"/>
              <w:rPr>
                <w:b/>
                <w:i/>
              </w:rPr>
            </w:pPr>
            <w:r>
              <w:rPr>
                <w:b/>
                <w:i/>
              </w:rPr>
              <w:t xml:space="preserve">Consequences if </w:t>
            </w:r>
            <w:r>
              <w:rPr>
                <w:b/>
                <w:i/>
              </w:rPr>
              <w:tab/>
            </w:r>
            <w:commentRangeStart w:id="25"/>
            <w:r>
              <w:sym w:font="Wingdings" w:char="F07A"/>
            </w:r>
            <w:commentRangeEnd w:id="25"/>
            <w:r>
              <w:rPr>
                <w:rStyle w:val="CommentReference"/>
                <w:rFonts w:ascii="Times New Roman" w:hAnsi="Times New Roman"/>
                <w:vanish/>
              </w:rPr>
              <w:commentReference w:id="25"/>
            </w:r>
            <w:r>
              <w:rPr>
                <w:b/>
                <w:i/>
              </w:rPr>
              <w:br/>
              <w:t xml:space="preserve">not </w:t>
            </w:r>
            <w:r w:rsidR="007B4524">
              <w:rPr>
                <w:b/>
                <w:i/>
              </w:rPr>
              <w:t>accept</w:t>
            </w:r>
            <w:r>
              <w:rPr>
                <w:b/>
                <w:i/>
              </w:rPr>
              <w:t>ed:</w:t>
            </w:r>
          </w:p>
        </w:tc>
        <w:tc>
          <w:tcPr>
            <w:tcW w:w="7438" w:type="dxa"/>
            <w:gridSpan w:val="20"/>
            <w:tcBorders>
              <w:bottom w:val="single" w:sz="4" w:space="0" w:color="auto"/>
              <w:right w:val="single" w:sz="4" w:space="0" w:color="auto"/>
            </w:tcBorders>
            <w:shd w:val="pct30" w:color="FFFF00" w:fill="auto"/>
          </w:tcPr>
          <w:p w:rsidR="00F1635B" w:rsidRPr="00A94860" w:rsidRDefault="00097A19" w:rsidP="001F5193">
            <w:pPr>
              <w:pStyle w:val="CRCoverPage"/>
              <w:spacing w:after="0"/>
              <w:ind w:left="100"/>
              <w:rPr>
                <w:rFonts w:cs="Arial"/>
                <w:color w:val="000000"/>
                <w:lang w:val="en-US" w:eastAsia="ja-JP"/>
              </w:rPr>
            </w:pPr>
            <w:r>
              <w:t>EVT_READER_STATUS information</w:t>
            </w:r>
            <w:r w:rsidR="00AE181D">
              <w:rPr>
                <w:rFonts w:cs="Arial"/>
                <w:color w:val="000000"/>
                <w:lang w:val="en-US" w:eastAsia="ja-JP"/>
              </w:rPr>
              <w:t xml:space="preserve"> not accessible </w:t>
            </w:r>
            <w:r>
              <w:rPr>
                <w:rFonts w:cs="Arial"/>
                <w:color w:val="000000"/>
                <w:lang w:val="en-US" w:eastAsia="ja-JP"/>
              </w:rPr>
              <w:t>for</w:t>
            </w:r>
            <w:r w:rsidR="00AE181D">
              <w:rPr>
                <w:rFonts w:cs="Arial"/>
                <w:color w:val="000000"/>
                <w:lang w:val="en-US" w:eastAsia="ja-JP"/>
              </w:rPr>
              <w:t xml:space="preserve"> </w:t>
            </w:r>
            <w:r w:rsidR="001F5193">
              <w:rPr>
                <w:rFonts w:cs="Arial"/>
                <w:color w:val="000000"/>
                <w:lang w:val="en-US" w:eastAsia="ja-JP"/>
              </w:rPr>
              <w:t>A</w:t>
            </w:r>
            <w:r w:rsidR="00AE181D">
              <w:rPr>
                <w:rFonts w:cs="Arial"/>
                <w:color w:val="000000"/>
                <w:lang w:val="en-US" w:eastAsia="ja-JP"/>
              </w:rPr>
              <w:t xml:space="preserve">pplets using </w:t>
            </w:r>
            <w:r w:rsidR="00B4117F">
              <w:rPr>
                <w:rFonts w:cs="Arial"/>
                <w:color w:val="000000"/>
                <w:lang w:val="en-US" w:eastAsia="ja-JP"/>
              </w:rPr>
              <w:t xml:space="preserve">TS </w:t>
            </w:r>
            <w:r w:rsidR="00AE181D">
              <w:rPr>
                <w:rFonts w:cs="Arial"/>
                <w:color w:val="000000"/>
                <w:lang w:val="en-US" w:eastAsia="ja-JP"/>
              </w:rPr>
              <w:t>102 705</w:t>
            </w:r>
          </w:p>
        </w:tc>
      </w:tr>
      <w:tr w:rsidR="00F1635B" w:rsidTr="008D4208">
        <w:tblPrEx>
          <w:tblCellMar>
            <w:left w:w="42" w:type="dxa"/>
            <w:right w:w="42" w:type="dxa"/>
          </w:tblCellMar>
        </w:tblPrEx>
        <w:tc>
          <w:tcPr>
            <w:tcW w:w="2268" w:type="dxa"/>
            <w:gridSpan w:val="3"/>
            <w:tcBorders>
              <w:bottom w:val="single" w:sz="4" w:space="0" w:color="auto"/>
            </w:tcBorders>
          </w:tcPr>
          <w:p w:rsidR="00F1635B" w:rsidRDefault="00F1635B">
            <w:pPr>
              <w:pStyle w:val="CRCoverPage"/>
              <w:spacing w:after="0"/>
              <w:rPr>
                <w:b/>
                <w:i/>
              </w:rPr>
            </w:pPr>
          </w:p>
        </w:tc>
        <w:tc>
          <w:tcPr>
            <w:tcW w:w="7438" w:type="dxa"/>
            <w:gridSpan w:val="20"/>
            <w:tcBorders>
              <w:bottom w:val="single" w:sz="4" w:space="0" w:color="auto"/>
            </w:tcBorders>
          </w:tcPr>
          <w:p w:rsidR="00F1635B" w:rsidRDefault="00F1635B">
            <w:pPr>
              <w:pStyle w:val="CRCoverPage"/>
              <w:spacing w:after="0"/>
            </w:pPr>
          </w:p>
        </w:tc>
      </w:tr>
      <w:tr w:rsidR="00F1635B" w:rsidTr="008D4208">
        <w:tblPrEx>
          <w:tblCellMar>
            <w:left w:w="42" w:type="dxa"/>
            <w:right w:w="42" w:type="dxa"/>
          </w:tblCellMar>
        </w:tblPrEx>
        <w:trPr>
          <w:cantSplit/>
        </w:trPr>
        <w:tc>
          <w:tcPr>
            <w:tcW w:w="2268" w:type="dxa"/>
            <w:gridSpan w:val="3"/>
            <w:tcBorders>
              <w:top w:val="single" w:sz="4" w:space="0" w:color="auto"/>
              <w:left w:val="single" w:sz="4" w:space="0" w:color="auto"/>
              <w:bottom w:val="single" w:sz="4" w:space="0" w:color="auto"/>
              <w:right w:val="single" w:sz="4" w:space="0" w:color="auto"/>
            </w:tcBorders>
          </w:tcPr>
          <w:p w:rsidR="00F1635B" w:rsidRDefault="00F1635B">
            <w:pPr>
              <w:pStyle w:val="CRCoverPage"/>
              <w:tabs>
                <w:tab w:val="right" w:pos="2184"/>
              </w:tabs>
              <w:spacing w:after="0"/>
              <w:rPr>
                <w:b/>
                <w:i/>
              </w:rPr>
            </w:pPr>
            <w:r>
              <w:rPr>
                <w:b/>
                <w:i/>
              </w:rPr>
              <w:t>New tag value defined within the CR?</w:t>
            </w:r>
          </w:p>
        </w:tc>
        <w:tc>
          <w:tcPr>
            <w:tcW w:w="284" w:type="dxa"/>
            <w:tcBorders>
              <w:top w:val="single" w:sz="4" w:space="0" w:color="auto"/>
              <w:left w:val="single" w:sz="4" w:space="0" w:color="auto"/>
              <w:bottom w:val="single" w:sz="4" w:space="0" w:color="auto"/>
              <w:right w:val="single" w:sz="4" w:space="0" w:color="auto"/>
            </w:tcBorders>
            <w:shd w:val="pct30" w:color="FFFF00" w:fill="auto"/>
          </w:tcPr>
          <w:p w:rsidR="00F1635B" w:rsidRDefault="00F1635B">
            <w:pPr>
              <w:pStyle w:val="CRCoverPage"/>
              <w:spacing w:after="0"/>
              <w:ind w:left="100"/>
              <w:rPr>
                <w:b/>
                <w:caps/>
              </w:rPr>
            </w:pPr>
          </w:p>
        </w:tc>
        <w:tc>
          <w:tcPr>
            <w:tcW w:w="3544" w:type="dxa"/>
            <w:gridSpan w:val="10"/>
            <w:tcBorders>
              <w:top w:val="single" w:sz="4" w:space="0" w:color="auto"/>
              <w:bottom w:val="single" w:sz="4" w:space="0" w:color="auto"/>
              <w:right w:val="single" w:sz="4" w:space="0" w:color="auto"/>
            </w:tcBorders>
            <w:shd w:val="clear" w:color="FFFF00" w:fill="auto"/>
          </w:tcPr>
          <w:p w:rsidR="00F1635B" w:rsidRDefault="00F1635B">
            <w:pPr>
              <w:pStyle w:val="CRCoverPage"/>
              <w:spacing w:after="0"/>
              <w:ind w:left="100"/>
              <w:jc w:val="right"/>
            </w:pPr>
            <w:r>
              <w:t>If ticked, add document number of related CR to TS 101 220:</w:t>
            </w:r>
          </w:p>
        </w:tc>
        <w:tc>
          <w:tcPr>
            <w:tcW w:w="3610" w:type="dxa"/>
            <w:gridSpan w:val="9"/>
            <w:tcBorders>
              <w:top w:val="single" w:sz="4" w:space="0" w:color="auto"/>
              <w:bottom w:val="single" w:sz="4" w:space="0" w:color="auto"/>
              <w:right w:val="single" w:sz="4" w:space="0" w:color="auto"/>
            </w:tcBorders>
            <w:shd w:val="pct30" w:color="FFFF00" w:fill="auto"/>
          </w:tcPr>
          <w:p w:rsidR="00F1635B" w:rsidRDefault="00F1635B">
            <w:pPr>
              <w:pStyle w:val="CRCoverPage"/>
              <w:spacing w:after="0"/>
              <w:ind w:left="100"/>
              <w:rPr>
                <w:b/>
                <w:bCs/>
              </w:rPr>
            </w:pPr>
          </w:p>
        </w:tc>
      </w:tr>
      <w:tr w:rsidR="00F1635B" w:rsidTr="008D4208">
        <w:tblPrEx>
          <w:tblCellMar>
            <w:left w:w="42" w:type="dxa"/>
            <w:right w:w="42" w:type="dxa"/>
          </w:tblCellMar>
        </w:tblPrEx>
        <w:tc>
          <w:tcPr>
            <w:tcW w:w="2268" w:type="dxa"/>
            <w:gridSpan w:val="3"/>
            <w:tcBorders>
              <w:top w:val="single" w:sz="4" w:space="0" w:color="auto"/>
              <w:bottom w:val="single" w:sz="4" w:space="0" w:color="auto"/>
            </w:tcBorders>
          </w:tcPr>
          <w:p w:rsidR="00F1635B" w:rsidRDefault="00F1635B">
            <w:pPr>
              <w:pStyle w:val="CRCoverPage"/>
              <w:tabs>
                <w:tab w:val="right" w:pos="2184"/>
              </w:tabs>
              <w:spacing w:after="0"/>
              <w:rPr>
                <w:b/>
                <w:i/>
              </w:rPr>
            </w:pPr>
          </w:p>
        </w:tc>
        <w:tc>
          <w:tcPr>
            <w:tcW w:w="7438" w:type="dxa"/>
            <w:gridSpan w:val="20"/>
            <w:tcBorders>
              <w:top w:val="single" w:sz="4" w:space="0" w:color="auto"/>
              <w:bottom w:val="single" w:sz="4" w:space="0" w:color="auto"/>
            </w:tcBorders>
          </w:tcPr>
          <w:p w:rsidR="00F1635B" w:rsidRDefault="00F1635B">
            <w:pPr>
              <w:pStyle w:val="CRCoverPage"/>
              <w:spacing w:after="0"/>
              <w:ind w:left="100"/>
            </w:pPr>
          </w:p>
        </w:tc>
      </w:tr>
      <w:tr w:rsidR="00F1635B" w:rsidRPr="001A0F6D" w:rsidTr="008D4208">
        <w:tblPrEx>
          <w:tblCellMar>
            <w:left w:w="42" w:type="dxa"/>
            <w:right w:w="42" w:type="dxa"/>
          </w:tblCellMar>
        </w:tblPrEx>
        <w:tc>
          <w:tcPr>
            <w:tcW w:w="2268" w:type="dxa"/>
            <w:gridSpan w:val="3"/>
            <w:tcBorders>
              <w:top w:val="single" w:sz="4" w:space="0" w:color="auto"/>
              <w:left w:val="single" w:sz="4" w:space="0" w:color="auto"/>
            </w:tcBorders>
          </w:tcPr>
          <w:p w:rsidR="00F1635B" w:rsidRDefault="00F1635B">
            <w:pPr>
              <w:pStyle w:val="CRCoverPage"/>
              <w:tabs>
                <w:tab w:val="right" w:pos="2184"/>
              </w:tabs>
              <w:spacing w:after="0"/>
              <w:rPr>
                <w:b/>
                <w:i/>
              </w:rPr>
            </w:pPr>
            <w:r>
              <w:rPr>
                <w:b/>
                <w:i/>
              </w:rPr>
              <w:t>Clauses affected:</w:t>
            </w:r>
            <w:r>
              <w:rPr>
                <w:b/>
                <w:i/>
              </w:rPr>
              <w:tab/>
            </w:r>
            <w:commentRangeStart w:id="26"/>
            <w:r>
              <w:sym w:font="Wingdings" w:char="F07A"/>
            </w:r>
            <w:commentRangeEnd w:id="26"/>
            <w:r>
              <w:rPr>
                <w:rStyle w:val="CommentReference"/>
                <w:rFonts w:ascii="Times New Roman" w:hAnsi="Times New Roman"/>
                <w:vanish/>
              </w:rPr>
              <w:commentReference w:id="26"/>
            </w:r>
          </w:p>
        </w:tc>
        <w:tc>
          <w:tcPr>
            <w:tcW w:w="7438" w:type="dxa"/>
            <w:gridSpan w:val="20"/>
            <w:tcBorders>
              <w:top w:val="single" w:sz="4" w:space="0" w:color="auto"/>
              <w:right w:val="single" w:sz="4" w:space="0" w:color="auto"/>
            </w:tcBorders>
            <w:shd w:val="pct30" w:color="FFFF00" w:fill="auto"/>
          </w:tcPr>
          <w:p w:rsidR="00851694" w:rsidRDefault="00851694" w:rsidP="00097A19">
            <w:pPr>
              <w:pStyle w:val="CRCoverPage"/>
              <w:spacing w:after="0"/>
            </w:pPr>
            <w:r>
              <w:t>4.3</w:t>
            </w:r>
          </w:p>
          <w:p w:rsidR="00F1635B" w:rsidRDefault="006E5BBE" w:rsidP="00097A19">
            <w:pPr>
              <w:pStyle w:val="CRCoverPage"/>
              <w:spacing w:after="0"/>
            </w:pPr>
            <w:r w:rsidRPr="006E5BBE">
              <w:t>102705_Annex_A_Java\uicc\hci\services\readermode</w:t>
            </w:r>
            <w:r>
              <w:t>\</w:t>
            </w:r>
            <w:r w:rsidR="00097A19">
              <w:t>ReaderListener</w:t>
            </w:r>
            <w:r>
              <w:t>.java</w:t>
            </w:r>
          </w:p>
          <w:p w:rsidR="001A0F6D" w:rsidRDefault="001A0F6D" w:rsidP="001A0F6D">
            <w:pPr>
              <w:pStyle w:val="CRCoverPage"/>
              <w:spacing w:after="0"/>
            </w:pPr>
            <w:r w:rsidRPr="00097A19">
              <w:t>102705_Annex_A_Java\uicc\hci\</w:t>
            </w:r>
            <w:r w:rsidRPr="006E5BBE">
              <w:t>services\readermode</w:t>
            </w:r>
            <w:r>
              <w:t>\</w:t>
            </w:r>
            <w:r w:rsidRPr="001A0F6D">
              <w:t>ReaderMessage</w:t>
            </w:r>
            <w:r>
              <w:t>.java</w:t>
            </w:r>
          </w:p>
          <w:p w:rsidR="00851694" w:rsidRPr="00851694" w:rsidRDefault="00097A19" w:rsidP="00851694">
            <w:pPr>
              <w:pStyle w:val="CRCoverPage"/>
              <w:spacing w:after="0"/>
            </w:pPr>
            <w:r w:rsidRPr="00097A19">
              <w:t>102705_Annex_A_Java\</w:t>
            </w:r>
            <w:proofErr w:type="spellStart"/>
            <w:r w:rsidRPr="00097A19">
              <w:t>uicc</w:t>
            </w:r>
            <w:proofErr w:type="spellEnd"/>
            <w:r w:rsidRPr="00097A19">
              <w:t>\</w:t>
            </w:r>
            <w:proofErr w:type="spellStart"/>
            <w:r w:rsidRPr="00097A19">
              <w:t>hci</w:t>
            </w:r>
            <w:proofErr w:type="spellEnd"/>
            <w:r w:rsidRPr="00097A19">
              <w:t>\</w:t>
            </w:r>
            <w:r w:rsidR="001A0F6D" w:rsidRPr="001A0F6D">
              <w:t>framework\HCIService</w:t>
            </w:r>
            <w:r w:rsidR="001A0F6D">
              <w:t>.java</w:t>
            </w:r>
          </w:p>
        </w:tc>
      </w:tr>
      <w:tr w:rsidR="00F1635B" w:rsidRPr="001A0F6D" w:rsidTr="008D4208">
        <w:tblPrEx>
          <w:tblCellMar>
            <w:left w:w="42" w:type="dxa"/>
            <w:right w:w="42" w:type="dxa"/>
          </w:tblCellMar>
        </w:tblPrEx>
        <w:tc>
          <w:tcPr>
            <w:tcW w:w="2268" w:type="dxa"/>
            <w:gridSpan w:val="3"/>
            <w:tcBorders>
              <w:left w:val="single" w:sz="4" w:space="0" w:color="auto"/>
            </w:tcBorders>
          </w:tcPr>
          <w:p w:rsidR="00F1635B" w:rsidRPr="001A0F6D" w:rsidRDefault="00F1635B">
            <w:pPr>
              <w:pStyle w:val="CRCoverPage"/>
              <w:spacing w:after="0"/>
              <w:rPr>
                <w:b/>
                <w:i/>
              </w:rPr>
            </w:pPr>
          </w:p>
        </w:tc>
        <w:tc>
          <w:tcPr>
            <w:tcW w:w="7438" w:type="dxa"/>
            <w:gridSpan w:val="20"/>
            <w:tcBorders>
              <w:right w:val="single" w:sz="4" w:space="0" w:color="auto"/>
            </w:tcBorders>
          </w:tcPr>
          <w:p w:rsidR="00F1635B" w:rsidRPr="001A0F6D" w:rsidRDefault="00F1635B">
            <w:pPr>
              <w:pStyle w:val="CRCoverPage"/>
              <w:spacing w:after="0"/>
            </w:pPr>
          </w:p>
        </w:tc>
      </w:tr>
      <w:tr w:rsidR="00F1635B" w:rsidTr="008D4208">
        <w:tblPrEx>
          <w:tblCellMar>
            <w:left w:w="42" w:type="dxa"/>
            <w:right w:w="42" w:type="dxa"/>
          </w:tblCellMar>
        </w:tblPrEx>
        <w:tc>
          <w:tcPr>
            <w:tcW w:w="2268" w:type="dxa"/>
            <w:gridSpan w:val="3"/>
            <w:tcBorders>
              <w:left w:val="single" w:sz="4" w:space="0" w:color="auto"/>
            </w:tcBorders>
          </w:tcPr>
          <w:p w:rsidR="00F1635B" w:rsidRDefault="00F1635B">
            <w:pPr>
              <w:pStyle w:val="CRCoverPage"/>
              <w:tabs>
                <w:tab w:val="right" w:pos="2184"/>
              </w:tabs>
              <w:spacing w:after="0"/>
              <w:rPr>
                <w:b/>
                <w:i/>
              </w:rPr>
            </w:pPr>
            <w:r>
              <w:rPr>
                <w:b/>
                <w:i/>
              </w:rPr>
              <w:t>Other specs</w:t>
            </w:r>
            <w:r>
              <w:rPr>
                <w:b/>
                <w:i/>
              </w:rPr>
              <w:tab/>
            </w:r>
            <w:commentRangeStart w:id="27"/>
            <w:r>
              <w:sym w:font="Wingdings" w:char="F07A"/>
            </w:r>
            <w:commentRangeEnd w:id="27"/>
            <w:r>
              <w:rPr>
                <w:rStyle w:val="CommentReference"/>
                <w:rFonts w:ascii="Times New Roman" w:hAnsi="Times New Roman"/>
                <w:vanish/>
              </w:rPr>
              <w:commentReference w:id="27"/>
            </w:r>
          </w:p>
        </w:tc>
        <w:tc>
          <w:tcPr>
            <w:tcW w:w="284" w:type="dxa"/>
            <w:tcBorders>
              <w:top w:val="single" w:sz="4" w:space="0" w:color="auto"/>
              <w:left w:val="single" w:sz="4" w:space="0" w:color="auto"/>
              <w:bottom w:val="single" w:sz="4" w:space="0" w:color="auto"/>
              <w:right w:val="single" w:sz="4" w:space="0" w:color="auto"/>
            </w:tcBorders>
            <w:shd w:val="pct30" w:color="FFFF00" w:fill="auto"/>
          </w:tcPr>
          <w:p w:rsidR="00F1635B" w:rsidRDefault="00F1635B">
            <w:pPr>
              <w:pStyle w:val="CRCoverPage"/>
              <w:spacing w:after="0"/>
              <w:jc w:val="center"/>
              <w:rPr>
                <w:b/>
                <w:caps/>
              </w:rPr>
            </w:pPr>
          </w:p>
        </w:tc>
        <w:tc>
          <w:tcPr>
            <w:tcW w:w="2977" w:type="dxa"/>
            <w:gridSpan w:val="7"/>
          </w:tcPr>
          <w:p w:rsidR="00F1635B" w:rsidRDefault="00F1635B">
            <w:pPr>
              <w:pStyle w:val="CRCoverPage"/>
              <w:tabs>
                <w:tab w:val="right" w:pos="2893"/>
              </w:tabs>
              <w:spacing w:after="0"/>
            </w:pPr>
            <w:r>
              <w:t xml:space="preserve"> Other core specifications</w:t>
            </w:r>
            <w:r>
              <w:tab/>
            </w:r>
            <w:commentRangeStart w:id="28"/>
            <w:r>
              <w:sym w:font="Wingdings" w:char="F07A"/>
            </w:r>
            <w:commentRangeEnd w:id="28"/>
            <w:r>
              <w:rPr>
                <w:rStyle w:val="CommentReference"/>
                <w:rFonts w:ascii="Times New Roman" w:hAnsi="Times New Roman"/>
                <w:vanish/>
              </w:rPr>
              <w:commentReference w:id="28"/>
            </w:r>
          </w:p>
        </w:tc>
        <w:tc>
          <w:tcPr>
            <w:tcW w:w="4177" w:type="dxa"/>
            <w:gridSpan w:val="12"/>
            <w:tcBorders>
              <w:right w:val="single" w:sz="4" w:space="0" w:color="auto"/>
            </w:tcBorders>
            <w:shd w:val="pct30" w:color="FFFF00" w:fill="auto"/>
          </w:tcPr>
          <w:p w:rsidR="00F1635B" w:rsidRDefault="00F1635B">
            <w:pPr>
              <w:pStyle w:val="CRCoverPage"/>
              <w:spacing w:after="0"/>
              <w:ind w:left="99"/>
              <w:rPr>
                <w:lang w:val="fr-FR"/>
              </w:rPr>
            </w:pPr>
          </w:p>
        </w:tc>
      </w:tr>
      <w:tr w:rsidR="00F1635B" w:rsidTr="008D4208">
        <w:tblPrEx>
          <w:tblCellMar>
            <w:left w:w="42" w:type="dxa"/>
            <w:right w:w="42" w:type="dxa"/>
          </w:tblCellMar>
        </w:tblPrEx>
        <w:tc>
          <w:tcPr>
            <w:tcW w:w="2268" w:type="dxa"/>
            <w:gridSpan w:val="3"/>
            <w:tcBorders>
              <w:left w:val="single" w:sz="4" w:space="0" w:color="auto"/>
            </w:tcBorders>
          </w:tcPr>
          <w:p w:rsidR="00F1635B" w:rsidRDefault="00F1635B">
            <w:pPr>
              <w:pStyle w:val="CRCoverPage"/>
              <w:spacing w:after="0"/>
              <w:rPr>
                <w:b/>
                <w:i/>
              </w:rPr>
            </w:pPr>
            <w:r>
              <w:rPr>
                <w:b/>
                <w:i/>
              </w:rPr>
              <w:t>Affected:</w:t>
            </w:r>
          </w:p>
        </w:tc>
        <w:tc>
          <w:tcPr>
            <w:tcW w:w="284" w:type="dxa"/>
            <w:tcBorders>
              <w:top w:val="single" w:sz="4" w:space="0" w:color="auto"/>
              <w:left w:val="single" w:sz="4" w:space="0" w:color="auto"/>
              <w:bottom w:val="single" w:sz="4" w:space="0" w:color="auto"/>
              <w:right w:val="single" w:sz="4" w:space="0" w:color="auto"/>
            </w:tcBorders>
            <w:shd w:val="pct30" w:color="FFFF00" w:fill="auto"/>
          </w:tcPr>
          <w:p w:rsidR="00F1635B" w:rsidRDefault="00F1635B">
            <w:pPr>
              <w:pStyle w:val="CRCoverPage"/>
              <w:spacing w:after="0"/>
              <w:jc w:val="center"/>
              <w:rPr>
                <w:b/>
                <w:caps/>
              </w:rPr>
            </w:pPr>
          </w:p>
        </w:tc>
        <w:tc>
          <w:tcPr>
            <w:tcW w:w="2977" w:type="dxa"/>
            <w:gridSpan w:val="7"/>
          </w:tcPr>
          <w:p w:rsidR="00F1635B" w:rsidRDefault="00F1635B">
            <w:pPr>
              <w:pStyle w:val="CRCoverPage"/>
              <w:spacing w:after="0"/>
            </w:pPr>
            <w:r>
              <w:t xml:space="preserve"> Test specifications</w:t>
            </w:r>
          </w:p>
        </w:tc>
        <w:tc>
          <w:tcPr>
            <w:tcW w:w="4177" w:type="dxa"/>
            <w:gridSpan w:val="12"/>
            <w:tcBorders>
              <w:right w:val="single" w:sz="4" w:space="0" w:color="auto"/>
            </w:tcBorders>
            <w:shd w:val="pct30" w:color="FFFF00" w:fill="auto"/>
          </w:tcPr>
          <w:p w:rsidR="00F1635B" w:rsidRDefault="00F1635B">
            <w:pPr>
              <w:pStyle w:val="CRCoverPage"/>
              <w:spacing w:after="0"/>
              <w:ind w:left="99"/>
            </w:pPr>
          </w:p>
        </w:tc>
      </w:tr>
      <w:tr w:rsidR="00F1635B" w:rsidTr="008D4208">
        <w:tblPrEx>
          <w:tblCellMar>
            <w:left w:w="42" w:type="dxa"/>
            <w:right w:w="42" w:type="dxa"/>
          </w:tblCellMar>
        </w:tblPrEx>
        <w:tc>
          <w:tcPr>
            <w:tcW w:w="2268" w:type="dxa"/>
            <w:gridSpan w:val="3"/>
            <w:tcBorders>
              <w:left w:val="single" w:sz="4" w:space="0" w:color="auto"/>
            </w:tcBorders>
          </w:tcPr>
          <w:p w:rsidR="00F1635B" w:rsidRDefault="00F1635B">
            <w:pPr>
              <w:pStyle w:val="CRCoverPage"/>
              <w:spacing w:after="0"/>
              <w:rPr>
                <w:b/>
                <w:i/>
              </w:rPr>
            </w:pPr>
          </w:p>
        </w:tc>
        <w:tc>
          <w:tcPr>
            <w:tcW w:w="284" w:type="dxa"/>
            <w:tcBorders>
              <w:top w:val="single" w:sz="4" w:space="0" w:color="auto"/>
            </w:tcBorders>
            <w:shd w:val="clear" w:color="FFFF00" w:fill="auto"/>
          </w:tcPr>
          <w:p w:rsidR="00F1635B" w:rsidRDefault="00F1635B">
            <w:pPr>
              <w:pStyle w:val="CRCoverPage"/>
              <w:spacing w:after="0"/>
              <w:jc w:val="center"/>
              <w:rPr>
                <w:b/>
                <w:caps/>
              </w:rPr>
            </w:pPr>
          </w:p>
        </w:tc>
        <w:tc>
          <w:tcPr>
            <w:tcW w:w="2977" w:type="dxa"/>
            <w:gridSpan w:val="7"/>
            <w:tcBorders>
              <w:left w:val="nil"/>
            </w:tcBorders>
          </w:tcPr>
          <w:p w:rsidR="00F1635B" w:rsidRDefault="00F1635B">
            <w:pPr>
              <w:pStyle w:val="CRCoverPage"/>
              <w:spacing w:after="0"/>
            </w:pPr>
          </w:p>
        </w:tc>
        <w:tc>
          <w:tcPr>
            <w:tcW w:w="4177" w:type="dxa"/>
            <w:gridSpan w:val="12"/>
            <w:tcBorders>
              <w:right w:val="single" w:sz="4" w:space="0" w:color="auto"/>
            </w:tcBorders>
            <w:shd w:val="pct30" w:color="FFFF00" w:fill="auto"/>
          </w:tcPr>
          <w:p w:rsidR="00F1635B" w:rsidRDefault="00F1635B">
            <w:pPr>
              <w:pStyle w:val="CRCoverPage"/>
              <w:spacing w:after="0"/>
              <w:ind w:left="99"/>
            </w:pPr>
          </w:p>
        </w:tc>
      </w:tr>
      <w:tr w:rsidR="00F1635B" w:rsidTr="008D4208">
        <w:tblPrEx>
          <w:tblCellMar>
            <w:left w:w="42" w:type="dxa"/>
            <w:right w:w="42" w:type="dxa"/>
          </w:tblCellMar>
        </w:tblPrEx>
        <w:tc>
          <w:tcPr>
            <w:tcW w:w="2268" w:type="dxa"/>
            <w:gridSpan w:val="3"/>
            <w:tcBorders>
              <w:left w:val="single" w:sz="4" w:space="0" w:color="auto"/>
              <w:bottom w:val="single" w:sz="4" w:space="0" w:color="auto"/>
            </w:tcBorders>
          </w:tcPr>
          <w:p w:rsidR="00F1635B" w:rsidRDefault="00F1635B">
            <w:pPr>
              <w:pStyle w:val="CRCoverPage"/>
              <w:tabs>
                <w:tab w:val="right" w:pos="2184"/>
              </w:tabs>
              <w:spacing w:after="0"/>
              <w:rPr>
                <w:b/>
                <w:i/>
              </w:rPr>
            </w:pPr>
            <w:r>
              <w:rPr>
                <w:b/>
                <w:i/>
              </w:rPr>
              <w:t>Other comments:</w:t>
            </w:r>
            <w:r>
              <w:rPr>
                <w:b/>
                <w:i/>
              </w:rPr>
              <w:tab/>
            </w:r>
            <w:commentRangeStart w:id="29"/>
            <w:r>
              <w:sym w:font="Wingdings" w:char="F07A"/>
            </w:r>
            <w:commentRangeEnd w:id="29"/>
            <w:r>
              <w:rPr>
                <w:rStyle w:val="CommentReference"/>
                <w:rFonts w:ascii="Times New Roman" w:hAnsi="Times New Roman"/>
                <w:vanish/>
              </w:rPr>
              <w:commentReference w:id="29"/>
            </w:r>
          </w:p>
        </w:tc>
        <w:tc>
          <w:tcPr>
            <w:tcW w:w="7438" w:type="dxa"/>
            <w:gridSpan w:val="20"/>
            <w:tcBorders>
              <w:bottom w:val="single" w:sz="4" w:space="0" w:color="auto"/>
              <w:right w:val="single" w:sz="4" w:space="0" w:color="auto"/>
            </w:tcBorders>
            <w:shd w:val="pct30" w:color="FFFF00" w:fill="auto"/>
          </w:tcPr>
          <w:p w:rsidR="00F1635B" w:rsidRDefault="00F1635B" w:rsidP="006D49A7">
            <w:pPr>
              <w:pStyle w:val="CRCoverPage"/>
              <w:spacing w:after="0"/>
              <w:ind w:left="100"/>
            </w:pPr>
          </w:p>
        </w:tc>
      </w:tr>
    </w:tbl>
    <w:p w:rsidR="00F1635B" w:rsidRDefault="00F1635B">
      <w:pPr>
        <w:sectPr w:rsidR="00F1635B">
          <w:headerReference w:type="even" r:id="rId10"/>
          <w:headerReference w:type="default" r:id="rId11"/>
          <w:footerReference w:type="default" r:id="rId12"/>
          <w:footnotePr>
            <w:numRestart w:val="eachSect"/>
          </w:footnotePr>
          <w:pgSz w:w="11907" w:h="16840" w:code="9"/>
          <w:pgMar w:top="966" w:right="1134" w:bottom="993" w:left="1134" w:header="680" w:footer="567" w:gutter="0"/>
          <w:cols w:space="720"/>
        </w:sectPr>
      </w:pPr>
    </w:p>
    <w:p w:rsidR="00B4117F" w:rsidRPr="00B4117F" w:rsidRDefault="00B4117F" w:rsidP="00851694">
      <w:pPr>
        <w:pStyle w:val="Heading2"/>
        <w:rPr>
          <w:rFonts w:ascii="Times New Roman" w:hAnsi="Times New Roman"/>
          <w:sz w:val="20"/>
        </w:rPr>
      </w:pPr>
      <w:bookmarkStart w:id="30" w:name="_Toc342633850"/>
      <w:bookmarkStart w:id="31" w:name="_Toc342633929"/>
      <w:bookmarkStart w:id="32" w:name="_Toc342656504"/>
      <w:bookmarkEnd w:id="1"/>
      <w:bookmarkEnd w:id="2"/>
      <w:bookmarkEnd w:id="3"/>
      <w:bookmarkEnd w:id="4"/>
      <w:bookmarkEnd w:id="5"/>
      <w:bookmarkEnd w:id="6"/>
      <w:bookmarkEnd w:id="7"/>
      <w:bookmarkEnd w:id="8"/>
      <w:bookmarkEnd w:id="9"/>
      <w:r w:rsidRPr="00B4117F">
        <w:rPr>
          <w:rFonts w:ascii="Times New Roman" w:hAnsi="Times New Roman"/>
          <w:sz w:val="20"/>
        </w:rPr>
        <w:lastRenderedPageBreak/>
        <w:t>[…]</w:t>
      </w:r>
    </w:p>
    <w:p w:rsidR="00851694" w:rsidRPr="00636BBB" w:rsidRDefault="00851694" w:rsidP="00851694">
      <w:pPr>
        <w:pStyle w:val="Heading2"/>
      </w:pPr>
      <w:r w:rsidRPr="00636BBB">
        <w:t>4.3</w:t>
      </w:r>
      <w:r w:rsidRPr="00636BBB">
        <w:tab/>
        <w:t>Reader Mode</w:t>
      </w:r>
      <w:bookmarkEnd w:id="30"/>
      <w:bookmarkEnd w:id="31"/>
      <w:bookmarkEnd w:id="32"/>
    </w:p>
    <w:p w:rsidR="001F5193" w:rsidRDefault="001F5193" w:rsidP="001F5193">
      <w:pPr>
        <w:keepNext/>
        <w:keepLines/>
      </w:pPr>
      <w:r>
        <w:t xml:space="preserve">The functionality to support the reader mode is provided in the package </w:t>
      </w:r>
      <w:proofErr w:type="spellStart"/>
      <w:r>
        <w:rPr>
          <w:i/>
          <w:iCs/>
        </w:rPr>
        <w:t>uicc.hci.services.reader</w:t>
      </w:r>
      <w:proofErr w:type="spellEnd"/>
      <w:r>
        <w:rPr>
          <w:i/>
          <w:iCs/>
        </w:rPr>
        <w:t>.</w:t>
      </w:r>
      <w:r>
        <w:t xml:space="preserve"> In reader mode the communication technologies defined by the contactless platform for reader mode [</w:t>
      </w:r>
      <w:r w:rsidR="009D10CB">
        <w:fldChar w:fldCharType="begin"/>
      </w:r>
      <w:r>
        <w:instrText>REF REF_TS102622</w:instrText>
      </w:r>
      <w:r w:rsidR="009D10CB">
        <w:fldChar w:fldCharType="separate"/>
      </w:r>
      <w:r>
        <w:rPr>
          <w:noProof/>
        </w:rPr>
        <w:t>4</w:t>
      </w:r>
      <w:r w:rsidR="009D10CB">
        <w:fldChar w:fldCharType="end"/>
      </w:r>
      <w:r>
        <w:t>] are supported. The Contactless Framework shall bind the services defined in</w:t>
      </w:r>
      <w:r>
        <w:rPr>
          <w:i/>
          <w:iCs/>
        </w:rPr>
        <w:t xml:space="preserve"> </w:t>
      </w:r>
      <w:proofErr w:type="spellStart"/>
      <w:r>
        <w:rPr>
          <w:i/>
          <w:iCs/>
        </w:rPr>
        <w:t>uicc.hci.services.reader</w:t>
      </w:r>
      <w:proofErr w:type="spellEnd"/>
      <w:r>
        <w:rPr>
          <w:i/>
          <w:iCs/>
        </w:rPr>
        <w:t xml:space="preserve"> </w:t>
      </w:r>
      <w:r>
        <w:t>to the corresponding resources (e.g. gates and pipes) defined by the contactless platform for reader mode [</w:t>
      </w:r>
      <w:r w:rsidR="009D10CB">
        <w:fldChar w:fldCharType="begin"/>
      </w:r>
      <w:r>
        <w:instrText>REF REF_TS102622</w:instrText>
      </w:r>
      <w:r w:rsidR="009D10CB">
        <w:fldChar w:fldCharType="separate"/>
      </w:r>
      <w:r>
        <w:rPr>
          <w:noProof/>
        </w:rPr>
        <w:t>4</w:t>
      </w:r>
      <w:r w:rsidR="009D10CB">
        <w:fldChar w:fldCharType="end"/>
      </w:r>
      <w:r>
        <w:t>].</w:t>
      </w:r>
    </w:p>
    <w:p w:rsidR="001F5193" w:rsidRDefault="001F5193" w:rsidP="001F5193">
      <w:r>
        <w:t xml:space="preserve">An </w:t>
      </w:r>
      <w:proofErr w:type="spellStart"/>
      <w:r>
        <w:t>Applet</w:t>
      </w:r>
      <w:proofErr w:type="spellEnd"/>
      <w:r>
        <w:t xml:space="preserve"> has to be in the selectable state (according to the Java Card™ specification [</w:t>
      </w:r>
      <w:r w:rsidR="009D10CB">
        <w:fldChar w:fldCharType="begin"/>
      </w:r>
      <w:r>
        <w:instrText>REF REF_SUNMICROSYSTEMS</w:instrText>
      </w:r>
      <w:r w:rsidR="009D10CB">
        <w:fldChar w:fldCharType="separate"/>
      </w:r>
      <w:r>
        <w:rPr>
          <w:noProof/>
        </w:rPr>
        <w:t>9</w:t>
      </w:r>
      <w:r w:rsidR="009D10CB">
        <w:fldChar w:fldCharType="end"/>
      </w:r>
      <w:r>
        <w:t>], [</w:t>
      </w:r>
      <w:r w:rsidR="009D10CB">
        <w:fldChar w:fldCharType="begin"/>
      </w:r>
      <w:r>
        <w:instrText>REF REF_SUNMICROSYSTEMS_10</w:instrText>
      </w:r>
      <w:r w:rsidR="009D10CB">
        <w:fldChar w:fldCharType="separate"/>
      </w:r>
      <w:r>
        <w:rPr>
          <w:noProof/>
        </w:rPr>
        <w:t>10</w:t>
      </w:r>
      <w:r w:rsidR="009D10CB">
        <w:fldChar w:fldCharType="end"/>
      </w:r>
      <w:r>
        <w:t>] and [</w:t>
      </w:r>
      <w:r w:rsidR="009D10CB">
        <w:fldChar w:fldCharType="begin"/>
      </w:r>
      <w:r>
        <w:instrText>REF REF_SUNMICROSYSTEMS_11</w:instrText>
      </w:r>
      <w:r w:rsidR="009D10CB">
        <w:fldChar w:fldCharType="separate"/>
      </w:r>
      <w:r>
        <w:rPr>
          <w:noProof/>
        </w:rPr>
        <w:t>11</w:t>
      </w:r>
      <w:r w:rsidR="009D10CB">
        <w:fldChar w:fldCharType="end"/>
      </w:r>
      <w:r>
        <w:t>]) to act as a contactless Applet in reader mode.</w:t>
      </w:r>
    </w:p>
    <w:p w:rsidR="001F5193" w:rsidRDefault="001F5193" w:rsidP="001F5193">
      <w:r>
        <w:t>Reader mode Applets shall follow the extended lifecycle model that is defined in "</w:t>
      </w:r>
      <w:proofErr w:type="spellStart"/>
      <w:r>
        <w:t>GlobalPlatform</w:t>
      </w:r>
      <w:proofErr w:type="spellEnd"/>
      <w:r>
        <w:t xml:space="preserve"> Amendment C" [</w:t>
      </w:r>
      <w:r w:rsidR="009D10CB">
        <w:fldChar w:fldCharType="begin"/>
      </w:r>
      <w:r>
        <w:instrText>REF REF_GLOBALPLATFORM</w:instrText>
      </w:r>
      <w:r w:rsidR="009D10CB">
        <w:fldChar w:fldCharType="separate"/>
      </w:r>
      <w:r>
        <w:rPr>
          <w:noProof/>
        </w:rPr>
        <w:t>8</w:t>
      </w:r>
      <w:r w:rsidR="009D10CB">
        <w:fldChar w:fldCharType="end"/>
      </w:r>
      <w:r>
        <w:t>] for contactless Applets in card emulation mode (i.e. following Application Availability States and the related transition rules).</w:t>
      </w:r>
    </w:p>
    <w:p w:rsidR="001F5193" w:rsidRDefault="001F5193" w:rsidP="001F5193">
      <w:r>
        <w:t>Per RF technology there shall be only one reader mode Applet in the state ACTIVATED (according to "</w:t>
      </w:r>
      <w:proofErr w:type="spellStart"/>
      <w:r>
        <w:t>GlobalPlatform</w:t>
      </w:r>
      <w:proofErr w:type="spellEnd"/>
      <w:r>
        <w:t xml:space="preserve"> Amendment C" [</w:t>
      </w:r>
      <w:r w:rsidR="009D10CB">
        <w:fldChar w:fldCharType="begin"/>
      </w:r>
      <w:r>
        <w:instrText>REF REF_GLOBALPLATFORM</w:instrText>
      </w:r>
      <w:r w:rsidR="009D10CB">
        <w:fldChar w:fldCharType="separate"/>
      </w:r>
      <w:r>
        <w:rPr>
          <w:noProof/>
        </w:rPr>
        <w:t>8</w:t>
      </w:r>
      <w:r w:rsidR="009D10CB">
        <w:fldChar w:fldCharType="end"/>
      </w:r>
      <w:r>
        <w:t>]) at any time.</w:t>
      </w:r>
    </w:p>
    <w:p w:rsidR="001F5193" w:rsidRDefault="001F5193" w:rsidP="001F5193">
      <w:r>
        <w:t>The installation parameters for contactless reader mode applications are specified in TS 102 226 [</w:t>
      </w:r>
      <w:r w:rsidR="009D10CB">
        <w:fldChar w:fldCharType="begin"/>
      </w:r>
      <w:r>
        <w:instrText>REF REF_TS102226</w:instrText>
      </w:r>
      <w:r w:rsidR="009D10CB">
        <w:fldChar w:fldCharType="separate"/>
      </w:r>
      <w:r>
        <w:t>7</w:t>
      </w:r>
      <w:r w:rsidR="009D10CB">
        <w:fldChar w:fldCharType="end"/>
      </w:r>
      <w:r>
        <w:t>].</w:t>
      </w:r>
    </w:p>
    <w:p w:rsidR="001F5193" w:rsidRDefault="001F5193" w:rsidP="001F5193">
      <w:pPr>
        <w:rPr>
          <w:ins w:id="33" w:author="fgo" w:date="2014-07-09T11:10:00Z"/>
        </w:rPr>
      </w:pPr>
      <w:r>
        <w:t>When the state of a reader mode Applet changes to lifecycle ACTIVATED (according to "</w:t>
      </w:r>
      <w:proofErr w:type="spellStart"/>
      <w:r>
        <w:t>GlobalPlatform</w:t>
      </w:r>
      <w:proofErr w:type="spellEnd"/>
      <w:r>
        <w:t xml:space="preserve"> Amendment C" [</w:t>
      </w:r>
      <w:r w:rsidR="009D10CB">
        <w:fldChar w:fldCharType="begin"/>
      </w:r>
      <w:r>
        <w:instrText>REF REF_GLOBALPLATFORM</w:instrText>
      </w:r>
      <w:r w:rsidR="009D10CB">
        <w:fldChar w:fldCharType="separate"/>
      </w:r>
      <w:r>
        <w:rPr>
          <w:noProof/>
        </w:rPr>
        <w:t>8</w:t>
      </w:r>
      <w:r w:rsidR="009D10CB">
        <w:fldChar w:fldCharType="end"/>
      </w:r>
      <w:r>
        <w:t>]) the Contactless Framework shall ensure that the HCI gates and pipes are setup for the RF technologies that are supported by the reader mode Applet.</w:t>
      </w:r>
    </w:p>
    <w:p w:rsidR="00B4538C" w:rsidRDefault="00B4538C" w:rsidP="001F5193">
      <w:pPr>
        <w:rPr>
          <w:ins w:id="34" w:author="fgo" w:date="2014-07-09T11:07:00Z"/>
        </w:rPr>
      </w:pPr>
      <w:ins w:id="35" w:author="fgo" w:date="2014-07-09T11:10:00Z">
        <w:r>
          <w:t>The procedures for receiving and sending messages over the contactless interface and the procedures for notifications about the reader status are described in the following clauses.</w:t>
        </w:r>
      </w:ins>
    </w:p>
    <w:p w:rsidR="001F5193" w:rsidRDefault="001F5193" w:rsidP="00624AD6">
      <w:pPr>
        <w:pStyle w:val="Heading3"/>
      </w:pPr>
      <w:ins w:id="36" w:author="fgo" w:date="2014-07-09T11:07:00Z">
        <w:r>
          <w:t>4.3.1 Receiving and sending messages over the contactless interface</w:t>
        </w:r>
      </w:ins>
    </w:p>
    <w:p w:rsidR="00851694" w:rsidRPr="00636BBB" w:rsidRDefault="00851694" w:rsidP="00851694">
      <w:r w:rsidRPr="00636BBB">
        <w:t xml:space="preserve">To be able to receive and send messages over the contactless interface in reader mode the Applet shall activate the </w:t>
      </w:r>
      <w:proofErr w:type="spellStart"/>
      <w:r w:rsidRPr="00636BBB">
        <w:rPr>
          <w:i/>
          <w:iCs/>
        </w:rPr>
        <w:t>ReaderListener.EVENT_TARGET_DISCOVERED</w:t>
      </w:r>
      <w:proofErr w:type="spellEnd"/>
      <w:r w:rsidRPr="00636BBB">
        <w:t xml:space="preserve">. An Applet shall only be able to activate this event or to use the </w:t>
      </w:r>
      <w:proofErr w:type="spellStart"/>
      <w:r w:rsidRPr="00636BBB">
        <w:t>restartReadermodeProcedure</w:t>
      </w:r>
      <w:proofErr w:type="spellEnd"/>
      <w:r w:rsidRPr="00636BBB">
        <w:t xml:space="preserve"> method if it is in lifecycle state ACTIVATED. To release the </w:t>
      </w:r>
      <w:r w:rsidRPr="006F4644">
        <w:t>CLF</w:t>
      </w:r>
      <w:r w:rsidRPr="00636BBB">
        <w:t xml:space="preserve"> control at the end of a transaction an Applet shall deactivate the </w:t>
      </w:r>
      <w:proofErr w:type="spellStart"/>
      <w:r w:rsidRPr="00636BBB">
        <w:rPr>
          <w:i/>
          <w:iCs/>
        </w:rPr>
        <w:t>ReaderListener.EVENT_TARGET_DISCOVERED</w:t>
      </w:r>
      <w:proofErr w:type="spellEnd"/>
      <w:r w:rsidRPr="00636BBB">
        <w:t>.</w:t>
      </w:r>
    </w:p>
    <w:p w:rsidR="00851694" w:rsidRPr="00636BBB" w:rsidRDefault="00851694" w:rsidP="00851694">
      <w:r w:rsidRPr="00636BBB">
        <w:t xml:space="preserve">When an Applet lifecycle state changes from ACTIVATED to DEACTIVATED the Contactless Framework shall enforce that the </w:t>
      </w:r>
      <w:proofErr w:type="spellStart"/>
      <w:r w:rsidRPr="00636BBB">
        <w:rPr>
          <w:i/>
          <w:iCs/>
        </w:rPr>
        <w:t>ReaderListener.EVENT_TARGET_DISCOVERED</w:t>
      </w:r>
      <w:proofErr w:type="spellEnd"/>
      <w:r w:rsidRPr="00636BBB">
        <w:t xml:space="preserve"> </w:t>
      </w:r>
      <w:r w:rsidR="0080260C">
        <w:t xml:space="preserve">is </w:t>
      </w:r>
      <w:r w:rsidRPr="00636BBB">
        <w:t>deactivated.</w:t>
      </w:r>
    </w:p>
    <w:p w:rsidR="00851694" w:rsidRPr="00636BBB" w:rsidRDefault="00851694" w:rsidP="00851694">
      <w:r w:rsidRPr="00636BBB">
        <w:t xml:space="preserve">The Contactless Framework shall request the reader mode control on the </w:t>
      </w:r>
      <w:r w:rsidRPr="006F4644">
        <w:t>CLF</w:t>
      </w:r>
      <w:r w:rsidRPr="00636BBB">
        <w:t xml:space="preserve"> by sending the </w:t>
      </w:r>
      <w:r w:rsidRPr="006F4644">
        <w:t>HCI</w:t>
      </w:r>
      <w:r w:rsidRPr="00636BBB">
        <w:t xml:space="preserve"> events EVT_READER_REQUESTED and EVT_END_OPERATION according to the state of the reader mode Applet. The EVT_READER_REQUESTED shall be sent by the Contactless Framework if an Applet instance activates the event </w:t>
      </w:r>
      <w:proofErr w:type="spellStart"/>
      <w:r w:rsidRPr="00636BBB">
        <w:rPr>
          <w:i/>
          <w:iCs/>
        </w:rPr>
        <w:t>ReaderListener.EVENT_TARGET_DISCOVERED</w:t>
      </w:r>
      <w:proofErr w:type="spellEnd"/>
      <w:r w:rsidRPr="00636BBB">
        <w:rPr>
          <w:i/>
          <w:iCs/>
        </w:rPr>
        <w:t xml:space="preserve"> </w:t>
      </w:r>
      <w:r w:rsidRPr="00636BBB">
        <w:t xml:space="preserve">and no other Applet instance has the event activated, i.e. it shall not be sent if the Contactless Framework has earlier sent an EVT_READER_REQUESTED due to the request from another Applet instance, which was not yet ended by an EVT_END_OPERATION. The </w:t>
      </w:r>
      <w:r w:rsidRPr="006F4644">
        <w:t>HCI</w:t>
      </w:r>
      <w:r w:rsidRPr="00636BBB">
        <w:t xml:space="preserve"> event EVT_END_OPERATION shall be sent to the </w:t>
      </w:r>
      <w:r w:rsidRPr="006F4644">
        <w:t>CLF</w:t>
      </w:r>
      <w:r w:rsidRPr="00636BBB">
        <w:t xml:space="preserve"> when an Applet instance or the Contactless Framework deactivates the event </w:t>
      </w:r>
      <w:proofErr w:type="spellStart"/>
      <w:r w:rsidRPr="00636BBB">
        <w:rPr>
          <w:i/>
          <w:iCs/>
        </w:rPr>
        <w:t>ReaderListener.EVENT_TARGET_DISCOVERED</w:t>
      </w:r>
      <w:proofErr w:type="spellEnd"/>
      <w:r w:rsidRPr="00636BBB">
        <w:t xml:space="preserve">. The Contactless Framework shall resend the EVT_READER_REQUESTED to the </w:t>
      </w:r>
      <w:r w:rsidRPr="006F4644">
        <w:t>CLF</w:t>
      </w:r>
      <w:r w:rsidRPr="00636BBB">
        <w:t xml:space="preserve"> if another Applet instance exists with the </w:t>
      </w:r>
      <w:proofErr w:type="spellStart"/>
      <w:r w:rsidRPr="00636BBB">
        <w:rPr>
          <w:i/>
          <w:iCs/>
        </w:rPr>
        <w:t>ReaderListener.EVENT_TARGET_DISCOVERED</w:t>
      </w:r>
      <w:proofErr w:type="spellEnd"/>
      <w:r w:rsidRPr="00636BBB">
        <w:rPr>
          <w:i/>
          <w:iCs/>
        </w:rPr>
        <w:t xml:space="preserve"> </w:t>
      </w:r>
      <w:r w:rsidRPr="00636BBB">
        <w:t>event activated.</w:t>
      </w:r>
    </w:p>
    <w:p w:rsidR="00851694" w:rsidRPr="00636BBB" w:rsidRDefault="00851694" w:rsidP="00851694">
      <w:r w:rsidRPr="00636BBB">
        <w:t xml:space="preserve">The Contactless Framework shall inform the Applet instance which has activated the </w:t>
      </w:r>
      <w:proofErr w:type="spellStart"/>
      <w:r w:rsidRPr="00636BBB">
        <w:rPr>
          <w:i/>
          <w:iCs/>
        </w:rPr>
        <w:t>ReaderListener.EVENT_TARGET_DISCOVERED</w:t>
      </w:r>
      <w:proofErr w:type="spellEnd"/>
      <w:r w:rsidRPr="00636BBB">
        <w:t xml:space="preserve"> when a target is discovered on one of the </w:t>
      </w:r>
      <w:r w:rsidRPr="006F4644">
        <w:t>RF</w:t>
      </w:r>
      <w:r w:rsidRPr="00636BBB">
        <w:t xml:space="preserve"> technologies the Applet instance is registered to with its installation parameters as specified in </w:t>
      </w:r>
      <w:r w:rsidRPr="006F4644">
        <w:t>TS</w:t>
      </w:r>
      <w:r w:rsidRPr="006777A5">
        <w:t xml:space="preserve"> 102 226 [</w:t>
      </w:r>
      <w:r w:rsidR="009D10CB" w:rsidRPr="006777A5">
        <w:fldChar w:fldCharType="begin"/>
      </w:r>
      <w:r w:rsidRPr="006777A5">
        <w:instrText>REF REF_TS102226</w:instrText>
      </w:r>
      <w:r w:rsidR="009D10CB" w:rsidRPr="006777A5">
        <w:fldChar w:fldCharType="separate"/>
      </w:r>
      <w:r w:rsidRPr="006777A5">
        <w:t>7</w:t>
      </w:r>
      <w:r w:rsidR="009D10CB" w:rsidRPr="006777A5">
        <w:fldChar w:fldCharType="end"/>
      </w:r>
      <w:r w:rsidRPr="006777A5">
        <w:t>]</w:t>
      </w:r>
      <w:r w:rsidR="0080260C">
        <w:t>.</w:t>
      </w:r>
    </w:p>
    <w:p w:rsidR="00851694" w:rsidRDefault="00851694" w:rsidP="008516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37" w:author="fgo" w:date="2014-07-09T11:08:00Z"/>
        </w:rPr>
      </w:pPr>
      <w:r w:rsidRPr="00636BBB">
        <w:t xml:space="preserve">The Contactless Framework shall ensure that the </w:t>
      </w:r>
      <w:proofErr w:type="spellStart"/>
      <w:r w:rsidRPr="00636BBB">
        <w:rPr>
          <w:i/>
          <w:iCs/>
        </w:rPr>
        <w:t>ReaderListener.EVENT_TARGET_DISCOVERED</w:t>
      </w:r>
      <w:proofErr w:type="spellEnd"/>
      <w:r w:rsidRPr="00636BBB">
        <w:t xml:space="preserve"> </w:t>
      </w:r>
      <w:r w:rsidR="00B4538C">
        <w:t xml:space="preserve">is </w:t>
      </w:r>
      <w:r w:rsidRPr="00636BBB">
        <w:t xml:space="preserve">deactivated for all Applets when access to the interface is disabled on the </w:t>
      </w:r>
      <w:r w:rsidRPr="006F4644">
        <w:t>UICC</w:t>
      </w:r>
      <w:r w:rsidRPr="00636BBB">
        <w:t xml:space="preserve"> level.</w:t>
      </w:r>
    </w:p>
    <w:p w:rsidR="001F5193" w:rsidRDefault="001F5193" w:rsidP="00624AD6">
      <w:pPr>
        <w:pStyle w:val="Heading3"/>
        <w:rPr>
          <w:ins w:id="38" w:author="fgo" w:date="2014-07-09T11:11:00Z"/>
        </w:rPr>
      </w:pPr>
      <w:ins w:id="39" w:author="fgo" w:date="2014-07-09T11:08:00Z">
        <w:r>
          <w:t xml:space="preserve">4.3.2 </w:t>
        </w:r>
      </w:ins>
      <w:ins w:id="40" w:author="fgo" w:date="2014-07-09T11:10:00Z">
        <w:r>
          <w:t>Receiving notifications about reader status</w:t>
        </w:r>
      </w:ins>
    </w:p>
    <w:p w:rsidR="00B4538C" w:rsidRDefault="00B4538C" w:rsidP="00B4538C">
      <w:pPr>
        <w:rPr>
          <w:ins w:id="41" w:author="fgo" w:date="2014-07-09T11:12:00Z"/>
        </w:rPr>
      </w:pPr>
      <w:ins w:id="42" w:author="fgo" w:date="2014-07-09T11:11:00Z">
        <w:r w:rsidRPr="00636BBB">
          <w:t xml:space="preserve">To be able to receive </w:t>
        </w:r>
        <w:r>
          <w:t xml:space="preserve">CLF reader status notifications </w:t>
        </w:r>
        <w:r w:rsidRPr="00636BBB">
          <w:t xml:space="preserve">the Applet shall activate the </w:t>
        </w:r>
      </w:ins>
      <w:ins w:id="43" w:author="fgo" w:date="2014-07-09T11:15:00Z">
        <w:r>
          <w:t xml:space="preserve">event </w:t>
        </w:r>
      </w:ins>
      <w:proofErr w:type="spellStart"/>
      <w:ins w:id="44" w:author="fgo" w:date="2014-07-09T11:11:00Z">
        <w:r w:rsidRPr="00636BBB">
          <w:rPr>
            <w:i/>
            <w:iCs/>
          </w:rPr>
          <w:t>ReaderListener.EVENT_</w:t>
        </w:r>
        <w:r>
          <w:rPr>
            <w:i/>
            <w:iCs/>
          </w:rPr>
          <w:t>READER_STATUS</w:t>
        </w:r>
        <w:proofErr w:type="spellEnd"/>
        <w:r w:rsidRPr="00636BBB">
          <w:t xml:space="preserve">. An Applet shall only be able to activate this event if it is in lifecycle state ACTIVATED. To release the </w:t>
        </w:r>
        <w:r w:rsidRPr="006F4644">
          <w:t>CLF</w:t>
        </w:r>
        <w:r w:rsidRPr="00636BBB">
          <w:t xml:space="preserve"> </w:t>
        </w:r>
        <w:r>
          <w:t>reader status notifications</w:t>
        </w:r>
        <w:r w:rsidRPr="00636BBB">
          <w:t xml:space="preserve"> an Applet shall deactivate the </w:t>
        </w:r>
      </w:ins>
      <w:ins w:id="45" w:author="fgo" w:date="2014-07-09T11:16:00Z">
        <w:r>
          <w:t xml:space="preserve">event </w:t>
        </w:r>
      </w:ins>
      <w:proofErr w:type="spellStart"/>
      <w:ins w:id="46" w:author="fgo" w:date="2014-07-09T11:11:00Z">
        <w:r w:rsidRPr="00636BBB">
          <w:rPr>
            <w:i/>
            <w:iCs/>
          </w:rPr>
          <w:t>ReaderListener.EVENT_</w:t>
        </w:r>
        <w:r>
          <w:rPr>
            <w:i/>
            <w:iCs/>
          </w:rPr>
          <w:t>READER_STATUS</w:t>
        </w:r>
        <w:proofErr w:type="spellEnd"/>
        <w:r w:rsidRPr="00636BBB">
          <w:t>.</w:t>
        </w:r>
      </w:ins>
    </w:p>
    <w:p w:rsidR="00B4538C" w:rsidRPr="00636BBB" w:rsidRDefault="00B4538C" w:rsidP="00B4538C">
      <w:pPr>
        <w:rPr>
          <w:ins w:id="47" w:author="fgo" w:date="2014-07-09T11:12:00Z"/>
        </w:rPr>
      </w:pPr>
      <w:ins w:id="48" w:author="fgo" w:date="2014-07-09T11:12:00Z">
        <w:r w:rsidRPr="00636BBB">
          <w:lastRenderedPageBreak/>
          <w:t xml:space="preserve">When </w:t>
        </w:r>
      </w:ins>
      <w:ins w:id="49" w:author="fgo" w:date="2014-07-09T11:16:00Z">
        <w:r>
          <w:t>the</w:t>
        </w:r>
      </w:ins>
      <w:ins w:id="50" w:author="fgo" w:date="2014-07-09T11:12:00Z">
        <w:r w:rsidRPr="00636BBB">
          <w:t xml:space="preserve"> Applet lifecycle state changes from ACTIVATED to DEACTIVATED the Contactless Framework shall enforce that the </w:t>
        </w:r>
        <w:r>
          <w:t xml:space="preserve">event </w:t>
        </w:r>
        <w:proofErr w:type="spellStart"/>
        <w:r w:rsidRPr="00636BBB">
          <w:rPr>
            <w:i/>
            <w:iCs/>
          </w:rPr>
          <w:t>ReaderListener.EVENT_</w:t>
        </w:r>
        <w:r>
          <w:rPr>
            <w:i/>
            <w:iCs/>
          </w:rPr>
          <w:t>READER_STATUS</w:t>
        </w:r>
        <w:proofErr w:type="spellEnd"/>
        <w:r w:rsidRPr="00636BBB">
          <w:t xml:space="preserve"> </w:t>
        </w:r>
        <w:r>
          <w:t xml:space="preserve">is </w:t>
        </w:r>
        <w:r w:rsidRPr="00636BBB">
          <w:t>deactivated.</w:t>
        </w:r>
      </w:ins>
    </w:p>
    <w:p w:rsidR="00B4538C" w:rsidRDefault="00B4538C" w:rsidP="00B4538C">
      <w:pPr>
        <w:rPr>
          <w:ins w:id="51" w:author="fgo" w:date="2014-07-09T11:13:00Z"/>
        </w:rPr>
      </w:pPr>
      <w:ins w:id="52" w:author="fgo" w:date="2014-07-09T11:13:00Z">
        <w:r w:rsidRPr="00636BBB">
          <w:t xml:space="preserve">The Contactless Framework shall request the </w:t>
        </w:r>
        <w:r>
          <w:t xml:space="preserve">CLF </w:t>
        </w:r>
        <w:r w:rsidRPr="00636BBB">
          <w:t xml:space="preserve">reader </w:t>
        </w:r>
        <w:r>
          <w:t xml:space="preserve">status notification </w:t>
        </w:r>
        <w:r w:rsidRPr="00636BBB">
          <w:t xml:space="preserve">on the </w:t>
        </w:r>
        <w:r w:rsidRPr="006F4644">
          <w:t>CLF</w:t>
        </w:r>
        <w:r w:rsidRPr="00636BBB">
          <w:t xml:space="preserve"> by sending the </w:t>
        </w:r>
        <w:r w:rsidRPr="006F4644">
          <w:t>HCI</w:t>
        </w:r>
        <w:r w:rsidRPr="00636BBB">
          <w:t xml:space="preserve"> </w:t>
        </w:r>
        <w:r>
          <w:t xml:space="preserve">commands </w:t>
        </w:r>
      </w:ins>
      <w:ins w:id="53" w:author="fgo" w:date="2014-07-09T11:22:00Z">
        <w:r w:rsidR="000E6356">
          <w:t>ANY_</w:t>
        </w:r>
      </w:ins>
      <w:ins w:id="54" w:author="fgo" w:date="2014-07-09T11:13:00Z">
        <w:r w:rsidRPr="009B0AA2">
          <w:t>SET_</w:t>
        </w:r>
        <w:proofErr w:type="gramStart"/>
        <w:r w:rsidRPr="009B0AA2">
          <w:t>PARAMETER</w:t>
        </w:r>
        <w:r>
          <w:t>(</w:t>
        </w:r>
        <w:proofErr w:type="gramEnd"/>
        <w:r w:rsidRPr="009B0AA2">
          <w:t>STATUS_EVENT_EN</w:t>
        </w:r>
        <w:r>
          <w:t>)</w:t>
        </w:r>
        <w:r w:rsidRPr="00636BBB">
          <w:t xml:space="preserve"> </w:t>
        </w:r>
      </w:ins>
      <w:ins w:id="55" w:author="fgo" w:date="2014-07-09T11:23:00Z">
        <w:r w:rsidR="000E6356">
          <w:t xml:space="preserve">with the respective value </w:t>
        </w:r>
      </w:ins>
      <w:ins w:id="56" w:author="fgo" w:date="2014-07-09T11:28:00Z">
        <w:r w:rsidR="000E6356">
          <w:t>to</w:t>
        </w:r>
      </w:ins>
      <w:ins w:id="57" w:author="fgo" w:date="2014-07-09T11:29:00Z">
        <w:r w:rsidR="000E6356">
          <w:t xml:space="preserve"> the</w:t>
        </w:r>
      </w:ins>
      <w:ins w:id="58" w:author="fgo" w:date="2014-07-09T11:28:00Z">
        <w:r w:rsidR="000E6356">
          <w:t xml:space="preserve"> HCI registry of </w:t>
        </w:r>
      </w:ins>
      <w:ins w:id="59" w:author="fgo" w:date="2014-07-09T11:30:00Z">
        <w:r w:rsidR="000E6356">
          <w:t>the</w:t>
        </w:r>
      </w:ins>
      <w:ins w:id="60" w:author="fgo" w:date="2014-07-09T11:28:00Z">
        <w:r w:rsidR="000E6356">
          <w:t xml:space="preserve"> Reader Gate </w:t>
        </w:r>
      </w:ins>
      <w:ins w:id="61" w:author="fgo" w:date="2014-07-09T11:29:00Z">
        <w:r w:rsidR="000E6356">
          <w:t xml:space="preserve">(s) </w:t>
        </w:r>
      </w:ins>
      <w:ins w:id="62" w:author="fgo" w:date="2014-07-09T11:30:00Z">
        <w:r w:rsidR="009B13DB">
          <w:t xml:space="preserve">of </w:t>
        </w:r>
      </w:ins>
      <w:ins w:id="63" w:author="fgo" w:date="2014-07-09T11:13:00Z">
        <w:del w:id="64" w:author="EDS #53 20140709" w:date="2014-07-09T23:29:00Z">
          <w:r w:rsidDel="00624AD6">
            <w:delText xml:space="preserve"> </w:delText>
          </w:r>
        </w:del>
        <w:r>
          <w:t xml:space="preserve">the RF technologies </w:t>
        </w:r>
      </w:ins>
      <w:ins w:id="65" w:author="fgo" w:date="2014-07-09T11:30:00Z">
        <w:r w:rsidR="009B13DB">
          <w:t xml:space="preserve">for which </w:t>
        </w:r>
      </w:ins>
      <w:ins w:id="66" w:author="fgo" w:date="2014-07-09T11:13:00Z">
        <w:r>
          <w:t xml:space="preserve">the Applet instance is registered </w:t>
        </w:r>
      </w:ins>
      <w:ins w:id="67" w:author="fgo" w:date="2014-07-09T11:30:00Z">
        <w:r w:rsidR="009B13DB">
          <w:t xml:space="preserve">according to </w:t>
        </w:r>
      </w:ins>
      <w:ins w:id="68" w:author="fgo" w:date="2014-07-09T11:13:00Z">
        <w:r>
          <w:t>its installation parameters</w:t>
        </w:r>
      </w:ins>
      <w:ins w:id="69" w:author="EDS #53 20140709" w:date="2014-07-09T23:36:00Z">
        <w:r w:rsidR="00714DCB">
          <w:t xml:space="preserve">, </w:t>
        </w:r>
      </w:ins>
      <w:ins w:id="70" w:author="EDS #53 20140709" w:date="2014-07-09T23:40:00Z">
        <w:r w:rsidR="00714DCB">
          <w:t>according to rules below:</w:t>
        </w:r>
      </w:ins>
      <w:ins w:id="71" w:author="fgo" w:date="2014-07-09T11:13:00Z">
        <w:del w:id="72" w:author="EDS #53 20140709" w:date="2014-07-09T23:40:00Z">
          <w:r w:rsidRPr="00636BBB" w:rsidDel="00714DCB">
            <w:delText xml:space="preserve">. </w:delText>
          </w:r>
        </w:del>
      </w:ins>
    </w:p>
    <w:p w:rsidR="00000000" w:rsidRDefault="009B13DB">
      <w:pPr>
        <w:pStyle w:val="ListParagraph"/>
        <w:numPr>
          <w:ilvl w:val="0"/>
          <w:numId w:val="47"/>
        </w:numPr>
        <w:rPr>
          <w:ins w:id="73" w:author="fgo" w:date="2014-07-09T11:13:00Z"/>
        </w:rPr>
        <w:pPrChange w:id="74" w:author="EDS #53 20140709" w:date="2014-07-09T23:30:00Z">
          <w:pPr/>
        </w:pPrChange>
      </w:pPr>
      <w:ins w:id="75" w:author="fgo" w:date="2014-07-09T11:31:00Z">
        <w:r>
          <w:t>HCI ANY_</w:t>
        </w:r>
      </w:ins>
      <w:ins w:id="76" w:author="fgo" w:date="2014-07-09T11:13:00Z">
        <w:r w:rsidR="00B4538C" w:rsidRPr="009B0AA2">
          <w:t>SET_</w:t>
        </w:r>
        <w:proofErr w:type="gramStart"/>
        <w:r w:rsidR="00B4538C" w:rsidRPr="009B0AA2">
          <w:t>PARAMETER</w:t>
        </w:r>
        <w:r w:rsidR="00B4538C">
          <w:t>(</w:t>
        </w:r>
        <w:proofErr w:type="gramEnd"/>
        <w:r w:rsidR="00B4538C" w:rsidRPr="009B0AA2">
          <w:t>STATUS_EVENT_EN</w:t>
        </w:r>
        <w:r w:rsidR="00B4538C">
          <w:t>)</w:t>
        </w:r>
        <w:r w:rsidR="00B4538C" w:rsidRPr="00636BBB">
          <w:t xml:space="preserve"> </w:t>
        </w:r>
        <w:r>
          <w:t>command</w:t>
        </w:r>
      </w:ins>
      <w:ins w:id="77" w:author="fgo" w:date="2014-07-09T11:34:00Z">
        <w:r>
          <w:t xml:space="preserve"> </w:t>
        </w:r>
      </w:ins>
      <w:ins w:id="78" w:author="fgo" w:date="2014-07-09T11:33:00Z">
        <w:r>
          <w:t>with the value</w:t>
        </w:r>
      </w:ins>
      <w:ins w:id="79" w:author="fgo" w:date="2014-07-09T11:34:00Z">
        <w:r>
          <w:t xml:space="preserve"> 1</w:t>
        </w:r>
      </w:ins>
      <w:ins w:id="80" w:author="fgo" w:date="2014-07-09T11:13:00Z">
        <w:r w:rsidR="00B4538C">
          <w:t xml:space="preserve"> </w:t>
        </w:r>
        <w:r w:rsidR="00B4538C" w:rsidRPr="00636BBB">
          <w:t xml:space="preserve">shall be sent </w:t>
        </w:r>
      </w:ins>
      <w:ins w:id="81" w:author="fgo" w:date="2014-07-09T11:32:00Z">
        <w:r>
          <w:t>when</w:t>
        </w:r>
      </w:ins>
      <w:ins w:id="82" w:author="fgo" w:date="2014-07-09T11:13:00Z">
        <w:r w:rsidR="00B4538C" w:rsidRPr="00636BBB">
          <w:t xml:space="preserve"> an Applet instance activates the event </w:t>
        </w:r>
        <w:proofErr w:type="spellStart"/>
        <w:r w:rsidR="00B4538C" w:rsidRPr="00624AD6">
          <w:rPr>
            <w:i/>
            <w:iCs/>
          </w:rPr>
          <w:t>ReaderListener.EVENT_READER_STATUS</w:t>
        </w:r>
        <w:proofErr w:type="spellEnd"/>
        <w:r w:rsidR="00B4538C">
          <w:t>.</w:t>
        </w:r>
      </w:ins>
    </w:p>
    <w:p w:rsidR="00000000" w:rsidRDefault="009B13DB">
      <w:pPr>
        <w:pStyle w:val="ListParagraph"/>
        <w:numPr>
          <w:ilvl w:val="0"/>
          <w:numId w:val="47"/>
        </w:numPr>
        <w:rPr>
          <w:ins w:id="83" w:author="fgo" w:date="2014-07-09T11:13:00Z"/>
        </w:rPr>
        <w:pPrChange w:id="84" w:author="EDS #53 20140709" w:date="2014-07-09T23:30:00Z">
          <w:pPr/>
        </w:pPrChange>
      </w:pPr>
      <w:ins w:id="85" w:author="fgo" w:date="2014-07-09T11:34:00Z">
        <w:r>
          <w:t>HCI ANY_</w:t>
        </w:r>
      </w:ins>
      <w:ins w:id="86" w:author="fgo" w:date="2014-07-09T11:13:00Z">
        <w:r w:rsidR="00B4538C" w:rsidRPr="009B0AA2">
          <w:t>SET_</w:t>
        </w:r>
        <w:proofErr w:type="gramStart"/>
        <w:r w:rsidR="00B4538C" w:rsidRPr="009B0AA2">
          <w:t>PARAMETER</w:t>
        </w:r>
        <w:r w:rsidR="00B4538C">
          <w:t>(</w:t>
        </w:r>
        <w:proofErr w:type="gramEnd"/>
        <w:r w:rsidR="00B4538C" w:rsidRPr="009B0AA2">
          <w:t>STATUS_EVENT_EN</w:t>
        </w:r>
        <w:r w:rsidR="00B4538C">
          <w:t>)</w:t>
        </w:r>
        <w:r w:rsidR="00B4538C" w:rsidRPr="00636BBB">
          <w:t xml:space="preserve"> </w:t>
        </w:r>
        <w:r>
          <w:t>command</w:t>
        </w:r>
      </w:ins>
      <w:ins w:id="87" w:author="fgo" w:date="2014-07-09T11:34:00Z">
        <w:r>
          <w:t xml:space="preserve"> with the value 0</w:t>
        </w:r>
      </w:ins>
      <w:ins w:id="88" w:author="fgo" w:date="2014-07-09T11:13:00Z">
        <w:r w:rsidR="00B4538C">
          <w:t xml:space="preserve"> </w:t>
        </w:r>
        <w:r w:rsidR="00B4538C" w:rsidRPr="00636BBB">
          <w:t xml:space="preserve">shall be sent when an Applet instance or the Contactless </w:t>
        </w:r>
        <w:r w:rsidR="00B4538C">
          <w:t xml:space="preserve">Framework deactivates the event </w:t>
        </w:r>
        <w:proofErr w:type="spellStart"/>
        <w:r w:rsidR="00B4538C" w:rsidRPr="00624AD6">
          <w:rPr>
            <w:i/>
            <w:iCs/>
          </w:rPr>
          <w:t>ReaderListener.EVENT_READER_STATUS</w:t>
        </w:r>
        <w:proofErr w:type="spellEnd"/>
        <w:r w:rsidR="00B4538C">
          <w:t>.</w:t>
        </w:r>
      </w:ins>
    </w:p>
    <w:p w:rsidR="00B4538C" w:rsidRPr="00636BBB" w:rsidRDefault="00B4538C" w:rsidP="00B4538C">
      <w:pPr>
        <w:rPr>
          <w:ins w:id="89" w:author="fgo" w:date="2014-07-09T11:13:00Z"/>
        </w:rPr>
      </w:pPr>
      <w:ins w:id="90" w:author="fgo" w:date="2014-07-09T11:13:00Z">
        <w:r w:rsidRPr="00636BBB">
          <w:t xml:space="preserve">The Contactless Framework shall </w:t>
        </w:r>
      </w:ins>
      <w:ins w:id="91" w:author="fgo" w:date="2014-07-09T11:37:00Z">
        <w:r w:rsidR="009B13DB">
          <w:t>notify</w:t>
        </w:r>
      </w:ins>
      <w:ins w:id="92" w:author="fgo" w:date="2014-07-09T11:13:00Z">
        <w:r w:rsidRPr="00636BBB">
          <w:t xml:space="preserve"> the Applet instance which has activated the </w:t>
        </w:r>
      </w:ins>
      <w:ins w:id="93" w:author="fgo" w:date="2014-07-09T11:14:00Z">
        <w:r w:rsidR="009D10CB" w:rsidRPr="009D10CB">
          <w:rPr>
            <w:iCs/>
            <w:rPrChange w:id="94" w:author="fgo" w:date="2014-07-09T11:14:00Z">
              <w:rPr>
                <w:i/>
                <w:iCs/>
              </w:rPr>
            </w:rPrChange>
          </w:rPr>
          <w:t>event</w:t>
        </w:r>
      </w:ins>
      <w:ins w:id="95" w:author="fgo" w:date="2014-07-09T11:13:00Z">
        <w:r w:rsidR="00467B16">
          <w:t xml:space="preserve"> </w:t>
        </w:r>
        <w:proofErr w:type="spellStart"/>
        <w:r w:rsidRPr="00636BBB">
          <w:rPr>
            <w:i/>
            <w:iCs/>
          </w:rPr>
          <w:t>ReaderListener.EVENT_</w:t>
        </w:r>
        <w:r>
          <w:rPr>
            <w:i/>
            <w:iCs/>
          </w:rPr>
          <w:t>READER_STATUS</w:t>
        </w:r>
        <w:proofErr w:type="spellEnd"/>
        <w:r>
          <w:t xml:space="preserve"> </w:t>
        </w:r>
      </w:ins>
      <w:ins w:id="96" w:author="fgo" w:date="2014-07-09T11:37:00Z">
        <w:r w:rsidR="009B13DB">
          <w:t>as described above</w:t>
        </w:r>
      </w:ins>
      <w:ins w:id="97" w:author="fgo" w:date="2014-07-09T11:13:00Z">
        <w:r w:rsidRPr="00636BBB">
          <w:t xml:space="preserve"> </w:t>
        </w:r>
      </w:ins>
      <w:ins w:id="98" w:author="fgo" w:date="2014-07-09T11:19:00Z">
        <w:r>
          <w:t xml:space="preserve">when the </w:t>
        </w:r>
      </w:ins>
      <w:ins w:id="99" w:author="fgo" w:date="2014-07-09T11:13:00Z">
        <w:r>
          <w:t>reader status has changed</w:t>
        </w:r>
      </w:ins>
      <w:ins w:id="100" w:author="fgo" w:date="2014-07-09T11:19:00Z">
        <w:r>
          <w:t xml:space="preserve"> for the respective RF technology.</w:t>
        </w:r>
      </w:ins>
    </w:p>
    <w:p w:rsidR="00B4538C" w:rsidRDefault="00B4538C" w:rsidP="00B453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ins w:id="101" w:author="fgo" w:date="2014-07-09T11:13:00Z"/>
        </w:rPr>
      </w:pPr>
      <w:ins w:id="102" w:author="fgo" w:date="2014-07-09T11:13:00Z">
        <w:r w:rsidRPr="00636BBB">
          <w:t xml:space="preserve">The Contactless Framework shall ensure that the </w:t>
        </w:r>
      </w:ins>
      <w:ins w:id="103" w:author="fgo" w:date="2014-07-09T11:38:00Z">
        <w:r w:rsidR="009B13DB">
          <w:t xml:space="preserve">event </w:t>
        </w:r>
      </w:ins>
      <w:proofErr w:type="spellStart"/>
      <w:ins w:id="104" w:author="fgo" w:date="2014-07-09T11:13:00Z">
        <w:r w:rsidRPr="00636BBB">
          <w:rPr>
            <w:i/>
            <w:iCs/>
          </w:rPr>
          <w:t>ReaderListener.EVENT_</w:t>
        </w:r>
        <w:r>
          <w:rPr>
            <w:i/>
            <w:iCs/>
          </w:rPr>
          <w:t>READER_STATUS</w:t>
        </w:r>
        <w:proofErr w:type="spellEnd"/>
        <w:r w:rsidRPr="00636BBB">
          <w:t xml:space="preserve"> </w:t>
        </w:r>
      </w:ins>
      <w:ins w:id="105" w:author="fgo" w:date="2014-07-09T11:39:00Z">
        <w:r w:rsidR="009B13DB">
          <w:t>is</w:t>
        </w:r>
      </w:ins>
      <w:ins w:id="106" w:author="fgo" w:date="2014-07-09T11:13:00Z">
        <w:r w:rsidRPr="00636BBB">
          <w:t xml:space="preserve"> deactivated for all Applet</w:t>
        </w:r>
      </w:ins>
      <w:ins w:id="107" w:author="fgo" w:date="2014-07-09T11:39:00Z">
        <w:r w:rsidR="009B13DB">
          <w:t xml:space="preserve"> instances </w:t>
        </w:r>
      </w:ins>
      <w:ins w:id="108" w:author="fgo" w:date="2014-07-09T11:13:00Z">
        <w:r w:rsidRPr="00636BBB">
          <w:t xml:space="preserve">when access to the interface is disabled on the </w:t>
        </w:r>
        <w:r w:rsidRPr="006F4644">
          <w:t>UICC</w:t>
        </w:r>
        <w:r w:rsidRPr="00636BBB">
          <w:t xml:space="preserve"> level.</w:t>
        </w:r>
      </w:ins>
    </w:p>
    <w:p w:rsidR="00B4538C" w:rsidRPr="00636BBB" w:rsidRDefault="00B4538C" w:rsidP="00B4538C">
      <w:pPr>
        <w:rPr>
          <w:ins w:id="109" w:author="fgo" w:date="2014-07-09T11:11:00Z"/>
        </w:rPr>
      </w:pPr>
    </w:p>
    <w:p w:rsidR="00B4538C" w:rsidRPr="00636BBB" w:rsidRDefault="00B4538C" w:rsidP="008516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rsidR="00851694" w:rsidRDefault="00851694">
      <w:pPr>
        <w:overflowPunct/>
        <w:autoSpaceDE/>
        <w:autoSpaceDN/>
        <w:adjustRightInd/>
        <w:spacing w:after="0"/>
        <w:textAlignment w:val="auto"/>
        <w:rPr>
          <w:rFonts w:ascii="Courier New" w:hAnsi="Courier New" w:cs="Courier New"/>
          <w:sz w:val="16"/>
          <w:szCs w:val="16"/>
        </w:rPr>
      </w:pPr>
      <w:r>
        <w:rPr>
          <w:rFonts w:ascii="Courier New" w:hAnsi="Courier New" w:cs="Courier New"/>
          <w:sz w:val="16"/>
          <w:szCs w:val="16"/>
        </w:rPr>
        <w:br w:type="page"/>
      </w:r>
    </w:p>
    <w:p w:rsidR="000A2E9B" w:rsidRPr="000A2E9B" w:rsidRDefault="000A2E9B" w:rsidP="000A2E9B">
      <w:pPr>
        <w:pStyle w:val="Heading1"/>
        <w:rPr>
          <w:rFonts w:ascii="Courier New" w:hAnsi="Courier New" w:cs="Courier New"/>
          <w:sz w:val="16"/>
          <w:szCs w:val="16"/>
        </w:rPr>
      </w:pPr>
      <w:proofErr w:type="gramStart"/>
      <w:r w:rsidRPr="000A2E9B">
        <w:rPr>
          <w:rFonts w:ascii="Courier New" w:hAnsi="Courier New" w:cs="Courier New"/>
          <w:sz w:val="16"/>
          <w:szCs w:val="16"/>
        </w:rPr>
        <w:lastRenderedPageBreak/>
        <w:t>public</w:t>
      </w:r>
      <w:proofErr w:type="gramEnd"/>
      <w:r w:rsidRPr="000A2E9B">
        <w:rPr>
          <w:rFonts w:ascii="Courier New" w:hAnsi="Courier New" w:cs="Courier New"/>
          <w:sz w:val="16"/>
          <w:szCs w:val="16"/>
        </w:rPr>
        <w:t xml:space="preserve"> interface </w:t>
      </w:r>
      <w:proofErr w:type="spellStart"/>
      <w:r w:rsidRPr="000A2E9B">
        <w:rPr>
          <w:rFonts w:ascii="Courier New" w:hAnsi="Courier New" w:cs="Courier New"/>
          <w:sz w:val="16"/>
          <w:szCs w:val="16"/>
        </w:rPr>
        <w:t>ReaderListener</w:t>
      </w:r>
      <w:proofErr w:type="spellEnd"/>
      <w:r w:rsidRPr="000A2E9B">
        <w:rPr>
          <w:rFonts w:ascii="Courier New" w:hAnsi="Courier New" w:cs="Courier New"/>
          <w:sz w:val="16"/>
          <w:szCs w:val="16"/>
        </w:rPr>
        <w:t xml:space="preserve"> extends </w:t>
      </w:r>
      <w:proofErr w:type="spellStart"/>
      <w:r w:rsidRPr="000A2E9B">
        <w:rPr>
          <w:rFonts w:ascii="Courier New" w:hAnsi="Courier New" w:cs="Courier New"/>
          <w:sz w:val="16"/>
          <w:szCs w:val="16"/>
        </w:rPr>
        <w:t>HCIListener</w:t>
      </w:r>
      <w:proofErr w:type="spellEnd"/>
      <w:r w:rsidRPr="000A2E9B">
        <w:rPr>
          <w:rFonts w:ascii="Courier New" w:hAnsi="Courier New" w:cs="Courier New"/>
          <w:sz w:val="16"/>
          <w:szCs w:val="16"/>
        </w:rPr>
        <w:t xml:space="preserve"> {</w:t>
      </w:r>
    </w:p>
    <w:p w:rsidR="000A2E9B" w:rsidRPr="000A2E9B" w:rsidRDefault="000A2E9B" w:rsidP="000A2E9B">
      <w:pPr>
        <w:pStyle w:val="Heading1"/>
        <w:rPr>
          <w:rFonts w:ascii="Courier New" w:hAnsi="Courier New" w:cs="Courier New"/>
          <w:szCs w:val="36"/>
        </w:rPr>
      </w:pPr>
      <w:r w:rsidRPr="000A2E9B">
        <w:rPr>
          <w:rFonts w:ascii="Courier New" w:hAnsi="Courier New" w:cs="Courier New"/>
          <w:szCs w:val="36"/>
        </w:rPr>
        <w:t>[…]</w:t>
      </w:r>
    </w:p>
    <w:p w:rsidR="00851694" w:rsidRPr="00851694" w:rsidRDefault="00851694" w:rsidP="00851694">
      <w:pPr>
        <w:pStyle w:val="Heading1"/>
        <w:rPr>
          <w:rFonts w:ascii="Courier New" w:hAnsi="Courier New" w:cs="Courier New"/>
          <w:sz w:val="16"/>
          <w:szCs w:val="16"/>
        </w:rPr>
      </w:pPr>
      <w:r w:rsidRPr="00851694">
        <w:rPr>
          <w:rFonts w:ascii="Courier New" w:hAnsi="Courier New" w:cs="Courier New"/>
          <w:sz w:val="16"/>
          <w:szCs w:val="16"/>
        </w:rPr>
        <w:t xml:space="preserve">    /**</w:t>
      </w:r>
    </w:p>
    <w:p w:rsidR="00851694" w:rsidRPr="00851694" w:rsidRDefault="00851694" w:rsidP="00851694">
      <w:pPr>
        <w:pStyle w:val="Heading1"/>
        <w:rPr>
          <w:rFonts w:ascii="Courier New" w:hAnsi="Courier New" w:cs="Courier New"/>
          <w:sz w:val="16"/>
          <w:szCs w:val="16"/>
        </w:rPr>
      </w:pPr>
      <w:r w:rsidRPr="00851694">
        <w:rPr>
          <w:rFonts w:ascii="Courier New" w:hAnsi="Courier New" w:cs="Courier New"/>
          <w:sz w:val="16"/>
          <w:szCs w:val="16"/>
        </w:rPr>
        <w:t xml:space="preserve">     * This value is used to notify the Applet when the HCI event EVT_TARGET_DISCOVERD</w:t>
      </w:r>
    </w:p>
    <w:p w:rsidR="00851694" w:rsidRPr="00851694" w:rsidRDefault="00851694" w:rsidP="00851694">
      <w:pPr>
        <w:pStyle w:val="Heading1"/>
        <w:rPr>
          <w:rFonts w:ascii="Courier New" w:hAnsi="Courier New" w:cs="Courier New"/>
          <w:sz w:val="16"/>
          <w:szCs w:val="16"/>
        </w:rPr>
      </w:pPr>
      <w:r w:rsidRPr="00851694">
        <w:rPr>
          <w:rFonts w:ascii="Courier New" w:hAnsi="Courier New" w:cs="Courier New"/>
          <w:sz w:val="16"/>
          <w:szCs w:val="16"/>
        </w:rPr>
        <w:t xml:space="preserve">     * </w:t>
      </w:r>
      <w:ins w:id="110" w:author="EDS #53 20140709" w:date="2014-07-10T15:55:00Z">
        <w:r w:rsidR="00917176" w:rsidRPr="00917176">
          <w:rPr>
            <w:rFonts w:ascii="Courier New" w:hAnsi="Courier New" w:cs="Courier New"/>
            <w:sz w:val="16"/>
            <w:szCs w:val="16"/>
          </w:rPr>
          <w:t>has been</w:t>
        </w:r>
      </w:ins>
      <w:del w:id="111" w:author="EDS #53 20140709" w:date="2014-07-10T15:55:00Z">
        <w:r w:rsidRPr="00851694" w:rsidDel="00917176">
          <w:rPr>
            <w:rFonts w:ascii="Courier New" w:hAnsi="Courier New" w:cs="Courier New"/>
            <w:sz w:val="16"/>
            <w:szCs w:val="16"/>
          </w:rPr>
          <w:delText>as</w:delText>
        </w:r>
      </w:del>
      <w:r w:rsidRPr="00851694">
        <w:rPr>
          <w:rFonts w:ascii="Courier New" w:hAnsi="Courier New" w:cs="Courier New"/>
          <w:sz w:val="16"/>
          <w:szCs w:val="16"/>
        </w:rPr>
        <w:t xml:space="preserve"> received from the CLF.</w:t>
      </w:r>
    </w:p>
    <w:p w:rsidR="00851694" w:rsidRPr="00851694" w:rsidRDefault="00851694" w:rsidP="00851694">
      <w:pPr>
        <w:pStyle w:val="Heading1"/>
        <w:rPr>
          <w:rFonts w:ascii="Courier New" w:hAnsi="Courier New" w:cs="Courier New"/>
          <w:sz w:val="16"/>
          <w:szCs w:val="16"/>
        </w:rPr>
      </w:pPr>
      <w:r w:rsidRPr="00851694">
        <w:rPr>
          <w:rFonts w:ascii="Courier New" w:hAnsi="Courier New" w:cs="Courier New"/>
          <w:sz w:val="16"/>
          <w:szCs w:val="16"/>
        </w:rPr>
        <w:t xml:space="preserve">     * This constant can be used in </w:t>
      </w:r>
      <w:proofErr w:type="spellStart"/>
      <w:proofErr w:type="gramStart"/>
      <w:r w:rsidRPr="00851694">
        <w:rPr>
          <w:rFonts w:ascii="Courier New" w:hAnsi="Courier New" w:cs="Courier New"/>
          <w:sz w:val="16"/>
          <w:szCs w:val="16"/>
        </w:rPr>
        <w:t>HCIService.activateEvent</w:t>
      </w:r>
      <w:proofErr w:type="spellEnd"/>
      <w:r w:rsidRPr="00851694">
        <w:rPr>
          <w:rFonts w:ascii="Courier New" w:hAnsi="Courier New" w:cs="Courier New"/>
          <w:sz w:val="16"/>
          <w:szCs w:val="16"/>
        </w:rPr>
        <w:t>(</w:t>
      </w:r>
      <w:proofErr w:type="gramEnd"/>
      <w:r w:rsidRPr="00851694">
        <w:rPr>
          <w:rFonts w:ascii="Courier New" w:hAnsi="Courier New" w:cs="Courier New"/>
          <w:sz w:val="16"/>
          <w:szCs w:val="16"/>
        </w:rPr>
        <w:t xml:space="preserve">) and </w:t>
      </w:r>
      <w:proofErr w:type="spellStart"/>
      <w:r w:rsidRPr="00851694">
        <w:rPr>
          <w:rFonts w:ascii="Courier New" w:hAnsi="Courier New" w:cs="Courier New"/>
          <w:sz w:val="16"/>
          <w:szCs w:val="16"/>
        </w:rPr>
        <w:t>HCIService.deactivateEvent</w:t>
      </w:r>
      <w:proofErr w:type="spellEnd"/>
      <w:r w:rsidRPr="00851694">
        <w:rPr>
          <w:rFonts w:ascii="Courier New" w:hAnsi="Courier New" w:cs="Courier New"/>
          <w:sz w:val="16"/>
          <w:szCs w:val="16"/>
        </w:rPr>
        <w:t>().</w:t>
      </w:r>
    </w:p>
    <w:p w:rsidR="00851694" w:rsidRPr="00851694" w:rsidRDefault="00851694" w:rsidP="00851694">
      <w:pPr>
        <w:pStyle w:val="Heading1"/>
        <w:rPr>
          <w:rFonts w:ascii="Courier New" w:hAnsi="Courier New" w:cs="Courier New"/>
          <w:sz w:val="16"/>
          <w:szCs w:val="16"/>
        </w:rPr>
      </w:pPr>
      <w:r w:rsidRPr="00851694">
        <w:rPr>
          <w:rFonts w:ascii="Courier New" w:hAnsi="Courier New" w:cs="Courier New"/>
          <w:sz w:val="16"/>
          <w:szCs w:val="16"/>
        </w:rPr>
        <w:t xml:space="preserve">     * */</w:t>
      </w:r>
    </w:p>
    <w:p w:rsidR="00851694" w:rsidRDefault="00851694" w:rsidP="00851694">
      <w:pPr>
        <w:pStyle w:val="Heading1"/>
        <w:rPr>
          <w:rFonts w:ascii="Courier New" w:hAnsi="Courier New" w:cs="Courier New"/>
          <w:sz w:val="16"/>
          <w:szCs w:val="16"/>
        </w:rPr>
      </w:pPr>
      <w:r w:rsidRPr="00851694">
        <w:rPr>
          <w:rFonts w:ascii="Courier New" w:hAnsi="Courier New" w:cs="Courier New"/>
          <w:sz w:val="16"/>
          <w:szCs w:val="16"/>
        </w:rPr>
        <w:t xml:space="preserve">    </w:t>
      </w:r>
      <w:proofErr w:type="gramStart"/>
      <w:r w:rsidRPr="00851694">
        <w:rPr>
          <w:rFonts w:ascii="Courier New" w:hAnsi="Courier New" w:cs="Courier New"/>
          <w:sz w:val="16"/>
          <w:szCs w:val="16"/>
        </w:rPr>
        <w:t>public</w:t>
      </w:r>
      <w:proofErr w:type="gramEnd"/>
      <w:r w:rsidRPr="00851694">
        <w:rPr>
          <w:rFonts w:ascii="Courier New" w:hAnsi="Courier New" w:cs="Courier New"/>
          <w:sz w:val="16"/>
          <w:szCs w:val="16"/>
        </w:rPr>
        <w:t xml:space="preserve"> final static byte EVENT_TARGET_DISCOVERED = (byte) 0x50;</w:t>
      </w:r>
    </w:p>
    <w:p w:rsidR="00851694" w:rsidRDefault="00851694" w:rsidP="00851694">
      <w:pPr>
        <w:pStyle w:val="Heading1"/>
        <w:rPr>
          <w:rFonts w:ascii="Courier New" w:hAnsi="Courier New" w:cs="Courier New"/>
          <w:sz w:val="16"/>
          <w:szCs w:val="16"/>
        </w:rPr>
      </w:pPr>
    </w:p>
    <w:p w:rsidR="00851694" w:rsidRPr="000A2E9B" w:rsidRDefault="00851694" w:rsidP="00851694">
      <w:pPr>
        <w:pStyle w:val="Heading1"/>
        <w:rPr>
          <w:ins w:id="112" w:author="OT" w:date="2014-07-03T15:34:00Z"/>
          <w:rFonts w:ascii="Courier New" w:hAnsi="Courier New" w:cs="Courier New"/>
          <w:sz w:val="16"/>
          <w:szCs w:val="16"/>
        </w:rPr>
      </w:pPr>
      <w:ins w:id="113" w:author="OT" w:date="2014-07-03T15:34:00Z">
        <w:r w:rsidRPr="000A2E9B">
          <w:rPr>
            <w:rFonts w:ascii="Courier New" w:hAnsi="Courier New" w:cs="Courier New"/>
            <w:sz w:val="16"/>
            <w:szCs w:val="16"/>
          </w:rPr>
          <w:t xml:space="preserve">    /**</w:t>
        </w:r>
      </w:ins>
    </w:p>
    <w:p w:rsidR="00851694" w:rsidRPr="000A2E9B" w:rsidRDefault="00851694" w:rsidP="00851694">
      <w:pPr>
        <w:pStyle w:val="Heading1"/>
        <w:rPr>
          <w:ins w:id="114" w:author="OT" w:date="2014-07-03T15:34:00Z"/>
          <w:rFonts w:ascii="Courier New" w:hAnsi="Courier New" w:cs="Courier New"/>
          <w:sz w:val="16"/>
          <w:szCs w:val="16"/>
        </w:rPr>
      </w:pPr>
      <w:ins w:id="115" w:author="OT" w:date="2014-07-03T15:34:00Z">
        <w:r w:rsidRPr="000A2E9B">
          <w:rPr>
            <w:rFonts w:ascii="Courier New" w:hAnsi="Courier New" w:cs="Courier New"/>
            <w:sz w:val="16"/>
            <w:szCs w:val="16"/>
          </w:rPr>
          <w:t xml:space="preserve">     * This value is used to notify the Applet when the HCI event EVT_</w:t>
        </w:r>
        <w:r>
          <w:rPr>
            <w:rFonts w:ascii="Courier New" w:hAnsi="Courier New" w:cs="Courier New"/>
            <w:sz w:val="16"/>
            <w:szCs w:val="16"/>
          </w:rPr>
          <w:t>READER</w:t>
        </w:r>
        <w:r w:rsidRPr="000A2E9B">
          <w:rPr>
            <w:rFonts w:ascii="Courier New" w:hAnsi="Courier New" w:cs="Courier New"/>
            <w:sz w:val="16"/>
            <w:szCs w:val="16"/>
          </w:rPr>
          <w:t>_</w:t>
        </w:r>
        <w:r>
          <w:rPr>
            <w:rFonts w:ascii="Courier New" w:hAnsi="Courier New" w:cs="Courier New"/>
            <w:sz w:val="16"/>
            <w:szCs w:val="16"/>
          </w:rPr>
          <w:t>STATUS</w:t>
        </w:r>
      </w:ins>
    </w:p>
    <w:p w:rsidR="00851694" w:rsidRPr="000A2E9B" w:rsidRDefault="00851694" w:rsidP="00851694">
      <w:pPr>
        <w:pStyle w:val="Heading1"/>
        <w:rPr>
          <w:ins w:id="116" w:author="OT" w:date="2014-07-03T15:34:00Z"/>
          <w:rFonts w:ascii="Courier New" w:hAnsi="Courier New" w:cs="Courier New"/>
          <w:sz w:val="16"/>
          <w:szCs w:val="16"/>
        </w:rPr>
      </w:pPr>
      <w:ins w:id="117" w:author="OT" w:date="2014-07-03T15:34:00Z">
        <w:r w:rsidRPr="000A2E9B">
          <w:rPr>
            <w:rFonts w:ascii="Courier New" w:hAnsi="Courier New" w:cs="Courier New"/>
            <w:sz w:val="16"/>
            <w:szCs w:val="16"/>
          </w:rPr>
          <w:t xml:space="preserve">     * </w:t>
        </w:r>
      </w:ins>
      <w:ins w:id="118" w:author="EDS #53 20140709" w:date="2014-07-10T15:55:00Z">
        <w:r w:rsidR="00917176" w:rsidRPr="00917176">
          <w:rPr>
            <w:rFonts w:ascii="Courier New" w:hAnsi="Courier New" w:cs="Courier New"/>
            <w:sz w:val="16"/>
            <w:szCs w:val="16"/>
          </w:rPr>
          <w:t>has been</w:t>
        </w:r>
      </w:ins>
      <w:ins w:id="119" w:author="OT" w:date="2014-07-03T15:34:00Z">
        <w:r w:rsidRPr="000A2E9B">
          <w:rPr>
            <w:rFonts w:ascii="Courier New" w:hAnsi="Courier New" w:cs="Courier New"/>
            <w:sz w:val="16"/>
            <w:szCs w:val="16"/>
          </w:rPr>
          <w:t xml:space="preserve"> received from the CLF.</w:t>
        </w:r>
      </w:ins>
    </w:p>
    <w:p w:rsidR="00851694" w:rsidRPr="000A2E9B" w:rsidRDefault="00851694" w:rsidP="00851694">
      <w:pPr>
        <w:pStyle w:val="Heading1"/>
        <w:rPr>
          <w:ins w:id="120" w:author="OT" w:date="2014-07-03T15:34:00Z"/>
          <w:rFonts w:ascii="Courier New" w:hAnsi="Courier New" w:cs="Courier New"/>
          <w:sz w:val="16"/>
          <w:szCs w:val="16"/>
        </w:rPr>
      </w:pPr>
      <w:ins w:id="121" w:author="OT" w:date="2014-07-03T15:34:00Z">
        <w:r w:rsidRPr="000A2E9B">
          <w:rPr>
            <w:rFonts w:ascii="Courier New" w:hAnsi="Courier New" w:cs="Courier New"/>
            <w:sz w:val="16"/>
            <w:szCs w:val="16"/>
          </w:rPr>
          <w:t xml:space="preserve">     * This constant can be used in </w:t>
        </w:r>
        <w:proofErr w:type="spellStart"/>
        <w:proofErr w:type="gramStart"/>
        <w:r w:rsidRPr="000A2E9B">
          <w:rPr>
            <w:rFonts w:ascii="Courier New" w:hAnsi="Courier New" w:cs="Courier New"/>
            <w:sz w:val="16"/>
            <w:szCs w:val="16"/>
          </w:rPr>
          <w:t>HCIService.activateEvent</w:t>
        </w:r>
        <w:proofErr w:type="spellEnd"/>
        <w:r w:rsidRPr="000A2E9B">
          <w:rPr>
            <w:rFonts w:ascii="Courier New" w:hAnsi="Courier New" w:cs="Courier New"/>
            <w:sz w:val="16"/>
            <w:szCs w:val="16"/>
          </w:rPr>
          <w:t>(</w:t>
        </w:r>
        <w:proofErr w:type="gramEnd"/>
        <w:r w:rsidRPr="000A2E9B">
          <w:rPr>
            <w:rFonts w:ascii="Courier New" w:hAnsi="Courier New" w:cs="Courier New"/>
            <w:sz w:val="16"/>
            <w:szCs w:val="16"/>
          </w:rPr>
          <w:t xml:space="preserve">) and </w:t>
        </w:r>
        <w:proofErr w:type="spellStart"/>
        <w:r w:rsidRPr="000A2E9B">
          <w:rPr>
            <w:rFonts w:ascii="Courier New" w:hAnsi="Courier New" w:cs="Courier New"/>
            <w:sz w:val="16"/>
            <w:szCs w:val="16"/>
          </w:rPr>
          <w:t>HCIService.deactivateEvent</w:t>
        </w:r>
        <w:proofErr w:type="spellEnd"/>
        <w:r w:rsidRPr="000A2E9B">
          <w:rPr>
            <w:rFonts w:ascii="Courier New" w:hAnsi="Courier New" w:cs="Courier New"/>
            <w:sz w:val="16"/>
            <w:szCs w:val="16"/>
          </w:rPr>
          <w:t>().</w:t>
        </w:r>
      </w:ins>
    </w:p>
    <w:p w:rsidR="00851694" w:rsidRPr="000A2E9B" w:rsidRDefault="00851694" w:rsidP="00851694">
      <w:pPr>
        <w:pStyle w:val="Heading1"/>
        <w:rPr>
          <w:ins w:id="122" w:author="OT" w:date="2014-07-03T15:34:00Z"/>
          <w:rFonts w:ascii="Courier New" w:hAnsi="Courier New" w:cs="Courier New"/>
          <w:sz w:val="16"/>
          <w:szCs w:val="16"/>
        </w:rPr>
      </w:pPr>
      <w:ins w:id="123" w:author="OT" w:date="2014-07-03T15:34:00Z">
        <w:r w:rsidRPr="000A2E9B">
          <w:rPr>
            <w:rFonts w:ascii="Courier New" w:hAnsi="Courier New" w:cs="Courier New"/>
            <w:sz w:val="16"/>
            <w:szCs w:val="16"/>
          </w:rPr>
          <w:t xml:space="preserve">     * */</w:t>
        </w:r>
      </w:ins>
    </w:p>
    <w:p w:rsidR="00851694" w:rsidRPr="000A2E9B" w:rsidRDefault="00851694" w:rsidP="00851694">
      <w:pPr>
        <w:pStyle w:val="Heading1"/>
        <w:rPr>
          <w:ins w:id="124" w:author="OT" w:date="2014-07-03T15:34:00Z"/>
          <w:rFonts w:ascii="Courier New" w:hAnsi="Courier New" w:cs="Courier New"/>
          <w:sz w:val="16"/>
          <w:szCs w:val="16"/>
        </w:rPr>
      </w:pPr>
      <w:ins w:id="125" w:author="OT" w:date="2014-07-03T15:34:00Z">
        <w:r w:rsidRPr="000A2E9B">
          <w:rPr>
            <w:rFonts w:ascii="Courier New" w:hAnsi="Courier New" w:cs="Courier New"/>
            <w:sz w:val="16"/>
            <w:szCs w:val="16"/>
          </w:rPr>
          <w:t xml:space="preserve">    </w:t>
        </w:r>
        <w:proofErr w:type="gramStart"/>
        <w:r w:rsidRPr="000A2E9B">
          <w:rPr>
            <w:rFonts w:ascii="Courier New" w:hAnsi="Courier New" w:cs="Courier New"/>
            <w:sz w:val="16"/>
            <w:szCs w:val="16"/>
          </w:rPr>
          <w:t>public</w:t>
        </w:r>
        <w:proofErr w:type="gramEnd"/>
        <w:r w:rsidRPr="000A2E9B">
          <w:rPr>
            <w:rFonts w:ascii="Courier New" w:hAnsi="Courier New" w:cs="Courier New"/>
            <w:sz w:val="16"/>
            <w:szCs w:val="16"/>
          </w:rPr>
          <w:t xml:space="preserve"> final static byte EVENT_</w:t>
        </w:r>
        <w:r>
          <w:rPr>
            <w:rFonts w:ascii="Courier New" w:hAnsi="Courier New" w:cs="Courier New"/>
            <w:sz w:val="16"/>
            <w:szCs w:val="16"/>
          </w:rPr>
          <w:t>READER</w:t>
        </w:r>
        <w:r w:rsidRPr="000A2E9B">
          <w:rPr>
            <w:rFonts w:ascii="Courier New" w:hAnsi="Courier New" w:cs="Courier New"/>
            <w:sz w:val="16"/>
            <w:szCs w:val="16"/>
          </w:rPr>
          <w:t>_</w:t>
        </w:r>
        <w:r>
          <w:rPr>
            <w:rFonts w:ascii="Courier New" w:hAnsi="Courier New" w:cs="Courier New"/>
            <w:sz w:val="16"/>
            <w:szCs w:val="16"/>
          </w:rPr>
          <w:t>STATUS</w:t>
        </w:r>
        <w:r w:rsidRPr="000A2E9B">
          <w:rPr>
            <w:rFonts w:ascii="Courier New" w:hAnsi="Courier New" w:cs="Courier New"/>
            <w:sz w:val="16"/>
            <w:szCs w:val="16"/>
          </w:rPr>
          <w:t xml:space="preserve"> = (byte) 0x5</w:t>
        </w:r>
        <w:r>
          <w:rPr>
            <w:rFonts w:ascii="Courier New" w:hAnsi="Courier New" w:cs="Courier New"/>
            <w:sz w:val="16"/>
            <w:szCs w:val="16"/>
          </w:rPr>
          <w:t>1</w:t>
        </w:r>
        <w:r w:rsidRPr="000A2E9B">
          <w:rPr>
            <w:rFonts w:ascii="Courier New" w:hAnsi="Courier New" w:cs="Courier New"/>
            <w:sz w:val="16"/>
            <w:szCs w:val="16"/>
          </w:rPr>
          <w:t>;</w:t>
        </w:r>
      </w:ins>
    </w:p>
    <w:p w:rsidR="001A0F6D" w:rsidRDefault="000A2E9B" w:rsidP="000A2E9B">
      <w:pPr>
        <w:pStyle w:val="Heading1"/>
        <w:rPr>
          <w:rFonts w:ascii="Courier New" w:hAnsi="Courier New" w:cs="Courier New"/>
          <w:sz w:val="16"/>
          <w:szCs w:val="16"/>
        </w:rPr>
      </w:pPr>
      <w:r w:rsidRPr="000A2E9B">
        <w:rPr>
          <w:rFonts w:ascii="Courier New" w:hAnsi="Courier New" w:cs="Courier New"/>
          <w:sz w:val="16"/>
          <w:szCs w:val="16"/>
        </w:rPr>
        <w:t>}</w:t>
      </w:r>
    </w:p>
    <w:p w:rsidR="001A0F6D" w:rsidRDefault="001A0F6D" w:rsidP="001A0F6D">
      <w:r>
        <w:br w:type="page"/>
      </w:r>
    </w:p>
    <w:p w:rsidR="001A0F6D" w:rsidRPr="00F857C1" w:rsidRDefault="001A0F6D" w:rsidP="001A0F6D">
      <w:pPr>
        <w:pStyle w:val="Heading1"/>
        <w:rPr>
          <w:rFonts w:ascii="Courier New" w:hAnsi="Courier New" w:cs="Courier New"/>
          <w:sz w:val="16"/>
          <w:szCs w:val="16"/>
        </w:rPr>
      </w:pPr>
      <w:proofErr w:type="gramStart"/>
      <w:r w:rsidRPr="00F857C1">
        <w:rPr>
          <w:rFonts w:ascii="Courier New" w:hAnsi="Courier New" w:cs="Courier New"/>
          <w:sz w:val="16"/>
          <w:szCs w:val="16"/>
        </w:rPr>
        <w:lastRenderedPageBreak/>
        <w:t>package</w:t>
      </w:r>
      <w:proofErr w:type="gramEnd"/>
      <w:r w:rsidRPr="00F857C1">
        <w:rPr>
          <w:rFonts w:ascii="Courier New" w:hAnsi="Courier New" w:cs="Courier New"/>
          <w:sz w:val="16"/>
          <w:szCs w:val="16"/>
        </w:rPr>
        <w:t xml:space="preserve"> </w:t>
      </w:r>
      <w:proofErr w:type="spellStart"/>
      <w:r w:rsidRPr="00F857C1">
        <w:rPr>
          <w:rFonts w:ascii="Courier New" w:hAnsi="Courier New" w:cs="Courier New"/>
          <w:sz w:val="16"/>
          <w:szCs w:val="16"/>
        </w:rPr>
        <w:t>uicc.hci.services.readermode</w:t>
      </w:r>
      <w:proofErr w:type="spellEnd"/>
      <w:r w:rsidRPr="00F857C1">
        <w:rPr>
          <w:rFonts w:ascii="Courier New" w:hAnsi="Courier New" w:cs="Courier New"/>
          <w:sz w:val="16"/>
          <w:szCs w:val="16"/>
        </w:rPr>
        <w:t>;</w:t>
      </w:r>
    </w:p>
    <w:p w:rsidR="001A0F6D" w:rsidRPr="006E5BBE" w:rsidRDefault="001A0F6D" w:rsidP="001A0F6D">
      <w:pPr>
        <w:pStyle w:val="Heading1"/>
        <w:rPr>
          <w:rFonts w:ascii="Courier New" w:hAnsi="Courier New" w:cs="Courier New"/>
          <w:sz w:val="44"/>
          <w:szCs w:val="44"/>
        </w:rPr>
      </w:pPr>
      <w:r w:rsidRPr="006E5BBE">
        <w:rPr>
          <w:rFonts w:ascii="Courier New" w:hAnsi="Courier New" w:cs="Courier New"/>
          <w:sz w:val="44"/>
          <w:szCs w:val="44"/>
        </w:rPr>
        <w:t xml:space="preserve">[…]    </w:t>
      </w:r>
    </w:p>
    <w:p w:rsidR="001A0F6D" w:rsidRPr="00F857C1" w:rsidRDefault="001A0F6D" w:rsidP="001A0F6D">
      <w:pPr>
        <w:pStyle w:val="Heading1"/>
        <w:rPr>
          <w:rFonts w:ascii="Courier New" w:hAnsi="Courier New" w:cs="Courier New"/>
          <w:sz w:val="16"/>
          <w:szCs w:val="16"/>
        </w:rPr>
      </w:pPr>
      <w:r w:rsidRPr="00F857C1">
        <w:rPr>
          <w:rFonts w:ascii="Courier New" w:hAnsi="Courier New" w:cs="Courier New"/>
          <w:sz w:val="16"/>
          <w:szCs w:val="16"/>
        </w:rPr>
        <w:t xml:space="preserve">/** </w:t>
      </w:r>
    </w:p>
    <w:p w:rsidR="001A0F6D" w:rsidRPr="00F857C1" w:rsidRDefault="001A0F6D" w:rsidP="001A0F6D">
      <w:pPr>
        <w:pStyle w:val="Heading1"/>
        <w:rPr>
          <w:rFonts w:ascii="Courier New" w:hAnsi="Courier New" w:cs="Courier New"/>
          <w:sz w:val="16"/>
          <w:szCs w:val="16"/>
        </w:rPr>
      </w:pPr>
      <w:r w:rsidRPr="00F857C1">
        <w:rPr>
          <w:rFonts w:ascii="Courier New" w:hAnsi="Courier New" w:cs="Courier New"/>
          <w:sz w:val="16"/>
          <w:szCs w:val="16"/>
        </w:rPr>
        <w:t xml:space="preserve"> * The </w:t>
      </w:r>
      <w:proofErr w:type="spellStart"/>
      <w:r w:rsidRPr="00F857C1">
        <w:rPr>
          <w:rFonts w:ascii="Courier New" w:hAnsi="Courier New" w:cs="Courier New"/>
          <w:sz w:val="16"/>
          <w:szCs w:val="16"/>
        </w:rPr>
        <w:t>ReaderMessage</w:t>
      </w:r>
      <w:proofErr w:type="spellEnd"/>
      <w:r w:rsidRPr="00F857C1">
        <w:rPr>
          <w:rFonts w:ascii="Courier New" w:hAnsi="Courier New" w:cs="Courier New"/>
          <w:sz w:val="16"/>
          <w:szCs w:val="16"/>
        </w:rPr>
        <w:t xml:space="preserve"> offers specialized methods for generating</w:t>
      </w:r>
    </w:p>
    <w:p w:rsidR="001A0F6D" w:rsidRPr="00F857C1" w:rsidRDefault="001A0F6D" w:rsidP="001A0F6D">
      <w:pPr>
        <w:pStyle w:val="Heading1"/>
        <w:rPr>
          <w:rFonts w:ascii="Courier New" w:hAnsi="Courier New" w:cs="Courier New"/>
          <w:sz w:val="16"/>
          <w:szCs w:val="16"/>
        </w:rPr>
      </w:pPr>
      <w:r w:rsidRPr="00F857C1">
        <w:rPr>
          <w:rFonts w:ascii="Courier New" w:hAnsi="Courier New" w:cs="Courier New"/>
          <w:sz w:val="16"/>
          <w:szCs w:val="16"/>
        </w:rPr>
        <w:t xml:space="preserve"> * Contactless Reader commands or events.</w:t>
      </w:r>
    </w:p>
    <w:p w:rsidR="001A0F6D" w:rsidRPr="00F857C1" w:rsidRDefault="001A0F6D" w:rsidP="001A0F6D">
      <w:pPr>
        <w:pStyle w:val="Heading1"/>
        <w:rPr>
          <w:rFonts w:ascii="Courier New" w:hAnsi="Courier New" w:cs="Courier New"/>
          <w:sz w:val="16"/>
          <w:szCs w:val="16"/>
        </w:rPr>
      </w:pPr>
      <w:r w:rsidRPr="00F857C1">
        <w:rPr>
          <w:rFonts w:ascii="Courier New" w:hAnsi="Courier New" w:cs="Courier New"/>
          <w:sz w:val="16"/>
          <w:szCs w:val="16"/>
        </w:rPr>
        <w:t xml:space="preserve"> **/</w:t>
      </w:r>
    </w:p>
    <w:p w:rsidR="001A0F6D" w:rsidRPr="006E5BBE" w:rsidRDefault="001A0F6D" w:rsidP="001A0F6D">
      <w:pPr>
        <w:pStyle w:val="Heading1"/>
        <w:rPr>
          <w:rFonts w:ascii="Courier New" w:hAnsi="Courier New" w:cs="Courier New"/>
          <w:sz w:val="16"/>
          <w:szCs w:val="16"/>
        </w:rPr>
      </w:pPr>
      <w:proofErr w:type="gramStart"/>
      <w:r w:rsidRPr="00F857C1">
        <w:rPr>
          <w:rFonts w:ascii="Courier New" w:hAnsi="Courier New" w:cs="Courier New"/>
          <w:sz w:val="16"/>
          <w:szCs w:val="16"/>
        </w:rPr>
        <w:t>public</w:t>
      </w:r>
      <w:proofErr w:type="gramEnd"/>
      <w:r w:rsidRPr="00F857C1">
        <w:rPr>
          <w:rFonts w:ascii="Courier New" w:hAnsi="Courier New" w:cs="Courier New"/>
          <w:sz w:val="16"/>
          <w:szCs w:val="16"/>
        </w:rPr>
        <w:t xml:space="preserve"> interface </w:t>
      </w:r>
      <w:proofErr w:type="spellStart"/>
      <w:r w:rsidRPr="00F857C1">
        <w:rPr>
          <w:rFonts w:ascii="Courier New" w:hAnsi="Courier New" w:cs="Courier New"/>
          <w:sz w:val="16"/>
          <w:szCs w:val="16"/>
        </w:rPr>
        <w:t>ReaderMessage</w:t>
      </w:r>
      <w:proofErr w:type="spellEnd"/>
      <w:r w:rsidRPr="00F857C1">
        <w:rPr>
          <w:rFonts w:ascii="Courier New" w:hAnsi="Courier New" w:cs="Courier New"/>
          <w:sz w:val="16"/>
          <w:szCs w:val="16"/>
        </w:rPr>
        <w:t xml:space="preserve"> extends </w:t>
      </w:r>
      <w:proofErr w:type="spellStart"/>
      <w:r w:rsidRPr="00F857C1">
        <w:rPr>
          <w:rFonts w:ascii="Courier New" w:hAnsi="Courier New" w:cs="Courier New"/>
          <w:sz w:val="16"/>
          <w:szCs w:val="16"/>
        </w:rPr>
        <w:t>HCIMessage</w:t>
      </w:r>
      <w:proofErr w:type="spellEnd"/>
      <w:r w:rsidRPr="00F857C1">
        <w:rPr>
          <w:rFonts w:ascii="Courier New" w:hAnsi="Courier New" w:cs="Courier New"/>
          <w:sz w:val="16"/>
          <w:szCs w:val="16"/>
        </w:rPr>
        <w:t xml:space="preserve"> {</w:t>
      </w:r>
      <w:r w:rsidRPr="006E5BBE">
        <w:rPr>
          <w:rFonts w:ascii="Courier New" w:hAnsi="Courier New" w:cs="Courier New"/>
          <w:sz w:val="16"/>
          <w:szCs w:val="16"/>
        </w:rPr>
        <w:t xml:space="preserve">    // ------------ Type A parameters </w:t>
      </w:r>
    </w:p>
    <w:p w:rsidR="00487F63" w:rsidRDefault="001A0F6D" w:rsidP="001A0F6D">
      <w:pPr>
        <w:pStyle w:val="Heading1"/>
        <w:rPr>
          <w:rFonts w:ascii="Courier New" w:hAnsi="Courier New" w:cs="Courier New"/>
          <w:sz w:val="44"/>
          <w:szCs w:val="44"/>
        </w:rPr>
      </w:pPr>
      <w:r w:rsidRPr="006E5BBE">
        <w:rPr>
          <w:rFonts w:ascii="Courier New" w:hAnsi="Courier New" w:cs="Courier New"/>
          <w:sz w:val="44"/>
          <w:szCs w:val="44"/>
        </w:rPr>
        <w:t xml:space="preserve">[…]    </w:t>
      </w:r>
    </w:p>
    <w:p w:rsidR="001A0F6D" w:rsidRPr="001A0F6D" w:rsidRDefault="001A0F6D" w:rsidP="001A0F6D">
      <w:pPr>
        <w:pStyle w:val="Heading1"/>
        <w:rPr>
          <w:rFonts w:ascii="Courier New" w:hAnsi="Courier New" w:cs="Courier New"/>
          <w:sz w:val="16"/>
          <w:szCs w:val="16"/>
        </w:rPr>
      </w:pPr>
      <w:r w:rsidRPr="001A0F6D">
        <w:rPr>
          <w:rFonts w:ascii="Courier New" w:hAnsi="Courier New" w:cs="Courier New"/>
          <w:sz w:val="16"/>
          <w:szCs w:val="16"/>
        </w:rPr>
        <w:t xml:space="preserve">    /**  </w:t>
      </w:r>
    </w:p>
    <w:p w:rsidR="001A0F6D" w:rsidRPr="001A0F6D" w:rsidRDefault="001A0F6D" w:rsidP="001A0F6D">
      <w:pPr>
        <w:pStyle w:val="Heading1"/>
        <w:rPr>
          <w:rFonts w:ascii="Courier New" w:hAnsi="Courier New" w:cs="Courier New"/>
          <w:sz w:val="16"/>
          <w:szCs w:val="16"/>
        </w:rPr>
      </w:pPr>
      <w:r w:rsidRPr="001A0F6D">
        <w:rPr>
          <w:rFonts w:ascii="Courier New" w:hAnsi="Courier New" w:cs="Courier New"/>
          <w:sz w:val="16"/>
          <w:szCs w:val="16"/>
        </w:rPr>
        <w:t xml:space="preserve">     * </w:t>
      </w:r>
      <w:proofErr w:type="gramStart"/>
      <w:r w:rsidRPr="001A0F6D">
        <w:rPr>
          <w:rFonts w:ascii="Courier New" w:hAnsi="Courier New" w:cs="Courier New"/>
          <w:sz w:val="16"/>
          <w:szCs w:val="16"/>
        </w:rPr>
        <w:t>when</w:t>
      </w:r>
      <w:proofErr w:type="gramEnd"/>
      <w:r w:rsidRPr="001A0F6D">
        <w:rPr>
          <w:rFonts w:ascii="Courier New" w:hAnsi="Courier New" w:cs="Courier New"/>
          <w:sz w:val="16"/>
          <w:szCs w:val="16"/>
        </w:rPr>
        <w:t xml:space="preserve"> there are several targets in the field irrespective </w:t>
      </w:r>
    </w:p>
    <w:p w:rsidR="001A0F6D" w:rsidRPr="001A0F6D" w:rsidRDefault="001A0F6D" w:rsidP="001A0F6D">
      <w:pPr>
        <w:pStyle w:val="Heading1"/>
        <w:rPr>
          <w:rFonts w:ascii="Courier New" w:hAnsi="Courier New" w:cs="Courier New"/>
          <w:sz w:val="16"/>
          <w:szCs w:val="16"/>
        </w:rPr>
      </w:pPr>
      <w:r w:rsidRPr="001A0F6D">
        <w:rPr>
          <w:rFonts w:ascii="Courier New" w:hAnsi="Courier New" w:cs="Courier New"/>
          <w:sz w:val="16"/>
          <w:szCs w:val="16"/>
        </w:rPr>
        <w:t xml:space="preserve">     * </w:t>
      </w:r>
      <w:proofErr w:type="gramStart"/>
      <w:r w:rsidRPr="001A0F6D">
        <w:rPr>
          <w:rFonts w:ascii="Courier New" w:hAnsi="Courier New" w:cs="Courier New"/>
          <w:sz w:val="16"/>
          <w:szCs w:val="16"/>
        </w:rPr>
        <w:t>of</w:t>
      </w:r>
      <w:proofErr w:type="gramEnd"/>
      <w:r w:rsidRPr="001A0F6D">
        <w:rPr>
          <w:rFonts w:ascii="Courier New" w:hAnsi="Courier New" w:cs="Courier New"/>
          <w:sz w:val="16"/>
          <w:szCs w:val="16"/>
        </w:rPr>
        <w:t xml:space="preserve"> the RF technology</w:t>
      </w:r>
    </w:p>
    <w:p w:rsidR="001A0F6D" w:rsidRPr="001A0F6D" w:rsidRDefault="001A0F6D" w:rsidP="001A0F6D">
      <w:pPr>
        <w:pStyle w:val="Heading1"/>
        <w:rPr>
          <w:rFonts w:ascii="Courier New" w:hAnsi="Courier New" w:cs="Courier New"/>
          <w:sz w:val="16"/>
          <w:szCs w:val="16"/>
        </w:rPr>
      </w:pPr>
      <w:r w:rsidRPr="001A0F6D">
        <w:rPr>
          <w:rFonts w:ascii="Courier New" w:hAnsi="Courier New" w:cs="Courier New"/>
          <w:sz w:val="16"/>
          <w:szCs w:val="16"/>
        </w:rPr>
        <w:t xml:space="preserve">     */</w:t>
      </w:r>
    </w:p>
    <w:p w:rsidR="001A0F6D" w:rsidRPr="001A0F6D" w:rsidRDefault="001A0F6D" w:rsidP="001A0F6D">
      <w:pPr>
        <w:pStyle w:val="Heading1"/>
        <w:rPr>
          <w:rFonts w:ascii="Courier New" w:hAnsi="Courier New" w:cs="Courier New"/>
          <w:sz w:val="16"/>
          <w:szCs w:val="16"/>
        </w:rPr>
      </w:pPr>
      <w:r w:rsidRPr="001A0F6D">
        <w:rPr>
          <w:rFonts w:ascii="Courier New" w:hAnsi="Courier New" w:cs="Courier New"/>
          <w:sz w:val="16"/>
          <w:szCs w:val="16"/>
        </w:rPr>
        <w:t xml:space="preserve">    </w:t>
      </w:r>
      <w:proofErr w:type="gramStart"/>
      <w:r w:rsidRPr="001A0F6D">
        <w:rPr>
          <w:rFonts w:ascii="Courier New" w:hAnsi="Courier New" w:cs="Courier New"/>
          <w:sz w:val="16"/>
          <w:szCs w:val="16"/>
        </w:rPr>
        <w:t>public</w:t>
      </w:r>
      <w:proofErr w:type="gramEnd"/>
      <w:r w:rsidRPr="001A0F6D">
        <w:rPr>
          <w:rFonts w:ascii="Courier New" w:hAnsi="Courier New" w:cs="Courier New"/>
          <w:sz w:val="16"/>
          <w:szCs w:val="16"/>
        </w:rPr>
        <w:t xml:space="preserve"> final static byte MULTIPLE_TARGET_STATUS = (byte) 0x03;    </w:t>
      </w:r>
    </w:p>
    <w:p w:rsidR="001A0F6D" w:rsidRDefault="001A0F6D" w:rsidP="001A0F6D">
      <w:r>
        <w:t xml:space="preserve">    </w:t>
      </w:r>
    </w:p>
    <w:p w:rsidR="00851694" w:rsidRPr="001A0F6D" w:rsidRDefault="00851694" w:rsidP="00851694">
      <w:pPr>
        <w:pStyle w:val="Heading1"/>
        <w:rPr>
          <w:ins w:id="126" w:author="OT" w:date="2014-07-03T15:35:00Z"/>
          <w:rFonts w:ascii="Courier New" w:hAnsi="Courier New" w:cs="Courier New"/>
          <w:sz w:val="16"/>
          <w:szCs w:val="16"/>
        </w:rPr>
      </w:pPr>
      <w:ins w:id="127" w:author="OT" w:date="2014-07-03T15:35:00Z">
        <w:r w:rsidRPr="001A0F6D">
          <w:rPr>
            <w:rFonts w:ascii="Courier New" w:hAnsi="Courier New" w:cs="Courier New"/>
            <w:sz w:val="16"/>
            <w:szCs w:val="16"/>
          </w:rPr>
          <w:t xml:space="preserve">    /**  </w:t>
        </w:r>
      </w:ins>
    </w:p>
    <w:p w:rsidR="004F1A47" w:rsidRDefault="000F2699" w:rsidP="00851694">
      <w:pPr>
        <w:pStyle w:val="Heading1"/>
        <w:rPr>
          <w:ins w:id="128" w:author="EDS #53 20140709" w:date="2014-07-10T16:31:00Z"/>
          <w:rFonts w:ascii="Courier New" w:hAnsi="Courier New" w:cs="Courier New"/>
          <w:sz w:val="16"/>
          <w:szCs w:val="16"/>
        </w:rPr>
      </w:pPr>
      <w:ins w:id="129" w:author="EDS #53 20140709" w:date="2014-07-10T16:21:00Z">
        <w:r w:rsidRPr="001A0F6D">
          <w:rPr>
            <w:rFonts w:ascii="Courier New" w:hAnsi="Courier New" w:cs="Courier New"/>
            <w:sz w:val="16"/>
            <w:szCs w:val="16"/>
          </w:rPr>
          <w:t xml:space="preserve">     * </w:t>
        </w:r>
      </w:ins>
      <w:ins w:id="130" w:author="EDS #53 20140709" w:date="2014-07-10T16:22:00Z">
        <w:r>
          <w:rPr>
            <w:rFonts w:ascii="Courier New" w:hAnsi="Courier New" w:cs="Courier New"/>
            <w:sz w:val="16"/>
            <w:szCs w:val="16"/>
          </w:rPr>
          <w:t>This constant can be use</w:t>
        </w:r>
      </w:ins>
      <w:ins w:id="131" w:author="EDS #53 20140709" w:date="2014-07-10T16:27:00Z">
        <w:r>
          <w:rPr>
            <w:rFonts w:ascii="Courier New" w:hAnsi="Courier New" w:cs="Courier New"/>
            <w:sz w:val="16"/>
            <w:szCs w:val="16"/>
          </w:rPr>
          <w:t>d</w:t>
        </w:r>
      </w:ins>
      <w:ins w:id="132" w:author="EDS #53 20140709" w:date="2014-07-10T16:22:00Z">
        <w:r>
          <w:rPr>
            <w:rFonts w:ascii="Courier New" w:hAnsi="Courier New" w:cs="Courier New"/>
            <w:sz w:val="16"/>
            <w:szCs w:val="16"/>
          </w:rPr>
          <w:t xml:space="preserve"> to</w:t>
        </w:r>
      </w:ins>
      <w:ins w:id="133" w:author="EDS #53 20140709" w:date="2014-07-10T16:19:00Z">
        <w:r>
          <w:rPr>
            <w:rFonts w:ascii="Courier New" w:hAnsi="Courier New" w:cs="Courier New"/>
            <w:sz w:val="16"/>
            <w:szCs w:val="16"/>
          </w:rPr>
          <w:t xml:space="preserve"> </w:t>
        </w:r>
      </w:ins>
      <w:ins w:id="134" w:author="EDS #53 20140709" w:date="2014-07-10T16:20:00Z">
        <w:r>
          <w:rPr>
            <w:rFonts w:ascii="Courier New" w:hAnsi="Courier New" w:cs="Courier New"/>
            <w:sz w:val="16"/>
            <w:szCs w:val="16"/>
          </w:rPr>
          <w:t>test</w:t>
        </w:r>
      </w:ins>
      <w:ins w:id="135" w:author="EDS #53 20140709" w:date="2014-07-10T16:19:00Z">
        <w:r>
          <w:rPr>
            <w:rFonts w:ascii="Courier New" w:hAnsi="Courier New" w:cs="Courier New"/>
            <w:sz w:val="16"/>
            <w:szCs w:val="16"/>
          </w:rPr>
          <w:t xml:space="preserve"> </w:t>
        </w:r>
      </w:ins>
      <w:ins w:id="136" w:author="EDS #53 20140709" w:date="2014-07-10T16:20:00Z">
        <w:r>
          <w:rPr>
            <w:rFonts w:ascii="Courier New" w:hAnsi="Courier New" w:cs="Courier New"/>
            <w:sz w:val="16"/>
            <w:szCs w:val="16"/>
          </w:rPr>
          <w:t xml:space="preserve">the Type </w:t>
        </w:r>
        <w:proofErr w:type="gramStart"/>
        <w:r>
          <w:rPr>
            <w:rFonts w:ascii="Courier New" w:hAnsi="Courier New" w:cs="Courier New"/>
            <w:sz w:val="16"/>
            <w:szCs w:val="16"/>
          </w:rPr>
          <w:t>A</w:t>
        </w:r>
        <w:proofErr w:type="gramEnd"/>
        <w:r>
          <w:rPr>
            <w:rFonts w:ascii="Courier New" w:hAnsi="Courier New" w:cs="Courier New"/>
            <w:sz w:val="16"/>
            <w:szCs w:val="16"/>
          </w:rPr>
          <w:t xml:space="preserve"> availability </w:t>
        </w:r>
      </w:ins>
      <w:ins w:id="137" w:author="EDS #53 20140709" w:date="2014-07-10T16:22:00Z">
        <w:r>
          <w:rPr>
            <w:rFonts w:ascii="Courier New" w:hAnsi="Courier New" w:cs="Courier New"/>
            <w:sz w:val="16"/>
            <w:szCs w:val="16"/>
          </w:rPr>
          <w:t>bit</w:t>
        </w:r>
      </w:ins>
    </w:p>
    <w:p w:rsidR="000F2699" w:rsidRDefault="004F1A47" w:rsidP="00851694">
      <w:pPr>
        <w:pStyle w:val="Heading1"/>
        <w:rPr>
          <w:ins w:id="138" w:author="EDS #53 20140709" w:date="2014-07-10T16:19:00Z"/>
          <w:rFonts w:ascii="Courier New" w:hAnsi="Courier New" w:cs="Courier New"/>
          <w:sz w:val="16"/>
          <w:szCs w:val="16"/>
        </w:rPr>
      </w:pPr>
      <w:ins w:id="139" w:author="EDS #53 20140709" w:date="2014-07-10T16:31:00Z">
        <w:r w:rsidRPr="001A0F6D">
          <w:rPr>
            <w:rFonts w:ascii="Courier New" w:hAnsi="Courier New" w:cs="Courier New"/>
            <w:sz w:val="16"/>
            <w:szCs w:val="16"/>
          </w:rPr>
          <w:t xml:space="preserve">     * </w:t>
        </w:r>
      </w:ins>
      <w:ins w:id="140" w:author="EDS #53 20140709" w:date="2014-07-10T16:28:00Z">
        <w:r w:rsidR="000F2699">
          <w:rPr>
            <w:rFonts w:ascii="Courier New" w:hAnsi="Courier New" w:cs="Courier New"/>
            <w:sz w:val="16"/>
            <w:szCs w:val="16"/>
          </w:rPr>
          <w:t>(b1)</w:t>
        </w:r>
      </w:ins>
      <w:ins w:id="141" w:author="EDS #53 20140709" w:date="2014-07-10T16:22:00Z">
        <w:r w:rsidR="000F2699">
          <w:rPr>
            <w:rFonts w:ascii="Courier New" w:hAnsi="Courier New" w:cs="Courier New"/>
            <w:sz w:val="16"/>
            <w:szCs w:val="16"/>
          </w:rPr>
          <w:t xml:space="preserve"> </w:t>
        </w:r>
      </w:ins>
      <w:ins w:id="142" w:author="EDS #53 20140709" w:date="2014-07-10T16:21:00Z">
        <w:r w:rsidR="000F2699">
          <w:rPr>
            <w:rFonts w:ascii="Courier New" w:hAnsi="Courier New" w:cs="Courier New"/>
            <w:sz w:val="16"/>
            <w:szCs w:val="16"/>
          </w:rPr>
          <w:t xml:space="preserve">in </w:t>
        </w:r>
      </w:ins>
      <w:ins w:id="143" w:author="EDS #53 20140709" w:date="2014-07-10T16:19:00Z">
        <w:r w:rsidR="000F2699">
          <w:rPr>
            <w:rFonts w:ascii="Courier New" w:hAnsi="Courier New" w:cs="Courier New"/>
            <w:sz w:val="16"/>
            <w:szCs w:val="16"/>
          </w:rPr>
          <w:t xml:space="preserve">the </w:t>
        </w:r>
      </w:ins>
      <w:ins w:id="144" w:author="EDS #53 20140709" w:date="2014-07-10T16:20:00Z">
        <w:r w:rsidR="009D10CB" w:rsidRPr="009D10CB">
          <w:rPr>
            <w:rFonts w:ascii="Courier New" w:hAnsi="Courier New" w:cs="Courier New"/>
            <w:sz w:val="16"/>
            <w:szCs w:val="16"/>
            <w:rPrChange w:id="145" w:author="EDS #53 20140709" w:date="2014-07-10T16:20:00Z">
              <w:rPr/>
            </w:rPrChange>
          </w:rPr>
          <w:t>READER_STATUS</w:t>
        </w:r>
        <w:r w:rsidR="000F2699">
          <w:rPr>
            <w:rFonts w:ascii="Courier New" w:hAnsi="Courier New" w:cs="Courier New"/>
            <w:sz w:val="16"/>
            <w:szCs w:val="16"/>
          </w:rPr>
          <w:t xml:space="preserve"> </w:t>
        </w:r>
      </w:ins>
      <w:ins w:id="146" w:author="EDS #53 20140709" w:date="2014-07-10T16:21:00Z">
        <w:r w:rsidR="000F2699">
          <w:rPr>
            <w:rFonts w:ascii="Courier New" w:hAnsi="Courier New" w:cs="Courier New"/>
            <w:sz w:val="16"/>
            <w:szCs w:val="16"/>
          </w:rPr>
          <w:t xml:space="preserve">data </w:t>
        </w:r>
      </w:ins>
      <w:ins w:id="147" w:author="EDS #53 20140709" w:date="2014-07-10T16:19:00Z">
        <w:r w:rsidR="000F2699">
          <w:rPr>
            <w:rFonts w:ascii="Courier New" w:hAnsi="Courier New" w:cs="Courier New"/>
            <w:sz w:val="16"/>
            <w:szCs w:val="16"/>
          </w:rPr>
          <w:t xml:space="preserve">of the HCI event </w:t>
        </w:r>
      </w:ins>
      <w:ins w:id="148" w:author="EDS #53 20140709" w:date="2014-07-10T16:20:00Z">
        <w:r w:rsidR="009D10CB" w:rsidRPr="009D10CB">
          <w:rPr>
            <w:rFonts w:ascii="Courier New" w:hAnsi="Courier New" w:cs="Courier New"/>
            <w:sz w:val="16"/>
            <w:szCs w:val="16"/>
            <w:rPrChange w:id="149" w:author="EDS #53 20140709" w:date="2014-07-10T16:20:00Z">
              <w:rPr/>
            </w:rPrChange>
          </w:rPr>
          <w:t>EVT_READER_STATUS</w:t>
        </w:r>
      </w:ins>
    </w:p>
    <w:p w:rsidR="00851694" w:rsidRPr="001A0F6D" w:rsidRDefault="00851694" w:rsidP="00851694">
      <w:pPr>
        <w:pStyle w:val="Heading1"/>
        <w:rPr>
          <w:ins w:id="150" w:author="OT" w:date="2014-07-03T15:35:00Z"/>
          <w:rFonts w:ascii="Courier New" w:hAnsi="Courier New" w:cs="Courier New"/>
          <w:sz w:val="16"/>
          <w:szCs w:val="16"/>
        </w:rPr>
      </w:pPr>
      <w:ins w:id="151" w:author="OT" w:date="2014-07-03T15:35:00Z">
        <w:r w:rsidRPr="001A0F6D">
          <w:rPr>
            <w:rFonts w:ascii="Courier New" w:hAnsi="Courier New" w:cs="Courier New"/>
            <w:sz w:val="16"/>
            <w:szCs w:val="16"/>
          </w:rPr>
          <w:t xml:space="preserve">     */</w:t>
        </w:r>
      </w:ins>
    </w:p>
    <w:p w:rsidR="00851694" w:rsidRPr="001A0F6D" w:rsidRDefault="00851694" w:rsidP="00851694">
      <w:pPr>
        <w:pStyle w:val="Heading1"/>
        <w:rPr>
          <w:ins w:id="152" w:author="OT" w:date="2014-07-03T15:35:00Z"/>
          <w:rFonts w:ascii="Courier New" w:hAnsi="Courier New" w:cs="Courier New"/>
          <w:sz w:val="16"/>
          <w:szCs w:val="16"/>
        </w:rPr>
      </w:pPr>
      <w:ins w:id="153" w:author="OT" w:date="2014-07-03T15:35:00Z">
        <w:r w:rsidRPr="001A0F6D">
          <w:rPr>
            <w:rFonts w:ascii="Courier New" w:hAnsi="Courier New" w:cs="Courier New"/>
            <w:sz w:val="16"/>
            <w:szCs w:val="16"/>
          </w:rPr>
          <w:t xml:space="preserve">    </w:t>
        </w:r>
        <w:proofErr w:type="gramStart"/>
        <w:r w:rsidRPr="001A0F6D">
          <w:rPr>
            <w:rFonts w:ascii="Courier New" w:hAnsi="Courier New" w:cs="Courier New"/>
            <w:sz w:val="16"/>
            <w:szCs w:val="16"/>
          </w:rPr>
          <w:t>public</w:t>
        </w:r>
        <w:proofErr w:type="gramEnd"/>
        <w:r w:rsidRPr="001A0F6D">
          <w:rPr>
            <w:rFonts w:ascii="Courier New" w:hAnsi="Courier New" w:cs="Courier New"/>
            <w:sz w:val="16"/>
            <w:szCs w:val="16"/>
          </w:rPr>
          <w:t xml:space="preserve"> final static byte </w:t>
        </w:r>
      </w:ins>
      <w:ins w:id="154" w:author="EDS #53 20140709" w:date="2014-07-10T16:23:00Z">
        <w:r w:rsidR="000F2699">
          <w:rPr>
            <w:rFonts w:ascii="Courier New" w:hAnsi="Courier New" w:cs="Courier New"/>
            <w:sz w:val="16"/>
            <w:szCs w:val="16"/>
          </w:rPr>
          <w:t>READER_</w:t>
        </w:r>
      </w:ins>
      <w:ins w:id="155" w:author="OT" w:date="2014-07-03T15:35:00Z">
        <w:r w:rsidRPr="001A0F6D">
          <w:rPr>
            <w:rFonts w:ascii="Courier New" w:hAnsi="Courier New" w:cs="Courier New"/>
            <w:sz w:val="16"/>
            <w:szCs w:val="16"/>
          </w:rPr>
          <w:t>STATUS</w:t>
        </w:r>
      </w:ins>
      <w:ins w:id="156" w:author="EDS #53 20140709" w:date="2014-07-10T16:23:00Z">
        <w:r w:rsidR="000F2699">
          <w:rPr>
            <w:rFonts w:ascii="Courier New" w:hAnsi="Courier New" w:cs="Courier New"/>
            <w:sz w:val="16"/>
            <w:szCs w:val="16"/>
          </w:rPr>
          <w:t>_TYPE_A</w:t>
        </w:r>
      </w:ins>
      <w:ins w:id="157" w:author="OT" w:date="2014-07-03T15:35:00Z">
        <w:r>
          <w:rPr>
            <w:rFonts w:ascii="Courier New" w:hAnsi="Courier New" w:cs="Courier New"/>
            <w:sz w:val="16"/>
            <w:szCs w:val="16"/>
          </w:rPr>
          <w:t>_ENABLE</w:t>
        </w:r>
        <w:r w:rsidRPr="001A0F6D">
          <w:rPr>
            <w:rFonts w:ascii="Courier New" w:hAnsi="Courier New" w:cs="Courier New"/>
            <w:sz w:val="16"/>
            <w:szCs w:val="16"/>
          </w:rPr>
          <w:t xml:space="preserve"> = (byte) 0x0</w:t>
        </w:r>
        <w:r>
          <w:rPr>
            <w:rFonts w:ascii="Courier New" w:hAnsi="Courier New" w:cs="Courier New"/>
            <w:sz w:val="16"/>
            <w:szCs w:val="16"/>
          </w:rPr>
          <w:t>1</w:t>
        </w:r>
        <w:r w:rsidRPr="001A0F6D">
          <w:rPr>
            <w:rFonts w:ascii="Courier New" w:hAnsi="Courier New" w:cs="Courier New"/>
            <w:sz w:val="16"/>
            <w:szCs w:val="16"/>
          </w:rPr>
          <w:t xml:space="preserve">;    </w:t>
        </w:r>
      </w:ins>
    </w:p>
    <w:p w:rsidR="00851694" w:rsidRPr="001A0F6D" w:rsidRDefault="00851694" w:rsidP="00851694">
      <w:pPr>
        <w:pStyle w:val="Heading1"/>
        <w:rPr>
          <w:ins w:id="158" w:author="OT" w:date="2014-07-03T15:35:00Z"/>
          <w:rFonts w:ascii="Courier New" w:hAnsi="Courier New" w:cs="Courier New"/>
          <w:sz w:val="16"/>
          <w:szCs w:val="16"/>
        </w:rPr>
      </w:pPr>
      <w:ins w:id="159" w:author="OT" w:date="2014-07-03T15:35:00Z">
        <w:r w:rsidRPr="001A0F6D">
          <w:rPr>
            <w:rFonts w:ascii="Courier New" w:hAnsi="Courier New" w:cs="Courier New"/>
            <w:sz w:val="16"/>
            <w:szCs w:val="16"/>
          </w:rPr>
          <w:t xml:space="preserve">    /**  </w:t>
        </w:r>
      </w:ins>
    </w:p>
    <w:p w:rsidR="004F1A47" w:rsidRDefault="000F2699" w:rsidP="000F2699">
      <w:pPr>
        <w:pStyle w:val="Heading1"/>
        <w:rPr>
          <w:ins w:id="160" w:author="EDS #53 20140709" w:date="2014-07-10T16:32:00Z"/>
          <w:rFonts w:ascii="Courier New" w:hAnsi="Courier New" w:cs="Courier New"/>
          <w:sz w:val="16"/>
          <w:szCs w:val="16"/>
        </w:rPr>
      </w:pPr>
      <w:ins w:id="161" w:author="EDS #53 20140709" w:date="2014-07-10T16:26:00Z">
        <w:r w:rsidRPr="001A0F6D">
          <w:rPr>
            <w:rFonts w:ascii="Courier New" w:hAnsi="Courier New" w:cs="Courier New"/>
            <w:sz w:val="16"/>
            <w:szCs w:val="16"/>
          </w:rPr>
          <w:t xml:space="preserve">     * </w:t>
        </w:r>
        <w:r>
          <w:rPr>
            <w:rFonts w:ascii="Courier New" w:hAnsi="Courier New" w:cs="Courier New"/>
            <w:sz w:val="16"/>
            <w:szCs w:val="16"/>
          </w:rPr>
          <w:t>This constant can be use</w:t>
        </w:r>
      </w:ins>
      <w:ins w:id="162" w:author="EDS #53 20140709" w:date="2014-07-10T16:27:00Z">
        <w:r>
          <w:rPr>
            <w:rFonts w:ascii="Courier New" w:hAnsi="Courier New" w:cs="Courier New"/>
            <w:sz w:val="16"/>
            <w:szCs w:val="16"/>
          </w:rPr>
          <w:t>d</w:t>
        </w:r>
      </w:ins>
      <w:ins w:id="163" w:author="EDS #53 20140709" w:date="2014-07-10T16:26:00Z">
        <w:r>
          <w:rPr>
            <w:rFonts w:ascii="Courier New" w:hAnsi="Courier New" w:cs="Courier New"/>
            <w:sz w:val="16"/>
            <w:szCs w:val="16"/>
          </w:rPr>
          <w:t xml:space="preserve"> to test the Type B availability bit</w:t>
        </w:r>
      </w:ins>
    </w:p>
    <w:p w:rsidR="000F2699" w:rsidRDefault="004F1A47" w:rsidP="000F2699">
      <w:pPr>
        <w:pStyle w:val="Heading1"/>
        <w:rPr>
          <w:ins w:id="164" w:author="EDS #53 20140709" w:date="2014-07-10T16:26:00Z"/>
          <w:rFonts w:ascii="Courier New" w:hAnsi="Courier New" w:cs="Courier New"/>
          <w:sz w:val="16"/>
          <w:szCs w:val="16"/>
        </w:rPr>
      </w:pPr>
      <w:ins w:id="165" w:author="EDS #53 20140709" w:date="2014-07-10T16:32:00Z">
        <w:r w:rsidRPr="001A0F6D">
          <w:rPr>
            <w:rFonts w:ascii="Courier New" w:hAnsi="Courier New" w:cs="Courier New"/>
            <w:sz w:val="16"/>
            <w:szCs w:val="16"/>
          </w:rPr>
          <w:t xml:space="preserve">     * </w:t>
        </w:r>
      </w:ins>
      <w:ins w:id="166" w:author="EDS #53 20140709" w:date="2014-07-10T16:28:00Z">
        <w:r w:rsidR="000F2699">
          <w:rPr>
            <w:rFonts w:ascii="Courier New" w:hAnsi="Courier New" w:cs="Courier New"/>
            <w:sz w:val="16"/>
            <w:szCs w:val="16"/>
          </w:rPr>
          <w:t>(b2)</w:t>
        </w:r>
      </w:ins>
      <w:ins w:id="167" w:author="EDS #53 20140709" w:date="2014-07-10T16:32:00Z">
        <w:r>
          <w:rPr>
            <w:rFonts w:ascii="Courier New" w:hAnsi="Courier New" w:cs="Courier New"/>
            <w:sz w:val="16"/>
            <w:szCs w:val="16"/>
          </w:rPr>
          <w:t xml:space="preserve"> </w:t>
        </w:r>
      </w:ins>
      <w:ins w:id="168" w:author="EDS #53 20140709" w:date="2014-07-10T16:26:00Z">
        <w:r w:rsidR="000F2699">
          <w:rPr>
            <w:rFonts w:ascii="Courier New" w:hAnsi="Courier New" w:cs="Courier New"/>
            <w:sz w:val="16"/>
            <w:szCs w:val="16"/>
          </w:rPr>
          <w:t xml:space="preserve">in the </w:t>
        </w:r>
        <w:r w:rsidR="000F2699" w:rsidRPr="000F2699">
          <w:rPr>
            <w:rFonts w:ascii="Courier New" w:hAnsi="Courier New" w:cs="Courier New"/>
            <w:sz w:val="16"/>
            <w:szCs w:val="16"/>
          </w:rPr>
          <w:t>READER_STATUS</w:t>
        </w:r>
        <w:r w:rsidR="000F2699">
          <w:rPr>
            <w:rFonts w:ascii="Courier New" w:hAnsi="Courier New" w:cs="Courier New"/>
            <w:sz w:val="16"/>
            <w:szCs w:val="16"/>
          </w:rPr>
          <w:t xml:space="preserve"> data of the HCI event </w:t>
        </w:r>
        <w:r w:rsidR="000F2699" w:rsidRPr="000F2699">
          <w:rPr>
            <w:rFonts w:ascii="Courier New" w:hAnsi="Courier New" w:cs="Courier New"/>
            <w:sz w:val="16"/>
            <w:szCs w:val="16"/>
          </w:rPr>
          <w:t>EVT_READER_STATUS</w:t>
        </w:r>
      </w:ins>
    </w:p>
    <w:p w:rsidR="00851694" w:rsidRPr="001A0F6D" w:rsidRDefault="00851694" w:rsidP="00851694">
      <w:pPr>
        <w:pStyle w:val="Heading1"/>
        <w:rPr>
          <w:ins w:id="169" w:author="OT" w:date="2014-07-03T15:35:00Z"/>
          <w:rFonts w:ascii="Courier New" w:hAnsi="Courier New" w:cs="Courier New"/>
          <w:sz w:val="16"/>
          <w:szCs w:val="16"/>
        </w:rPr>
      </w:pPr>
      <w:ins w:id="170" w:author="OT" w:date="2014-07-03T15:35:00Z">
        <w:r w:rsidRPr="001A0F6D">
          <w:rPr>
            <w:rFonts w:ascii="Courier New" w:hAnsi="Courier New" w:cs="Courier New"/>
            <w:sz w:val="16"/>
            <w:szCs w:val="16"/>
          </w:rPr>
          <w:t xml:space="preserve">     */</w:t>
        </w:r>
      </w:ins>
    </w:p>
    <w:p w:rsidR="00851694" w:rsidRPr="001A0F6D" w:rsidRDefault="00851694" w:rsidP="00851694">
      <w:pPr>
        <w:pStyle w:val="Heading1"/>
        <w:rPr>
          <w:ins w:id="171" w:author="OT" w:date="2014-07-03T15:35:00Z"/>
          <w:rFonts w:ascii="Courier New" w:hAnsi="Courier New" w:cs="Courier New"/>
          <w:sz w:val="16"/>
          <w:szCs w:val="16"/>
        </w:rPr>
      </w:pPr>
      <w:ins w:id="172" w:author="OT" w:date="2014-07-03T15:35:00Z">
        <w:r w:rsidRPr="001A0F6D">
          <w:rPr>
            <w:rFonts w:ascii="Courier New" w:hAnsi="Courier New" w:cs="Courier New"/>
            <w:sz w:val="16"/>
            <w:szCs w:val="16"/>
          </w:rPr>
          <w:t xml:space="preserve">    </w:t>
        </w:r>
        <w:proofErr w:type="gramStart"/>
        <w:r w:rsidRPr="001A0F6D">
          <w:rPr>
            <w:rFonts w:ascii="Courier New" w:hAnsi="Courier New" w:cs="Courier New"/>
            <w:sz w:val="16"/>
            <w:szCs w:val="16"/>
          </w:rPr>
          <w:t>public</w:t>
        </w:r>
        <w:proofErr w:type="gramEnd"/>
        <w:r w:rsidRPr="001A0F6D">
          <w:rPr>
            <w:rFonts w:ascii="Courier New" w:hAnsi="Courier New" w:cs="Courier New"/>
            <w:sz w:val="16"/>
            <w:szCs w:val="16"/>
          </w:rPr>
          <w:t xml:space="preserve"> final static byte </w:t>
        </w:r>
      </w:ins>
      <w:ins w:id="173" w:author="EDS #53 20140709" w:date="2014-07-10T16:26:00Z">
        <w:r w:rsidR="000F2699">
          <w:rPr>
            <w:rFonts w:ascii="Courier New" w:hAnsi="Courier New" w:cs="Courier New"/>
            <w:sz w:val="16"/>
            <w:szCs w:val="16"/>
          </w:rPr>
          <w:t>READER_</w:t>
        </w:r>
      </w:ins>
      <w:ins w:id="174" w:author="OT" w:date="2014-07-03T15:35:00Z">
        <w:r w:rsidRPr="001A0F6D">
          <w:rPr>
            <w:rFonts w:ascii="Courier New" w:hAnsi="Courier New" w:cs="Courier New"/>
            <w:sz w:val="16"/>
            <w:szCs w:val="16"/>
          </w:rPr>
          <w:t>STATUS</w:t>
        </w:r>
      </w:ins>
      <w:ins w:id="175" w:author="EDS #53 20140709" w:date="2014-07-10T16:26:00Z">
        <w:r w:rsidR="000F2699">
          <w:rPr>
            <w:rFonts w:ascii="Courier New" w:hAnsi="Courier New" w:cs="Courier New"/>
            <w:sz w:val="16"/>
            <w:szCs w:val="16"/>
          </w:rPr>
          <w:t>_TYPE_B</w:t>
        </w:r>
      </w:ins>
      <w:ins w:id="176" w:author="OT" w:date="2014-07-03T15:35:00Z">
        <w:r>
          <w:rPr>
            <w:rFonts w:ascii="Courier New" w:hAnsi="Courier New" w:cs="Courier New"/>
            <w:sz w:val="16"/>
            <w:szCs w:val="16"/>
          </w:rPr>
          <w:t>_ENABLE</w:t>
        </w:r>
        <w:r w:rsidRPr="001A0F6D">
          <w:rPr>
            <w:rFonts w:ascii="Courier New" w:hAnsi="Courier New" w:cs="Courier New"/>
            <w:sz w:val="16"/>
            <w:szCs w:val="16"/>
          </w:rPr>
          <w:t xml:space="preserve"> = (byte) 0x0</w:t>
        </w:r>
        <w:r>
          <w:rPr>
            <w:rFonts w:ascii="Courier New" w:hAnsi="Courier New" w:cs="Courier New"/>
            <w:sz w:val="16"/>
            <w:szCs w:val="16"/>
          </w:rPr>
          <w:t>2</w:t>
        </w:r>
        <w:r w:rsidRPr="001A0F6D">
          <w:rPr>
            <w:rFonts w:ascii="Courier New" w:hAnsi="Courier New" w:cs="Courier New"/>
            <w:sz w:val="16"/>
            <w:szCs w:val="16"/>
          </w:rPr>
          <w:t xml:space="preserve">;    </w:t>
        </w:r>
      </w:ins>
    </w:p>
    <w:p w:rsidR="00851694" w:rsidRDefault="00851694" w:rsidP="00851694">
      <w:pPr>
        <w:pStyle w:val="Heading1"/>
        <w:rPr>
          <w:rFonts w:ascii="Courier New" w:hAnsi="Courier New" w:cs="Courier New"/>
          <w:sz w:val="16"/>
          <w:szCs w:val="16"/>
        </w:rPr>
      </w:pPr>
      <w:r w:rsidRPr="000A2E9B">
        <w:rPr>
          <w:rFonts w:ascii="Courier New" w:hAnsi="Courier New" w:cs="Courier New"/>
          <w:sz w:val="16"/>
          <w:szCs w:val="16"/>
        </w:rPr>
        <w:t>}</w:t>
      </w:r>
    </w:p>
    <w:p w:rsidR="00851694" w:rsidRDefault="00851694">
      <w:pPr>
        <w:overflowPunct/>
        <w:autoSpaceDE/>
        <w:autoSpaceDN/>
        <w:adjustRightInd/>
        <w:spacing w:after="0"/>
        <w:textAlignment w:val="auto"/>
      </w:pPr>
      <w:r>
        <w:br w:type="page"/>
      </w:r>
    </w:p>
    <w:p w:rsidR="00A034A7" w:rsidRDefault="00A034A7" w:rsidP="001A0F6D">
      <w:pPr>
        <w:pStyle w:val="Heading1"/>
        <w:rPr>
          <w:rFonts w:ascii="Courier New" w:hAnsi="Courier New" w:cs="Courier New"/>
          <w:sz w:val="16"/>
          <w:szCs w:val="16"/>
        </w:rPr>
      </w:pPr>
      <w:proofErr w:type="gramStart"/>
      <w:r w:rsidRPr="001A0F6D">
        <w:rPr>
          <w:rFonts w:ascii="Courier New" w:hAnsi="Courier New" w:cs="Courier New"/>
          <w:sz w:val="16"/>
          <w:szCs w:val="16"/>
        </w:rPr>
        <w:lastRenderedPageBreak/>
        <w:t>package</w:t>
      </w:r>
      <w:proofErr w:type="gramEnd"/>
      <w:r w:rsidRPr="001A0F6D">
        <w:rPr>
          <w:rFonts w:ascii="Courier New" w:hAnsi="Courier New" w:cs="Courier New"/>
          <w:sz w:val="16"/>
          <w:szCs w:val="16"/>
        </w:rPr>
        <w:t xml:space="preserve"> </w:t>
      </w:r>
      <w:proofErr w:type="spellStart"/>
      <w:r w:rsidRPr="001A0F6D">
        <w:rPr>
          <w:rFonts w:ascii="Courier New" w:hAnsi="Courier New" w:cs="Courier New"/>
          <w:sz w:val="16"/>
          <w:szCs w:val="16"/>
        </w:rPr>
        <w:t>uicc.hci.framework</w:t>
      </w:r>
      <w:proofErr w:type="spellEnd"/>
      <w:r w:rsidRPr="001A0F6D">
        <w:rPr>
          <w:rFonts w:ascii="Courier New" w:hAnsi="Courier New" w:cs="Courier New"/>
          <w:sz w:val="16"/>
          <w:szCs w:val="16"/>
        </w:rPr>
        <w:t>;</w:t>
      </w:r>
    </w:p>
    <w:p w:rsidR="00A034A7" w:rsidRPr="00A034A7" w:rsidRDefault="00A034A7" w:rsidP="001A0F6D">
      <w:pPr>
        <w:pStyle w:val="Heading1"/>
        <w:rPr>
          <w:rFonts w:ascii="Courier New" w:hAnsi="Courier New" w:cs="Courier New"/>
          <w:sz w:val="44"/>
          <w:szCs w:val="44"/>
        </w:rPr>
      </w:pPr>
      <w:r w:rsidRPr="00A034A7">
        <w:rPr>
          <w:rFonts w:ascii="Courier New" w:hAnsi="Courier New" w:cs="Courier New"/>
          <w:sz w:val="44"/>
          <w:szCs w:val="44"/>
        </w:rPr>
        <w:t>[...]</w:t>
      </w:r>
    </w:p>
    <w:p w:rsidR="001A0F6D" w:rsidRPr="00F857C1" w:rsidRDefault="001A0F6D" w:rsidP="001A0F6D">
      <w:pPr>
        <w:pStyle w:val="Heading1"/>
        <w:rPr>
          <w:rFonts w:ascii="Courier New" w:hAnsi="Courier New" w:cs="Courier New"/>
          <w:sz w:val="16"/>
          <w:szCs w:val="16"/>
        </w:rPr>
      </w:pPr>
      <w:r w:rsidRPr="00F857C1">
        <w:rPr>
          <w:rFonts w:ascii="Courier New" w:hAnsi="Courier New" w:cs="Courier New"/>
          <w:sz w:val="16"/>
          <w:szCs w:val="16"/>
        </w:rPr>
        <w:t xml:space="preserve">/** </w:t>
      </w:r>
    </w:p>
    <w:p w:rsidR="0094280F" w:rsidRPr="0094280F" w:rsidRDefault="0094280F" w:rsidP="0094280F">
      <w:pPr>
        <w:rPr>
          <w:rFonts w:ascii="Courier New" w:hAnsi="Courier New" w:cs="Courier New"/>
          <w:sz w:val="16"/>
          <w:szCs w:val="16"/>
        </w:rPr>
      </w:pPr>
      <w:proofErr w:type="gramStart"/>
      <w:r w:rsidRPr="0094280F">
        <w:rPr>
          <w:rFonts w:ascii="Courier New" w:hAnsi="Courier New" w:cs="Courier New"/>
          <w:sz w:val="16"/>
          <w:szCs w:val="16"/>
        </w:rPr>
        <w:t>public</w:t>
      </w:r>
      <w:proofErr w:type="gramEnd"/>
      <w:r w:rsidRPr="0094280F">
        <w:rPr>
          <w:rFonts w:ascii="Courier New" w:hAnsi="Courier New" w:cs="Courier New"/>
          <w:sz w:val="16"/>
          <w:szCs w:val="16"/>
        </w:rPr>
        <w:t xml:space="preserve"> interface </w:t>
      </w:r>
      <w:proofErr w:type="spellStart"/>
      <w:r w:rsidRPr="0094280F">
        <w:rPr>
          <w:rFonts w:ascii="Courier New" w:hAnsi="Courier New" w:cs="Courier New"/>
          <w:sz w:val="16"/>
          <w:szCs w:val="16"/>
        </w:rPr>
        <w:t>HCIService</w:t>
      </w:r>
      <w:proofErr w:type="spellEnd"/>
      <w:r w:rsidRPr="0094280F">
        <w:rPr>
          <w:rFonts w:ascii="Courier New" w:hAnsi="Courier New" w:cs="Courier New"/>
          <w:sz w:val="16"/>
          <w:szCs w:val="16"/>
        </w:rPr>
        <w:t xml:space="preserve"> {</w:t>
      </w:r>
    </w:p>
    <w:p w:rsidR="0094280F" w:rsidRPr="0094280F" w:rsidRDefault="0094280F" w:rsidP="0094280F">
      <w:pPr>
        <w:rPr>
          <w:rFonts w:ascii="Courier New" w:hAnsi="Courier New" w:cs="Courier New"/>
          <w:sz w:val="44"/>
          <w:szCs w:val="44"/>
        </w:rPr>
      </w:pPr>
      <w:r w:rsidRPr="0094280F">
        <w:rPr>
          <w:rFonts w:ascii="Courier New" w:hAnsi="Courier New" w:cs="Courier New"/>
          <w:sz w:val="44"/>
          <w:szCs w:val="44"/>
        </w:rPr>
        <w:t>[...]</w:t>
      </w:r>
    </w:p>
    <w:p w:rsidR="0094280F" w:rsidRPr="0094280F" w:rsidRDefault="0094280F" w:rsidP="0094280F">
      <w:pPr>
        <w:rPr>
          <w:rFonts w:ascii="Courier New" w:hAnsi="Courier New" w:cs="Courier New"/>
          <w:sz w:val="16"/>
          <w:szCs w:val="16"/>
        </w:rPr>
      </w:pP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w:t>
      </w: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 This method is used to activate an event.</w:t>
      </w:r>
    </w:p>
    <w:p w:rsidR="0094280F" w:rsidRPr="0094280F" w:rsidRDefault="0094280F" w:rsidP="0094280F">
      <w:pPr>
        <w:rPr>
          <w:rFonts w:ascii="Courier New" w:hAnsi="Courier New" w:cs="Courier New"/>
          <w:sz w:val="44"/>
          <w:szCs w:val="44"/>
        </w:rPr>
      </w:pPr>
      <w:r w:rsidRPr="0094280F">
        <w:rPr>
          <w:rFonts w:ascii="Courier New" w:hAnsi="Courier New" w:cs="Courier New"/>
          <w:sz w:val="44"/>
          <w:szCs w:val="44"/>
        </w:rPr>
        <w:t>[...]</w:t>
      </w: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 &lt;</w:t>
      </w:r>
      <w:proofErr w:type="spellStart"/>
      <w:r w:rsidRPr="0094280F">
        <w:rPr>
          <w:rFonts w:ascii="Courier New" w:hAnsi="Courier New" w:cs="Courier New"/>
          <w:sz w:val="16"/>
          <w:szCs w:val="16"/>
        </w:rPr>
        <w:t>li</w:t>
      </w:r>
      <w:proofErr w:type="spellEnd"/>
      <w:r w:rsidRPr="0094280F">
        <w:rPr>
          <w:rFonts w:ascii="Courier New" w:hAnsi="Courier New" w:cs="Courier New"/>
          <w:sz w:val="16"/>
          <w:szCs w:val="16"/>
        </w:rPr>
        <w:t xml:space="preserve">&gt;for </w:t>
      </w:r>
      <w:proofErr w:type="spellStart"/>
      <w:r w:rsidRPr="0094280F">
        <w:rPr>
          <w:rFonts w:ascii="Courier New" w:hAnsi="Courier New" w:cs="Courier New"/>
          <w:sz w:val="16"/>
          <w:szCs w:val="16"/>
        </w:rPr>
        <w:t>ReaderService</w:t>
      </w:r>
      <w:proofErr w:type="spellEnd"/>
      <w:r w:rsidRPr="0094280F">
        <w:rPr>
          <w:rFonts w:ascii="Courier New" w:hAnsi="Courier New" w:cs="Courier New"/>
          <w:sz w:val="16"/>
          <w:szCs w:val="16"/>
        </w:rPr>
        <w:t>:</w:t>
      </w: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 &lt;</w:t>
      </w:r>
      <w:proofErr w:type="spellStart"/>
      <w:r w:rsidRPr="0094280F">
        <w:rPr>
          <w:rFonts w:ascii="Courier New" w:hAnsi="Courier New" w:cs="Courier New"/>
          <w:sz w:val="16"/>
          <w:szCs w:val="16"/>
        </w:rPr>
        <w:t>ul</w:t>
      </w:r>
      <w:proofErr w:type="spellEnd"/>
      <w:r w:rsidRPr="0094280F">
        <w:rPr>
          <w:rFonts w:ascii="Courier New" w:hAnsi="Courier New" w:cs="Courier New"/>
          <w:sz w:val="16"/>
          <w:szCs w:val="16"/>
        </w:rPr>
        <w:t>&gt;</w:t>
      </w: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 &lt;</w:t>
      </w:r>
      <w:proofErr w:type="spellStart"/>
      <w:r w:rsidRPr="0094280F">
        <w:rPr>
          <w:rFonts w:ascii="Courier New" w:hAnsi="Courier New" w:cs="Courier New"/>
          <w:sz w:val="16"/>
          <w:szCs w:val="16"/>
        </w:rPr>
        <w:t>li</w:t>
      </w:r>
      <w:proofErr w:type="spellEnd"/>
      <w:r w:rsidRPr="0094280F">
        <w:rPr>
          <w:rFonts w:ascii="Courier New" w:hAnsi="Courier New" w:cs="Courier New"/>
          <w:sz w:val="16"/>
          <w:szCs w:val="16"/>
        </w:rPr>
        <w:t>&gt;&lt;code&gt;</w:t>
      </w:r>
      <w:proofErr w:type="spellStart"/>
      <w:r w:rsidRPr="0094280F">
        <w:rPr>
          <w:rFonts w:ascii="Courier New" w:hAnsi="Courier New" w:cs="Courier New"/>
          <w:sz w:val="16"/>
          <w:szCs w:val="16"/>
        </w:rPr>
        <w:t>ReaderListener.EVENT_GET_PARAMETER_RESPONSE</w:t>
      </w:r>
      <w:proofErr w:type="spellEnd"/>
      <w:r w:rsidRPr="0094280F">
        <w:rPr>
          <w:rFonts w:ascii="Courier New" w:hAnsi="Courier New" w:cs="Courier New"/>
          <w:sz w:val="16"/>
          <w:szCs w:val="16"/>
        </w:rPr>
        <w:t>&lt;/code&gt;,</w:t>
      </w: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 &lt;li&gt;&lt;code&gt;ReaderListener.EVENT_WRITE_EXCHANGE_DATA_RESPONSE&lt;/code&gt;,</w:t>
      </w: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w:t>
      </w:r>
      <w:proofErr w:type="gramStart"/>
      <w:r w:rsidRPr="0094280F">
        <w:rPr>
          <w:rFonts w:ascii="Courier New" w:hAnsi="Courier New" w:cs="Courier New"/>
          <w:sz w:val="16"/>
          <w:szCs w:val="16"/>
        </w:rPr>
        <w:t>* &lt;</w:t>
      </w:r>
      <w:proofErr w:type="spellStart"/>
      <w:r w:rsidRPr="0094280F">
        <w:rPr>
          <w:rFonts w:ascii="Courier New" w:hAnsi="Courier New" w:cs="Courier New"/>
          <w:sz w:val="16"/>
          <w:szCs w:val="16"/>
        </w:rPr>
        <w:t>li</w:t>
      </w:r>
      <w:proofErr w:type="spellEnd"/>
      <w:r w:rsidRPr="0094280F">
        <w:rPr>
          <w:rFonts w:ascii="Courier New" w:hAnsi="Courier New" w:cs="Courier New"/>
          <w:sz w:val="16"/>
          <w:szCs w:val="16"/>
        </w:rPr>
        <w:t>&gt;&lt;code&gt;</w:t>
      </w:r>
      <w:proofErr w:type="spellStart"/>
      <w:r w:rsidRPr="0094280F">
        <w:rPr>
          <w:rFonts w:ascii="Courier New" w:hAnsi="Courier New" w:cs="Courier New"/>
          <w:sz w:val="16"/>
          <w:szCs w:val="16"/>
        </w:rPr>
        <w:t>ReaderListener.EVENT_TARGET_DISCOVERED</w:t>
      </w:r>
      <w:proofErr w:type="spellEnd"/>
      <w:r w:rsidRPr="0094280F">
        <w:rPr>
          <w:rFonts w:ascii="Courier New" w:hAnsi="Courier New" w:cs="Courier New"/>
          <w:sz w:val="16"/>
          <w:szCs w:val="16"/>
        </w:rPr>
        <w:t>&lt;/code&gt;.</w:t>
      </w:r>
      <w:proofErr w:type="gramEnd"/>
    </w:p>
    <w:p w:rsidR="00A034A7" w:rsidRPr="0094280F" w:rsidRDefault="00A034A7" w:rsidP="00A034A7">
      <w:pPr>
        <w:rPr>
          <w:ins w:id="177" w:author="EDS #53 20140709" w:date="2014-07-09T13:59:00Z"/>
          <w:rFonts w:ascii="Courier New" w:hAnsi="Courier New" w:cs="Courier New"/>
          <w:sz w:val="16"/>
          <w:szCs w:val="16"/>
        </w:rPr>
      </w:pPr>
      <w:ins w:id="178" w:author="EDS #53 20140709" w:date="2014-07-09T13:59:00Z">
        <w:r w:rsidRPr="0094280F">
          <w:rPr>
            <w:rFonts w:ascii="Courier New" w:hAnsi="Courier New" w:cs="Courier New"/>
            <w:sz w:val="16"/>
            <w:szCs w:val="16"/>
          </w:rPr>
          <w:t xml:space="preserve">     </w:t>
        </w:r>
        <w:proofErr w:type="gramStart"/>
        <w:r w:rsidRPr="0094280F">
          <w:rPr>
            <w:rFonts w:ascii="Courier New" w:hAnsi="Courier New" w:cs="Courier New"/>
            <w:sz w:val="16"/>
            <w:szCs w:val="16"/>
          </w:rPr>
          <w:t>* &lt;</w:t>
        </w:r>
        <w:proofErr w:type="spellStart"/>
        <w:r w:rsidRPr="0094280F">
          <w:rPr>
            <w:rFonts w:ascii="Courier New" w:hAnsi="Courier New" w:cs="Courier New"/>
            <w:sz w:val="16"/>
            <w:szCs w:val="16"/>
          </w:rPr>
          <w:t>li</w:t>
        </w:r>
        <w:proofErr w:type="spellEnd"/>
        <w:r w:rsidRPr="0094280F">
          <w:rPr>
            <w:rFonts w:ascii="Courier New" w:hAnsi="Courier New" w:cs="Courier New"/>
            <w:sz w:val="16"/>
            <w:szCs w:val="16"/>
          </w:rPr>
          <w:t>&gt;&lt;code&gt;</w:t>
        </w:r>
        <w:proofErr w:type="spellStart"/>
        <w:r w:rsidRPr="0094280F">
          <w:rPr>
            <w:rFonts w:ascii="Courier New" w:hAnsi="Courier New" w:cs="Courier New"/>
            <w:sz w:val="16"/>
            <w:szCs w:val="16"/>
          </w:rPr>
          <w:t>ReaderListener.EVENT_READER_STATUS</w:t>
        </w:r>
        <w:proofErr w:type="spellEnd"/>
        <w:r w:rsidRPr="0094280F">
          <w:rPr>
            <w:rFonts w:ascii="Courier New" w:hAnsi="Courier New" w:cs="Courier New"/>
            <w:sz w:val="16"/>
            <w:szCs w:val="16"/>
          </w:rPr>
          <w:t>&lt;/code&gt;.</w:t>
        </w:r>
        <w:proofErr w:type="gramEnd"/>
      </w:ins>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 &lt;/</w:t>
      </w:r>
      <w:proofErr w:type="spellStart"/>
      <w:r w:rsidRPr="0094280F">
        <w:rPr>
          <w:rFonts w:ascii="Courier New" w:hAnsi="Courier New" w:cs="Courier New"/>
          <w:sz w:val="16"/>
          <w:szCs w:val="16"/>
        </w:rPr>
        <w:t>ul</w:t>
      </w:r>
      <w:proofErr w:type="spellEnd"/>
      <w:r w:rsidRPr="0094280F">
        <w:rPr>
          <w:rFonts w:ascii="Courier New" w:hAnsi="Courier New" w:cs="Courier New"/>
          <w:sz w:val="16"/>
          <w:szCs w:val="16"/>
        </w:rPr>
        <w:t>&gt;</w:t>
      </w:r>
    </w:p>
    <w:p w:rsidR="0094280F" w:rsidRPr="0094280F" w:rsidRDefault="0094280F" w:rsidP="0094280F">
      <w:pPr>
        <w:rPr>
          <w:rFonts w:ascii="Courier New" w:hAnsi="Courier New" w:cs="Courier New"/>
          <w:sz w:val="44"/>
          <w:szCs w:val="44"/>
        </w:rPr>
      </w:pPr>
      <w:r w:rsidRPr="0094280F">
        <w:rPr>
          <w:rFonts w:ascii="Courier New" w:hAnsi="Courier New" w:cs="Courier New"/>
          <w:sz w:val="44"/>
          <w:szCs w:val="44"/>
        </w:rPr>
        <w:t>[...]</w:t>
      </w: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w:t>
      </w: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w:t>
      </w:r>
      <w:proofErr w:type="gramStart"/>
      <w:r w:rsidRPr="0094280F">
        <w:rPr>
          <w:rFonts w:ascii="Courier New" w:hAnsi="Courier New" w:cs="Courier New"/>
          <w:sz w:val="16"/>
          <w:szCs w:val="16"/>
        </w:rPr>
        <w:t>public</w:t>
      </w:r>
      <w:proofErr w:type="gramEnd"/>
      <w:r w:rsidRPr="0094280F">
        <w:rPr>
          <w:rFonts w:ascii="Courier New" w:hAnsi="Courier New" w:cs="Courier New"/>
          <w:sz w:val="16"/>
          <w:szCs w:val="16"/>
        </w:rPr>
        <w:t xml:space="preserve"> void </w:t>
      </w:r>
      <w:proofErr w:type="spellStart"/>
      <w:r w:rsidRPr="0094280F">
        <w:rPr>
          <w:rFonts w:ascii="Courier New" w:hAnsi="Courier New" w:cs="Courier New"/>
          <w:sz w:val="16"/>
          <w:szCs w:val="16"/>
        </w:rPr>
        <w:t>activateEvent</w:t>
      </w:r>
      <w:proofErr w:type="spellEnd"/>
      <w:r w:rsidRPr="0094280F">
        <w:rPr>
          <w:rFonts w:ascii="Courier New" w:hAnsi="Courier New" w:cs="Courier New"/>
          <w:sz w:val="16"/>
          <w:szCs w:val="16"/>
        </w:rPr>
        <w:t xml:space="preserve">(byte event) throws </w:t>
      </w:r>
      <w:proofErr w:type="spellStart"/>
      <w:r w:rsidRPr="0094280F">
        <w:rPr>
          <w:rFonts w:ascii="Courier New" w:hAnsi="Courier New" w:cs="Courier New"/>
          <w:sz w:val="16"/>
          <w:szCs w:val="16"/>
        </w:rPr>
        <w:t>HCIException</w:t>
      </w:r>
      <w:proofErr w:type="spellEnd"/>
      <w:r w:rsidRPr="0094280F">
        <w:rPr>
          <w:rFonts w:ascii="Courier New" w:hAnsi="Courier New" w:cs="Courier New"/>
          <w:sz w:val="16"/>
          <w:szCs w:val="16"/>
        </w:rPr>
        <w:t>;</w:t>
      </w:r>
    </w:p>
    <w:p w:rsidR="0094280F" w:rsidRPr="0094280F" w:rsidRDefault="0094280F" w:rsidP="0094280F">
      <w:pPr>
        <w:rPr>
          <w:rFonts w:ascii="Courier New" w:hAnsi="Courier New" w:cs="Courier New"/>
          <w:sz w:val="16"/>
          <w:szCs w:val="16"/>
        </w:rPr>
      </w:pP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w:t>
      </w: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 This method is used to deactivate an event from the list of activated events.</w:t>
      </w:r>
    </w:p>
    <w:p w:rsidR="0094280F" w:rsidRPr="0094280F" w:rsidRDefault="0094280F" w:rsidP="0094280F">
      <w:pPr>
        <w:rPr>
          <w:rFonts w:ascii="Courier New" w:hAnsi="Courier New" w:cs="Courier New"/>
          <w:sz w:val="44"/>
          <w:szCs w:val="44"/>
        </w:rPr>
      </w:pPr>
      <w:r w:rsidRPr="0094280F">
        <w:rPr>
          <w:rFonts w:ascii="Courier New" w:hAnsi="Courier New" w:cs="Courier New"/>
          <w:sz w:val="44"/>
          <w:szCs w:val="44"/>
        </w:rPr>
        <w:t>[...]</w:t>
      </w: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 &lt;</w:t>
      </w:r>
      <w:proofErr w:type="spellStart"/>
      <w:r w:rsidRPr="0094280F">
        <w:rPr>
          <w:rFonts w:ascii="Courier New" w:hAnsi="Courier New" w:cs="Courier New"/>
          <w:sz w:val="16"/>
          <w:szCs w:val="16"/>
        </w:rPr>
        <w:t>li</w:t>
      </w:r>
      <w:proofErr w:type="spellEnd"/>
      <w:r w:rsidRPr="0094280F">
        <w:rPr>
          <w:rFonts w:ascii="Courier New" w:hAnsi="Courier New" w:cs="Courier New"/>
          <w:sz w:val="16"/>
          <w:szCs w:val="16"/>
        </w:rPr>
        <w:t xml:space="preserve">&gt;for </w:t>
      </w:r>
      <w:proofErr w:type="spellStart"/>
      <w:r w:rsidRPr="0094280F">
        <w:rPr>
          <w:rFonts w:ascii="Courier New" w:hAnsi="Courier New" w:cs="Courier New"/>
          <w:sz w:val="16"/>
          <w:szCs w:val="16"/>
        </w:rPr>
        <w:t>ReaderService</w:t>
      </w:r>
      <w:proofErr w:type="spellEnd"/>
      <w:r w:rsidRPr="0094280F">
        <w:rPr>
          <w:rFonts w:ascii="Courier New" w:hAnsi="Courier New" w:cs="Courier New"/>
          <w:sz w:val="16"/>
          <w:szCs w:val="16"/>
        </w:rPr>
        <w:t>:</w:t>
      </w: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 &lt;</w:t>
      </w:r>
      <w:proofErr w:type="spellStart"/>
      <w:r w:rsidRPr="0094280F">
        <w:rPr>
          <w:rFonts w:ascii="Courier New" w:hAnsi="Courier New" w:cs="Courier New"/>
          <w:sz w:val="16"/>
          <w:szCs w:val="16"/>
        </w:rPr>
        <w:t>ul</w:t>
      </w:r>
      <w:proofErr w:type="spellEnd"/>
      <w:r w:rsidRPr="0094280F">
        <w:rPr>
          <w:rFonts w:ascii="Courier New" w:hAnsi="Courier New" w:cs="Courier New"/>
          <w:sz w:val="16"/>
          <w:szCs w:val="16"/>
        </w:rPr>
        <w:t>&gt;</w:t>
      </w: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 &lt;</w:t>
      </w:r>
      <w:proofErr w:type="spellStart"/>
      <w:r w:rsidRPr="0094280F">
        <w:rPr>
          <w:rFonts w:ascii="Courier New" w:hAnsi="Courier New" w:cs="Courier New"/>
          <w:sz w:val="16"/>
          <w:szCs w:val="16"/>
        </w:rPr>
        <w:t>li</w:t>
      </w:r>
      <w:proofErr w:type="spellEnd"/>
      <w:r w:rsidRPr="0094280F">
        <w:rPr>
          <w:rFonts w:ascii="Courier New" w:hAnsi="Courier New" w:cs="Courier New"/>
          <w:sz w:val="16"/>
          <w:szCs w:val="16"/>
        </w:rPr>
        <w:t>&gt;&lt;code&gt;</w:t>
      </w:r>
      <w:proofErr w:type="spellStart"/>
      <w:r w:rsidRPr="0094280F">
        <w:rPr>
          <w:rFonts w:ascii="Courier New" w:hAnsi="Courier New" w:cs="Courier New"/>
          <w:sz w:val="16"/>
          <w:szCs w:val="16"/>
        </w:rPr>
        <w:t>ReaderListener.EVENT_GET_PARAMETER_RESPONSE</w:t>
      </w:r>
      <w:proofErr w:type="spellEnd"/>
      <w:r w:rsidRPr="0094280F">
        <w:rPr>
          <w:rFonts w:ascii="Courier New" w:hAnsi="Courier New" w:cs="Courier New"/>
          <w:sz w:val="16"/>
          <w:szCs w:val="16"/>
        </w:rPr>
        <w:t>&lt;/code&gt;,</w:t>
      </w: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 &lt;li&gt;&lt;code&gt;ReaderListener.EVENT_WRITE_EXCHANGE_DATA_RESPONSE&lt;/code&gt;,</w:t>
      </w: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w:t>
      </w:r>
      <w:proofErr w:type="gramStart"/>
      <w:r w:rsidRPr="0094280F">
        <w:rPr>
          <w:rFonts w:ascii="Courier New" w:hAnsi="Courier New" w:cs="Courier New"/>
          <w:sz w:val="16"/>
          <w:szCs w:val="16"/>
        </w:rPr>
        <w:t>* &lt;</w:t>
      </w:r>
      <w:proofErr w:type="spellStart"/>
      <w:r w:rsidRPr="0094280F">
        <w:rPr>
          <w:rFonts w:ascii="Courier New" w:hAnsi="Courier New" w:cs="Courier New"/>
          <w:sz w:val="16"/>
          <w:szCs w:val="16"/>
        </w:rPr>
        <w:t>li</w:t>
      </w:r>
      <w:proofErr w:type="spellEnd"/>
      <w:r w:rsidRPr="0094280F">
        <w:rPr>
          <w:rFonts w:ascii="Courier New" w:hAnsi="Courier New" w:cs="Courier New"/>
          <w:sz w:val="16"/>
          <w:szCs w:val="16"/>
        </w:rPr>
        <w:t>&gt;&lt;code&gt;</w:t>
      </w:r>
      <w:proofErr w:type="spellStart"/>
      <w:r w:rsidRPr="0094280F">
        <w:rPr>
          <w:rFonts w:ascii="Courier New" w:hAnsi="Courier New" w:cs="Courier New"/>
          <w:sz w:val="16"/>
          <w:szCs w:val="16"/>
        </w:rPr>
        <w:t>ReaderListener.EVENT_TARGET_DISCOVERED</w:t>
      </w:r>
      <w:proofErr w:type="spellEnd"/>
      <w:r w:rsidRPr="0094280F">
        <w:rPr>
          <w:rFonts w:ascii="Courier New" w:hAnsi="Courier New" w:cs="Courier New"/>
          <w:sz w:val="16"/>
          <w:szCs w:val="16"/>
        </w:rPr>
        <w:t>&lt;/code&gt;.</w:t>
      </w:r>
      <w:proofErr w:type="gramEnd"/>
    </w:p>
    <w:p w:rsidR="00A034A7" w:rsidRPr="0094280F" w:rsidRDefault="00A034A7" w:rsidP="00A034A7">
      <w:pPr>
        <w:rPr>
          <w:ins w:id="179" w:author="EDS #53 20140709" w:date="2014-07-09T13:59:00Z"/>
          <w:rFonts w:ascii="Courier New" w:hAnsi="Courier New" w:cs="Courier New"/>
          <w:sz w:val="16"/>
          <w:szCs w:val="16"/>
        </w:rPr>
      </w:pPr>
      <w:ins w:id="180" w:author="EDS #53 20140709" w:date="2014-07-09T13:59:00Z">
        <w:r w:rsidRPr="0094280F">
          <w:rPr>
            <w:rFonts w:ascii="Courier New" w:hAnsi="Courier New" w:cs="Courier New"/>
            <w:sz w:val="16"/>
            <w:szCs w:val="16"/>
          </w:rPr>
          <w:t xml:space="preserve">     </w:t>
        </w:r>
        <w:proofErr w:type="gramStart"/>
        <w:r w:rsidRPr="0094280F">
          <w:rPr>
            <w:rFonts w:ascii="Courier New" w:hAnsi="Courier New" w:cs="Courier New"/>
            <w:sz w:val="16"/>
            <w:szCs w:val="16"/>
          </w:rPr>
          <w:t>* &lt;</w:t>
        </w:r>
        <w:proofErr w:type="spellStart"/>
        <w:r w:rsidRPr="0094280F">
          <w:rPr>
            <w:rFonts w:ascii="Courier New" w:hAnsi="Courier New" w:cs="Courier New"/>
            <w:sz w:val="16"/>
            <w:szCs w:val="16"/>
          </w:rPr>
          <w:t>li</w:t>
        </w:r>
        <w:proofErr w:type="spellEnd"/>
        <w:r w:rsidRPr="0094280F">
          <w:rPr>
            <w:rFonts w:ascii="Courier New" w:hAnsi="Courier New" w:cs="Courier New"/>
            <w:sz w:val="16"/>
            <w:szCs w:val="16"/>
          </w:rPr>
          <w:t>&gt;&lt;code&gt;</w:t>
        </w:r>
        <w:proofErr w:type="spellStart"/>
        <w:r w:rsidRPr="0094280F">
          <w:rPr>
            <w:rFonts w:ascii="Courier New" w:hAnsi="Courier New" w:cs="Courier New"/>
            <w:sz w:val="16"/>
            <w:szCs w:val="16"/>
          </w:rPr>
          <w:t>ReaderListener.EVENT_READER_STATUS</w:t>
        </w:r>
        <w:proofErr w:type="spellEnd"/>
        <w:r w:rsidRPr="0094280F">
          <w:rPr>
            <w:rFonts w:ascii="Courier New" w:hAnsi="Courier New" w:cs="Courier New"/>
            <w:sz w:val="16"/>
            <w:szCs w:val="16"/>
          </w:rPr>
          <w:t>&lt;/code&gt;.</w:t>
        </w:r>
        <w:proofErr w:type="gramEnd"/>
      </w:ins>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 &lt;/</w:t>
      </w:r>
      <w:proofErr w:type="spellStart"/>
      <w:r w:rsidRPr="0094280F">
        <w:rPr>
          <w:rFonts w:ascii="Courier New" w:hAnsi="Courier New" w:cs="Courier New"/>
          <w:sz w:val="16"/>
          <w:szCs w:val="16"/>
        </w:rPr>
        <w:t>ul</w:t>
      </w:r>
      <w:proofErr w:type="spellEnd"/>
      <w:r w:rsidRPr="0094280F">
        <w:rPr>
          <w:rFonts w:ascii="Courier New" w:hAnsi="Courier New" w:cs="Courier New"/>
          <w:sz w:val="16"/>
          <w:szCs w:val="16"/>
        </w:rPr>
        <w:t>&gt;</w:t>
      </w:r>
    </w:p>
    <w:p w:rsidR="0094280F" w:rsidRPr="0094280F" w:rsidRDefault="0094280F" w:rsidP="0094280F">
      <w:pPr>
        <w:rPr>
          <w:rFonts w:ascii="Courier New" w:hAnsi="Courier New" w:cs="Courier New"/>
          <w:sz w:val="44"/>
          <w:szCs w:val="44"/>
        </w:rPr>
      </w:pPr>
      <w:r w:rsidRPr="0094280F">
        <w:rPr>
          <w:rFonts w:ascii="Courier New" w:hAnsi="Courier New" w:cs="Courier New"/>
          <w:sz w:val="44"/>
          <w:szCs w:val="44"/>
        </w:rPr>
        <w:t>[...]</w:t>
      </w: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w:t>
      </w: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w:t>
      </w:r>
      <w:proofErr w:type="gramStart"/>
      <w:r w:rsidRPr="0094280F">
        <w:rPr>
          <w:rFonts w:ascii="Courier New" w:hAnsi="Courier New" w:cs="Courier New"/>
          <w:sz w:val="16"/>
          <w:szCs w:val="16"/>
        </w:rPr>
        <w:t>public</w:t>
      </w:r>
      <w:proofErr w:type="gramEnd"/>
      <w:r w:rsidRPr="0094280F">
        <w:rPr>
          <w:rFonts w:ascii="Courier New" w:hAnsi="Courier New" w:cs="Courier New"/>
          <w:sz w:val="16"/>
          <w:szCs w:val="16"/>
        </w:rPr>
        <w:t xml:space="preserve"> void </w:t>
      </w:r>
      <w:proofErr w:type="spellStart"/>
      <w:r w:rsidRPr="0094280F">
        <w:rPr>
          <w:rFonts w:ascii="Courier New" w:hAnsi="Courier New" w:cs="Courier New"/>
          <w:sz w:val="16"/>
          <w:szCs w:val="16"/>
        </w:rPr>
        <w:t>deactivateEvent</w:t>
      </w:r>
      <w:proofErr w:type="spellEnd"/>
      <w:r w:rsidRPr="0094280F">
        <w:rPr>
          <w:rFonts w:ascii="Courier New" w:hAnsi="Courier New" w:cs="Courier New"/>
          <w:sz w:val="16"/>
          <w:szCs w:val="16"/>
        </w:rPr>
        <w:t xml:space="preserve">(byte event) throws </w:t>
      </w:r>
      <w:proofErr w:type="spellStart"/>
      <w:r w:rsidRPr="0094280F">
        <w:rPr>
          <w:rFonts w:ascii="Courier New" w:hAnsi="Courier New" w:cs="Courier New"/>
          <w:sz w:val="16"/>
          <w:szCs w:val="16"/>
        </w:rPr>
        <w:t>HCIException</w:t>
      </w:r>
      <w:proofErr w:type="spellEnd"/>
      <w:r w:rsidRPr="0094280F">
        <w:rPr>
          <w:rFonts w:ascii="Courier New" w:hAnsi="Courier New" w:cs="Courier New"/>
          <w:sz w:val="16"/>
          <w:szCs w:val="16"/>
        </w:rPr>
        <w:t>;</w:t>
      </w:r>
    </w:p>
    <w:p w:rsidR="0094280F" w:rsidRPr="0094280F" w:rsidRDefault="0094280F" w:rsidP="0094280F">
      <w:pPr>
        <w:rPr>
          <w:rFonts w:ascii="Courier New" w:hAnsi="Courier New" w:cs="Courier New"/>
          <w:sz w:val="16"/>
          <w:szCs w:val="16"/>
        </w:rPr>
      </w:pP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lastRenderedPageBreak/>
        <w:t xml:space="preserve">    /**</w:t>
      </w: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 return the activation state of an event.</w:t>
      </w:r>
    </w:p>
    <w:p w:rsidR="0094280F" w:rsidRPr="0094280F" w:rsidRDefault="0094280F" w:rsidP="0094280F">
      <w:pPr>
        <w:rPr>
          <w:rFonts w:ascii="Courier New" w:hAnsi="Courier New" w:cs="Courier New"/>
          <w:sz w:val="44"/>
          <w:szCs w:val="44"/>
        </w:rPr>
      </w:pPr>
      <w:r w:rsidRPr="0094280F">
        <w:rPr>
          <w:rFonts w:ascii="Courier New" w:hAnsi="Courier New" w:cs="Courier New"/>
          <w:sz w:val="44"/>
          <w:szCs w:val="44"/>
        </w:rPr>
        <w:t>[...]</w:t>
      </w: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 &lt;</w:t>
      </w:r>
      <w:proofErr w:type="spellStart"/>
      <w:r w:rsidRPr="0094280F">
        <w:rPr>
          <w:rFonts w:ascii="Courier New" w:hAnsi="Courier New" w:cs="Courier New"/>
          <w:sz w:val="16"/>
          <w:szCs w:val="16"/>
        </w:rPr>
        <w:t>li</w:t>
      </w:r>
      <w:proofErr w:type="spellEnd"/>
      <w:r w:rsidRPr="0094280F">
        <w:rPr>
          <w:rFonts w:ascii="Courier New" w:hAnsi="Courier New" w:cs="Courier New"/>
          <w:sz w:val="16"/>
          <w:szCs w:val="16"/>
        </w:rPr>
        <w:t xml:space="preserve">&gt;for </w:t>
      </w:r>
      <w:proofErr w:type="spellStart"/>
      <w:r w:rsidRPr="0094280F">
        <w:rPr>
          <w:rFonts w:ascii="Courier New" w:hAnsi="Courier New" w:cs="Courier New"/>
          <w:sz w:val="16"/>
          <w:szCs w:val="16"/>
        </w:rPr>
        <w:t>ReaderService</w:t>
      </w:r>
      <w:proofErr w:type="spellEnd"/>
      <w:r w:rsidRPr="0094280F">
        <w:rPr>
          <w:rFonts w:ascii="Courier New" w:hAnsi="Courier New" w:cs="Courier New"/>
          <w:sz w:val="16"/>
          <w:szCs w:val="16"/>
        </w:rPr>
        <w:t>:</w:t>
      </w: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 &lt;</w:t>
      </w:r>
      <w:proofErr w:type="spellStart"/>
      <w:r w:rsidRPr="0094280F">
        <w:rPr>
          <w:rFonts w:ascii="Courier New" w:hAnsi="Courier New" w:cs="Courier New"/>
          <w:sz w:val="16"/>
          <w:szCs w:val="16"/>
        </w:rPr>
        <w:t>ul</w:t>
      </w:r>
      <w:proofErr w:type="spellEnd"/>
      <w:r w:rsidRPr="0094280F">
        <w:rPr>
          <w:rFonts w:ascii="Courier New" w:hAnsi="Courier New" w:cs="Courier New"/>
          <w:sz w:val="16"/>
          <w:szCs w:val="16"/>
        </w:rPr>
        <w:t>&gt;</w:t>
      </w: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 &lt;</w:t>
      </w:r>
      <w:proofErr w:type="spellStart"/>
      <w:r w:rsidRPr="0094280F">
        <w:rPr>
          <w:rFonts w:ascii="Courier New" w:hAnsi="Courier New" w:cs="Courier New"/>
          <w:sz w:val="16"/>
          <w:szCs w:val="16"/>
        </w:rPr>
        <w:t>li</w:t>
      </w:r>
      <w:proofErr w:type="spellEnd"/>
      <w:r w:rsidRPr="0094280F">
        <w:rPr>
          <w:rFonts w:ascii="Courier New" w:hAnsi="Courier New" w:cs="Courier New"/>
          <w:sz w:val="16"/>
          <w:szCs w:val="16"/>
        </w:rPr>
        <w:t>&gt;&lt;code&gt;</w:t>
      </w:r>
      <w:proofErr w:type="spellStart"/>
      <w:r w:rsidRPr="0094280F">
        <w:rPr>
          <w:rFonts w:ascii="Courier New" w:hAnsi="Courier New" w:cs="Courier New"/>
          <w:sz w:val="16"/>
          <w:szCs w:val="16"/>
        </w:rPr>
        <w:t>ReaderListener.EVENT_GET_PARAMETER_RESPONSE</w:t>
      </w:r>
      <w:proofErr w:type="spellEnd"/>
      <w:r w:rsidRPr="0094280F">
        <w:rPr>
          <w:rFonts w:ascii="Courier New" w:hAnsi="Courier New" w:cs="Courier New"/>
          <w:sz w:val="16"/>
          <w:szCs w:val="16"/>
        </w:rPr>
        <w:t>&lt;/code&gt;,</w:t>
      </w: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 &lt;li&gt;&lt;code&gt;ReaderListener.EVENT_WRITE_EXCHANGE_DATA_RESPONSE&lt;/code&gt;,</w:t>
      </w: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w:t>
      </w:r>
      <w:proofErr w:type="gramStart"/>
      <w:r w:rsidRPr="0094280F">
        <w:rPr>
          <w:rFonts w:ascii="Courier New" w:hAnsi="Courier New" w:cs="Courier New"/>
          <w:sz w:val="16"/>
          <w:szCs w:val="16"/>
        </w:rPr>
        <w:t>* &lt;</w:t>
      </w:r>
      <w:proofErr w:type="spellStart"/>
      <w:r w:rsidRPr="0094280F">
        <w:rPr>
          <w:rFonts w:ascii="Courier New" w:hAnsi="Courier New" w:cs="Courier New"/>
          <w:sz w:val="16"/>
          <w:szCs w:val="16"/>
        </w:rPr>
        <w:t>li</w:t>
      </w:r>
      <w:proofErr w:type="spellEnd"/>
      <w:r w:rsidRPr="0094280F">
        <w:rPr>
          <w:rFonts w:ascii="Courier New" w:hAnsi="Courier New" w:cs="Courier New"/>
          <w:sz w:val="16"/>
          <w:szCs w:val="16"/>
        </w:rPr>
        <w:t>&gt;&lt;code&gt;</w:t>
      </w:r>
      <w:proofErr w:type="spellStart"/>
      <w:r w:rsidRPr="0094280F">
        <w:rPr>
          <w:rFonts w:ascii="Courier New" w:hAnsi="Courier New" w:cs="Courier New"/>
          <w:sz w:val="16"/>
          <w:szCs w:val="16"/>
        </w:rPr>
        <w:t>ReaderListener.EVENT_TARGET_DISCOVERED</w:t>
      </w:r>
      <w:proofErr w:type="spellEnd"/>
      <w:r w:rsidRPr="0094280F">
        <w:rPr>
          <w:rFonts w:ascii="Courier New" w:hAnsi="Courier New" w:cs="Courier New"/>
          <w:sz w:val="16"/>
          <w:szCs w:val="16"/>
        </w:rPr>
        <w:t>&lt;/code&gt;.</w:t>
      </w:r>
      <w:proofErr w:type="gramEnd"/>
    </w:p>
    <w:p w:rsidR="00A034A7" w:rsidRPr="0094280F" w:rsidRDefault="00A034A7" w:rsidP="00A034A7">
      <w:pPr>
        <w:rPr>
          <w:ins w:id="181" w:author="EDS #53 20140709" w:date="2014-07-09T13:59:00Z"/>
          <w:rFonts w:ascii="Courier New" w:hAnsi="Courier New" w:cs="Courier New"/>
          <w:sz w:val="16"/>
          <w:szCs w:val="16"/>
        </w:rPr>
      </w:pPr>
      <w:ins w:id="182" w:author="EDS #53 20140709" w:date="2014-07-09T13:59:00Z">
        <w:r w:rsidRPr="0094280F">
          <w:rPr>
            <w:rFonts w:ascii="Courier New" w:hAnsi="Courier New" w:cs="Courier New"/>
            <w:sz w:val="16"/>
            <w:szCs w:val="16"/>
          </w:rPr>
          <w:t xml:space="preserve">     </w:t>
        </w:r>
        <w:proofErr w:type="gramStart"/>
        <w:r w:rsidRPr="0094280F">
          <w:rPr>
            <w:rFonts w:ascii="Courier New" w:hAnsi="Courier New" w:cs="Courier New"/>
            <w:sz w:val="16"/>
            <w:szCs w:val="16"/>
          </w:rPr>
          <w:t>* &lt;</w:t>
        </w:r>
        <w:proofErr w:type="spellStart"/>
        <w:r w:rsidRPr="0094280F">
          <w:rPr>
            <w:rFonts w:ascii="Courier New" w:hAnsi="Courier New" w:cs="Courier New"/>
            <w:sz w:val="16"/>
            <w:szCs w:val="16"/>
          </w:rPr>
          <w:t>li</w:t>
        </w:r>
        <w:proofErr w:type="spellEnd"/>
        <w:r w:rsidRPr="0094280F">
          <w:rPr>
            <w:rFonts w:ascii="Courier New" w:hAnsi="Courier New" w:cs="Courier New"/>
            <w:sz w:val="16"/>
            <w:szCs w:val="16"/>
          </w:rPr>
          <w:t>&gt;&lt;code&gt;</w:t>
        </w:r>
        <w:proofErr w:type="spellStart"/>
        <w:r w:rsidRPr="0094280F">
          <w:rPr>
            <w:rFonts w:ascii="Courier New" w:hAnsi="Courier New" w:cs="Courier New"/>
            <w:sz w:val="16"/>
            <w:szCs w:val="16"/>
          </w:rPr>
          <w:t>ReaderListener.EVENT_READER_STATUS</w:t>
        </w:r>
        <w:proofErr w:type="spellEnd"/>
        <w:r w:rsidRPr="0094280F">
          <w:rPr>
            <w:rFonts w:ascii="Courier New" w:hAnsi="Courier New" w:cs="Courier New"/>
            <w:sz w:val="16"/>
            <w:szCs w:val="16"/>
          </w:rPr>
          <w:t>&lt;/code&gt;.</w:t>
        </w:r>
        <w:proofErr w:type="gramEnd"/>
      </w:ins>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 &lt;/</w:t>
      </w:r>
      <w:proofErr w:type="spellStart"/>
      <w:r w:rsidRPr="0094280F">
        <w:rPr>
          <w:rFonts w:ascii="Courier New" w:hAnsi="Courier New" w:cs="Courier New"/>
          <w:sz w:val="16"/>
          <w:szCs w:val="16"/>
        </w:rPr>
        <w:t>ul</w:t>
      </w:r>
      <w:proofErr w:type="spellEnd"/>
      <w:r w:rsidRPr="0094280F">
        <w:rPr>
          <w:rFonts w:ascii="Courier New" w:hAnsi="Courier New" w:cs="Courier New"/>
          <w:sz w:val="16"/>
          <w:szCs w:val="16"/>
        </w:rPr>
        <w:t>&gt;</w:t>
      </w:r>
    </w:p>
    <w:p w:rsidR="0094280F" w:rsidRPr="0094280F" w:rsidRDefault="0094280F" w:rsidP="0094280F">
      <w:pPr>
        <w:rPr>
          <w:rFonts w:ascii="Courier New" w:hAnsi="Courier New" w:cs="Courier New"/>
          <w:sz w:val="44"/>
          <w:szCs w:val="44"/>
        </w:rPr>
      </w:pPr>
      <w:r w:rsidRPr="0094280F">
        <w:rPr>
          <w:rFonts w:ascii="Courier New" w:hAnsi="Courier New" w:cs="Courier New"/>
          <w:sz w:val="44"/>
          <w:szCs w:val="44"/>
        </w:rPr>
        <w:t>[...]</w:t>
      </w: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w:t>
      </w: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 xml:space="preserve">    </w:t>
      </w:r>
      <w:proofErr w:type="gramStart"/>
      <w:r w:rsidRPr="0094280F">
        <w:rPr>
          <w:rFonts w:ascii="Courier New" w:hAnsi="Courier New" w:cs="Courier New"/>
          <w:sz w:val="16"/>
          <w:szCs w:val="16"/>
        </w:rPr>
        <w:t>public</w:t>
      </w:r>
      <w:proofErr w:type="gramEnd"/>
      <w:r w:rsidRPr="0094280F">
        <w:rPr>
          <w:rFonts w:ascii="Courier New" w:hAnsi="Courier New" w:cs="Courier New"/>
          <w:sz w:val="16"/>
          <w:szCs w:val="16"/>
        </w:rPr>
        <w:t xml:space="preserve"> </w:t>
      </w:r>
      <w:proofErr w:type="spellStart"/>
      <w:r w:rsidRPr="0094280F">
        <w:rPr>
          <w:rFonts w:ascii="Courier New" w:hAnsi="Courier New" w:cs="Courier New"/>
          <w:sz w:val="16"/>
          <w:szCs w:val="16"/>
        </w:rPr>
        <w:t>boolean</w:t>
      </w:r>
      <w:proofErr w:type="spellEnd"/>
      <w:r w:rsidRPr="0094280F">
        <w:rPr>
          <w:rFonts w:ascii="Courier New" w:hAnsi="Courier New" w:cs="Courier New"/>
          <w:sz w:val="16"/>
          <w:szCs w:val="16"/>
        </w:rPr>
        <w:t xml:space="preserve"> </w:t>
      </w:r>
      <w:proofErr w:type="spellStart"/>
      <w:r w:rsidRPr="0094280F">
        <w:rPr>
          <w:rFonts w:ascii="Courier New" w:hAnsi="Courier New" w:cs="Courier New"/>
          <w:sz w:val="16"/>
          <w:szCs w:val="16"/>
        </w:rPr>
        <w:t>getEventNotificationStatus</w:t>
      </w:r>
      <w:proofErr w:type="spellEnd"/>
      <w:r w:rsidRPr="0094280F">
        <w:rPr>
          <w:rFonts w:ascii="Courier New" w:hAnsi="Courier New" w:cs="Courier New"/>
          <w:sz w:val="16"/>
          <w:szCs w:val="16"/>
        </w:rPr>
        <w:t xml:space="preserve">(byte event) throws </w:t>
      </w:r>
      <w:proofErr w:type="spellStart"/>
      <w:r w:rsidRPr="0094280F">
        <w:rPr>
          <w:rFonts w:ascii="Courier New" w:hAnsi="Courier New" w:cs="Courier New"/>
          <w:sz w:val="16"/>
          <w:szCs w:val="16"/>
        </w:rPr>
        <w:t>HCIException</w:t>
      </w:r>
      <w:proofErr w:type="spellEnd"/>
      <w:r w:rsidRPr="0094280F">
        <w:rPr>
          <w:rFonts w:ascii="Courier New" w:hAnsi="Courier New" w:cs="Courier New"/>
          <w:sz w:val="16"/>
          <w:szCs w:val="16"/>
        </w:rPr>
        <w:t>;</w:t>
      </w:r>
    </w:p>
    <w:p w:rsidR="0094280F" w:rsidRPr="0094280F" w:rsidRDefault="0094280F" w:rsidP="0094280F">
      <w:pPr>
        <w:rPr>
          <w:rFonts w:ascii="Courier New" w:hAnsi="Courier New" w:cs="Courier New"/>
          <w:sz w:val="16"/>
          <w:szCs w:val="16"/>
        </w:rPr>
      </w:pPr>
      <w:r w:rsidRPr="0094280F">
        <w:rPr>
          <w:rFonts w:ascii="Courier New" w:hAnsi="Courier New" w:cs="Courier New"/>
          <w:sz w:val="16"/>
          <w:szCs w:val="16"/>
        </w:rPr>
        <w:t>}</w:t>
      </w:r>
    </w:p>
    <w:p w:rsidR="0094280F" w:rsidRDefault="0094280F" w:rsidP="001A0F6D">
      <w:pPr>
        <w:rPr>
          <w:rFonts w:ascii="Courier New" w:hAnsi="Courier New" w:cs="Courier New"/>
          <w:sz w:val="16"/>
          <w:szCs w:val="16"/>
        </w:rPr>
      </w:pPr>
    </w:p>
    <w:sectPr w:rsidR="0094280F" w:rsidSect="00BA3EBD">
      <w:headerReference w:type="default" r:id="rId13"/>
      <w:footerReference w:type="default" r:id="rId14"/>
      <w:footnotePr>
        <w:numRestart w:val="eachSect"/>
      </w:footnotePr>
      <w:pgSz w:w="11906" w:h="16838"/>
      <w:pgMar w:top="1417" w:right="1134" w:bottom="1134" w:left="1134" w:header="850" w:footer="340"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0" w:author="Explanation of field" w:initials="H">
    <w:p w:rsidR="00BE37B8" w:rsidRDefault="009D10CB">
      <w:pPr>
        <w:pStyle w:val="CommentText"/>
      </w:pPr>
      <w:r>
        <w:fldChar w:fldCharType="begin"/>
      </w:r>
      <w:r w:rsidR="00BE37B8">
        <w:instrText>PAGE \# "'PAGE: '#'</w:instrText>
      </w:r>
      <w:r w:rsidR="00BE37B8">
        <w:br/>
        <w:instrText>'"</w:instrText>
      </w:r>
      <w:r w:rsidR="00BE37B8">
        <w:rPr>
          <w:rStyle w:val="CommentReference"/>
        </w:rPr>
        <w:instrText xml:space="preserve">  </w:instrText>
      </w:r>
      <w:r>
        <w:fldChar w:fldCharType="end"/>
      </w:r>
      <w:r w:rsidR="00BE37B8">
        <w:rPr>
          <w:rStyle w:val="CommentReference"/>
        </w:rPr>
        <w:annotationRef/>
      </w:r>
      <w:r w:rsidR="00BE37B8">
        <w:t xml:space="preserve"> Enter the specification number in this box. For example, 101 220. Do not prefix the number with </w:t>
      </w:r>
      <w:proofErr w:type="gramStart"/>
      <w:r w:rsidR="00BE37B8">
        <w:t>anything .</w:t>
      </w:r>
      <w:proofErr w:type="gramEnd"/>
      <w:r w:rsidR="00BE37B8">
        <w:t xml:space="preserve"> </w:t>
      </w:r>
      <w:proofErr w:type="gramStart"/>
      <w:r w:rsidR="00BE37B8">
        <w:t>i.e</w:t>
      </w:r>
      <w:proofErr w:type="gramEnd"/>
      <w:r w:rsidR="00BE37B8">
        <w:t>. do not use "TS".</w:t>
      </w:r>
    </w:p>
  </w:comment>
  <w:comment w:id="11" w:author="Explanation of field" w:initials="H">
    <w:p w:rsidR="00BE37B8" w:rsidRDefault="009D10CB">
      <w:pPr>
        <w:pStyle w:val="CommentText"/>
      </w:pPr>
      <w:r>
        <w:fldChar w:fldCharType="begin"/>
      </w:r>
      <w:r w:rsidR="00BE37B8">
        <w:instrText>PAGE \# "'PAGE: '#'</w:instrText>
      </w:r>
      <w:r w:rsidR="00BE37B8">
        <w:br/>
        <w:instrText>'"</w:instrText>
      </w:r>
      <w:r w:rsidR="00BE37B8">
        <w:rPr>
          <w:rStyle w:val="CommentReference"/>
        </w:rPr>
        <w:instrText xml:space="preserve">  </w:instrText>
      </w:r>
      <w:r>
        <w:fldChar w:fldCharType="end"/>
      </w:r>
      <w:r w:rsidR="00BE37B8">
        <w:rPr>
          <w:rStyle w:val="CommentReference"/>
        </w:rPr>
        <w:annotationRef/>
      </w:r>
      <w:r w:rsidR="00BE37B8">
        <w:t xml:space="preserve"> Enter the CR number here. This number is allocated by the WG and the ETSI support team.</w:t>
      </w:r>
    </w:p>
  </w:comment>
  <w:comment w:id="12" w:author="Explanation of field" w:initials="H">
    <w:p w:rsidR="00BE37B8" w:rsidRDefault="009D10CB">
      <w:pPr>
        <w:pStyle w:val="CommentText"/>
      </w:pPr>
      <w:r>
        <w:fldChar w:fldCharType="begin"/>
      </w:r>
      <w:r w:rsidR="00BE37B8">
        <w:instrText>PAGE \# "'PAGE: '#'</w:instrText>
      </w:r>
      <w:r w:rsidR="00BE37B8">
        <w:br/>
        <w:instrText>'"</w:instrText>
      </w:r>
      <w:r w:rsidR="00BE37B8">
        <w:rPr>
          <w:rStyle w:val="CommentReference"/>
        </w:rPr>
        <w:instrText xml:space="preserve">  </w:instrText>
      </w:r>
      <w:r>
        <w:fldChar w:fldCharType="end"/>
      </w:r>
      <w:r w:rsidR="00BE37B8">
        <w:rPr>
          <w:rStyle w:val="CommentReference"/>
        </w:rPr>
        <w:annotationRef/>
      </w:r>
      <w:r w:rsidR="00BE37B8">
        <w:t xml:space="preserve"> Enter the revision number of the CR here. If it is the first version, use a "-".</w:t>
      </w:r>
    </w:p>
  </w:comment>
  <w:comment w:id="13" w:author="Explanation of field" w:initials="H">
    <w:p w:rsidR="00BE37B8" w:rsidRDefault="009D10CB">
      <w:pPr>
        <w:pStyle w:val="CommentText"/>
      </w:pPr>
      <w:r>
        <w:fldChar w:fldCharType="begin"/>
      </w:r>
      <w:r w:rsidR="00BE37B8">
        <w:instrText>PAGE \# "'PAGE: '#'</w:instrText>
      </w:r>
      <w:r w:rsidR="00BE37B8">
        <w:br/>
        <w:instrText>'"</w:instrText>
      </w:r>
      <w:r w:rsidR="00BE37B8">
        <w:rPr>
          <w:rStyle w:val="CommentReference"/>
        </w:rPr>
        <w:instrText xml:space="preserve">  </w:instrText>
      </w:r>
      <w:r>
        <w:fldChar w:fldCharType="end"/>
      </w:r>
      <w:r w:rsidR="00BE37B8">
        <w:rPr>
          <w:rStyle w:val="CommentReference"/>
        </w:rPr>
        <w:annotationRef/>
      </w:r>
      <w:r w:rsidR="00BE37B8">
        <w:t xml:space="preserve"> Enter the version of the specification here. This number is the version of the specification to which the CR will be applied if it is approved. Make sure that the latest version of the specification (of the relevant release) is used when creating the CR. If unsure what the latest version is, go to </w:t>
      </w:r>
      <w:hyperlink r:id="rId1" w:history="1">
        <w:r w:rsidR="00BE37B8">
          <w:rPr>
            <w:rStyle w:val="Hyperlink"/>
          </w:rPr>
          <w:t>http://docbox.etsi.org/scp/scp/specs/</w:t>
        </w:r>
      </w:hyperlink>
      <w:r w:rsidR="00BE37B8">
        <w:t xml:space="preserve"> .</w:t>
      </w:r>
    </w:p>
  </w:comment>
  <w:comment w:id="15" w:author="Explanation of field" w:initials="H">
    <w:p w:rsidR="00BE37B8" w:rsidRDefault="009D10CB">
      <w:pPr>
        <w:pStyle w:val="CommentText"/>
      </w:pPr>
      <w:r>
        <w:fldChar w:fldCharType="begin"/>
      </w:r>
      <w:r w:rsidR="00BE37B8">
        <w:instrText>PAGE \# "'PAGE: '#'</w:instrText>
      </w:r>
      <w:r w:rsidR="00BE37B8">
        <w:br/>
        <w:instrText>'"</w:instrText>
      </w:r>
      <w:r w:rsidR="00BE37B8">
        <w:rPr>
          <w:rStyle w:val="CommentReference"/>
        </w:rPr>
        <w:instrText xml:space="preserve">  </w:instrText>
      </w:r>
      <w:r>
        <w:fldChar w:fldCharType="end"/>
      </w:r>
      <w:r w:rsidR="00BE37B8">
        <w:rPr>
          <w:rStyle w:val="CommentReference"/>
        </w:rPr>
        <w:annotationRef/>
      </w:r>
      <w:r w:rsidR="00BE37B8">
        <w:t xml:space="preserve"> For help on how to fill out a field, place the mouse pointer over the special symbol closest to the field in question.</w:t>
      </w:r>
    </w:p>
  </w:comment>
  <w:comment w:id="16" w:author="Explanation of field" w:initials="H">
    <w:p w:rsidR="00BE37B8" w:rsidRDefault="009D10CB">
      <w:pPr>
        <w:pStyle w:val="CommentText"/>
      </w:pPr>
      <w:r>
        <w:fldChar w:fldCharType="begin"/>
      </w:r>
      <w:r w:rsidR="00BE37B8">
        <w:instrText>PAGE \# "'PAGE: '#'</w:instrText>
      </w:r>
      <w:r w:rsidR="00BE37B8">
        <w:br/>
        <w:instrText>'"</w:instrText>
      </w:r>
      <w:r w:rsidR="00BE37B8">
        <w:rPr>
          <w:rStyle w:val="CommentReference"/>
        </w:rPr>
        <w:instrText xml:space="preserve">  </w:instrText>
      </w:r>
      <w:r>
        <w:fldChar w:fldCharType="end"/>
      </w:r>
      <w:r w:rsidR="00BE37B8">
        <w:rPr>
          <w:rStyle w:val="CommentReference"/>
        </w:rPr>
        <w:annotationRef/>
      </w:r>
      <w:r w:rsidR="00BE37B8">
        <w:t xml:space="preserve"> Mark one or more of the boxes with an X.</w:t>
      </w:r>
    </w:p>
  </w:comment>
  <w:comment w:id="17" w:author="Explanation of field" w:initials="H">
    <w:p w:rsidR="00BE37B8" w:rsidRDefault="009D10CB">
      <w:pPr>
        <w:pStyle w:val="CommentText"/>
      </w:pPr>
      <w:r>
        <w:fldChar w:fldCharType="begin"/>
      </w:r>
      <w:r w:rsidR="00BE37B8">
        <w:instrText>PAGE \# "'PAGE: '#'</w:instrText>
      </w:r>
      <w:r w:rsidR="00BE37B8">
        <w:br/>
        <w:instrText>'"</w:instrText>
      </w:r>
      <w:r w:rsidR="00BE37B8">
        <w:rPr>
          <w:rStyle w:val="CommentReference"/>
        </w:rPr>
        <w:instrText xml:space="preserve">  </w:instrText>
      </w:r>
      <w:r>
        <w:fldChar w:fldCharType="end"/>
      </w:r>
      <w:r w:rsidR="00BE37B8">
        <w:rPr>
          <w:rStyle w:val="CommentReference"/>
        </w:rPr>
        <w:annotationRef/>
      </w:r>
      <w:r w:rsidR="00BE37B8">
        <w:t xml:space="preserve"> Enter a concise description of the subject matter of the CR. It should be no longer than one line.</w:t>
      </w:r>
    </w:p>
  </w:comment>
  <w:comment w:id="18" w:author="Explanation of field" w:initials="H">
    <w:p w:rsidR="00BE37B8" w:rsidRDefault="009D10CB">
      <w:pPr>
        <w:pStyle w:val="CommentText"/>
      </w:pPr>
      <w:r>
        <w:fldChar w:fldCharType="begin"/>
      </w:r>
      <w:r w:rsidR="00BE37B8">
        <w:instrText>PAGE \# "'PAGE: '#'</w:instrText>
      </w:r>
      <w:r w:rsidR="00BE37B8">
        <w:br/>
        <w:instrText>'"</w:instrText>
      </w:r>
      <w:r w:rsidR="00BE37B8">
        <w:rPr>
          <w:rStyle w:val="CommentReference"/>
        </w:rPr>
        <w:instrText xml:space="preserve">  </w:instrText>
      </w:r>
      <w:r>
        <w:fldChar w:fldCharType="end"/>
      </w:r>
      <w:r w:rsidR="00BE37B8">
        <w:rPr>
          <w:rStyle w:val="CommentReference"/>
        </w:rPr>
        <w:annotationRef/>
      </w:r>
      <w:r w:rsidR="00BE37B8">
        <w:t xml:space="preserve"> Enter the source of the CR. This is either (a) one or several companies or, (b) if a (sub)working group has already reviewed and agreed the CR, then list the group as the source.</w:t>
      </w:r>
    </w:p>
  </w:comment>
  <w:comment w:id="19" w:author="Explanation of field" w:initials="H">
    <w:p w:rsidR="00BE37B8" w:rsidRDefault="009D10CB">
      <w:pPr>
        <w:pStyle w:val="CommentText"/>
      </w:pPr>
      <w:r>
        <w:fldChar w:fldCharType="begin"/>
      </w:r>
      <w:r w:rsidR="00BE37B8">
        <w:instrText>PAGE \# "'PAGE: '#'</w:instrText>
      </w:r>
      <w:r w:rsidR="00BE37B8">
        <w:br/>
        <w:instrText>'"</w:instrText>
      </w:r>
      <w:r w:rsidR="00BE37B8">
        <w:rPr>
          <w:rStyle w:val="CommentReference"/>
        </w:rPr>
        <w:instrText xml:space="preserve">  </w:instrText>
      </w:r>
      <w:r>
        <w:fldChar w:fldCharType="end"/>
      </w:r>
      <w:r w:rsidR="00BE37B8">
        <w:rPr>
          <w:rStyle w:val="CommentReference"/>
        </w:rPr>
        <w:annotationRef/>
      </w:r>
      <w:r w:rsidR="00BE37B8">
        <w:t xml:space="preserve"> Enter the title of the related work item which is applicable to the change. This field is mandatory for category F, B &amp; C CRs for release 4 and later.</w:t>
      </w:r>
    </w:p>
  </w:comment>
  <w:comment w:id="20" w:author="Explanation of field" w:initials="H">
    <w:p w:rsidR="00BE37B8" w:rsidRDefault="009D10CB">
      <w:pPr>
        <w:pStyle w:val="CommentText"/>
      </w:pPr>
      <w:r>
        <w:fldChar w:fldCharType="begin"/>
      </w:r>
      <w:r w:rsidR="00BE37B8">
        <w:instrText>PAGE \# "'PAGE: '#'</w:instrText>
      </w:r>
      <w:r w:rsidR="00BE37B8">
        <w:br/>
        <w:instrText>'"</w:instrText>
      </w:r>
      <w:r w:rsidR="00BE37B8">
        <w:rPr>
          <w:rStyle w:val="CommentReference"/>
        </w:rPr>
        <w:instrText xml:space="preserve">  </w:instrText>
      </w:r>
      <w:r>
        <w:fldChar w:fldCharType="end"/>
      </w:r>
      <w:r w:rsidR="00BE37B8">
        <w:rPr>
          <w:rStyle w:val="CommentReference"/>
        </w:rPr>
        <w:annotationRef/>
      </w:r>
      <w:r w:rsidR="00BE37B8">
        <w:t xml:space="preserve"> Enter the date on which the CR was last revised.</w:t>
      </w:r>
    </w:p>
  </w:comment>
  <w:comment w:id="21" w:author="Explanation of field" w:initials="H">
    <w:p w:rsidR="00BE37B8" w:rsidRDefault="009D10CB">
      <w:pPr>
        <w:pStyle w:val="CommentText"/>
      </w:pPr>
      <w:r>
        <w:fldChar w:fldCharType="begin"/>
      </w:r>
      <w:r w:rsidR="00BE37B8">
        <w:instrText>PAGE \# "'PAGE: '#'</w:instrText>
      </w:r>
      <w:r w:rsidR="00BE37B8">
        <w:br/>
        <w:instrText>'"</w:instrText>
      </w:r>
      <w:r w:rsidR="00BE37B8">
        <w:rPr>
          <w:rStyle w:val="CommentReference"/>
        </w:rPr>
        <w:instrText xml:space="preserve">  </w:instrText>
      </w:r>
      <w:r>
        <w:fldChar w:fldCharType="end"/>
      </w:r>
      <w:r w:rsidR="00BE37B8">
        <w:rPr>
          <w:rStyle w:val="CommentReference"/>
        </w:rPr>
        <w:annotationRef/>
      </w:r>
      <w:r w:rsidR="00BE37B8">
        <w:t xml:space="preserve"> Enter a single letter corresponding to the most appropriate category listed below. For more detailed help on interpreting these categories, see the Technical Report 21.900 "3GPP working methods".</w:t>
      </w:r>
    </w:p>
  </w:comment>
  <w:comment w:id="22" w:author="Explanation of field" w:initials="H">
    <w:p w:rsidR="00BE37B8" w:rsidRDefault="009D10CB">
      <w:pPr>
        <w:pStyle w:val="CommentText"/>
      </w:pPr>
      <w:r>
        <w:fldChar w:fldCharType="begin"/>
      </w:r>
      <w:r w:rsidR="00BE37B8">
        <w:instrText>PAGE \# "'PAGE: '#'</w:instrText>
      </w:r>
      <w:r w:rsidR="00BE37B8">
        <w:br/>
        <w:instrText>'"</w:instrText>
      </w:r>
      <w:r w:rsidR="00BE37B8">
        <w:rPr>
          <w:rStyle w:val="CommentReference"/>
        </w:rPr>
        <w:instrText xml:space="preserve">  </w:instrText>
      </w:r>
      <w:r>
        <w:fldChar w:fldCharType="end"/>
      </w:r>
      <w:r w:rsidR="00BE37B8">
        <w:rPr>
          <w:rStyle w:val="CommentReference"/>
        </w:rPr>
        <w:annotationRef/>
      </w:r>
      <w:r w:rsidR="00BE37B8">
        <w:t xml:space="preserve"> Enter a single release code from the list below.</w:t>
      </w:r>
    </w:p>
  </w:comment>
  <w:comment w:id="23" w:author="Explanation of field" w:initials="H">
    <w:p w:rsidR="00BE37B8" w:rsidRDefault="009D10CB">
      <w:pPr>
        <w:pStyle w:val="CommentText"/>
      </w:pPr>
      <w:r>
        <w:fldChar w:fldCharType="begin"/>
      </w:r>
      <w:r w:rsidR="00BE37B8">
        <w:instrText>PAGE \# "'PAGE: '#'</w:instrText>
      </w:r>
      <w:r w:rsidR="00BE37B8">
        <w:br/>
        <w:instrText>'"</w:instrText>
      </w:r>
      <w:r w:rsidR="00BE37B8">
        <w:rPr>
          <w:rStyle w:val="CommentReference"/>
        </w:rPr>
        <w:instrText xml:space="preserve">  </w:instrText>
      </w:r>
      <w:r>
        <w:fldChar w:fldCharType="end"/>
      </w:r>
      <w:r w:rsidR="00BE37B8">
        <w:rPr>
          <w:rStyle w:val="CommentReference"/>
        </w:rPr>
        <w:annotationRef/>
      </w:r>
      <w:r w:rsidR="00BE37B8">
        <w:t xml:space="preserve"> Enter text which explains why the change is necessary.</w:t>
      </w:r>
    </w:p>
  </w:comment>
  <w:comment w:id="24" w:author="Explanation of field" w:initials="H">
    <w:p w:rsidR="00BE37B8" w:rsidRDefault="009D10CB">
      <w:pPr>
        <w:pStyle w:val="CommentText"/>
      </w:pPr>
      <w:r>
        <w:fldChar w:fldCharType="begin"/>
      </w:r>
      <w:r w:rsidR="00BE37B8">
        <w:instrText>PAGE \# "'PAGE: '#'</w:instrText>
      </w:r>
      <w:r w:rsidR="00BE37B8">
        <w:br/>
        <w:instrText>'"</w:instrText>
      </w:r>
      <w:r w:rsidR="00BE37B8">
        <w:rPr>
          <w:rStyle w:val="CommentReference"/>
        </w:rPr>
        <w:instrText xml:space="preserve">  </w:instrText>
      </w:r>
      <w:r>
        <w:fldChar w:fldCharType="end"/>
      </w:r>
      <w:r w:rsidR="00BE37B8">
        <w:rPr>
          <w:rStyle w:val="CommentReference"/>
        </w:rPr>
        <w:annotationRef/>
      </w:r>
      <w:r w:rsidR="00BE37B8">
        <w:t xml:space="preserve"> Enter text which describes the most important components of the change. </w:t>
      </w:r>
      <w:proofErr w:type="gramStart"/>
      <w:r w:rsidR="00BE37B8">
        <w:t>i.e</w:t>
      </w:r>
      <w:proofErr w:type="gramEnd"/>
      <w:r w:rsidR="00BE37B8">
        <w:t>. How the change is made.</w:t>
      </w:r>
    </w:p>
  </w:comment>
  <w:comment w:id="25" w:author="Explanation of field" w:initials="H">
    <w:p w:rsidR="00BE37B8" w:rsidRDefault="009D10CB">
      <w:pPr>
        <w:pStyle w:val="CommentText"/>
      </w:pPr>
      <w:r>
        <w:fldChar w:fldCharType="begin"/>
      </w:r>
      <w:r w:rsidR="00BE37B8">
        <w:instrText>PAGE \# "'PAGE: '#'</w:instrText>
      </w:r>
      <w:r w:rsidR="00BE37B8">
        <w:br/>
        <w:instrText>'"</w:instrText>
      </w:r>
      <w:r w:rsidR="00BE37B8">
        <w:rPr>
          <w:rStyle w:val="CommentReference"/>
        </w:rPr>
        <w:instrText xml:space="preserve">  </w:instrText>
      </w:r>
      <w:r>
        <w:fldChar w:fldCharType="end"/>
      </w:r>
      <w:r w:rsidR="00BE37B8">
        <w:rPr>
          <w:rStyle w:val="CommentReference"/>
        </w:rPr>
        <w:annotationRef/>
      </w:r>
      <w:r w:rsidR="00BE37B8">
        <w:t xml:space="preserve"> Enter here the consequences if this CR was to be rejected. It is necessary to complete this section only if the CR is of category "F" (i.e. essential correction).</w:t>
      </w:r>
    </w:p>
  </w:comment>
  <w:comment w:id="26" w:author="Explanation of field" w:initials="H">
    <w:p w:rsidR="00BE37B8" w:rsidRDefault="009D10CB">
      <w:pPr>
        <w:pStyle w:val="CommentText"/>
      </w:pPr>
      <w:r>
        <w:fldChar w:fldCharType="begin"/>
      </w:r>
      <w:r w:rsidR="00BE37B8">
        <w:instrText>PAGE \# "'PAGE: '#'</w:instrText>
      </w:r>
      <w:r w:rsidR="00BE37B8">
        <w:br/>
        <w:instrText>'"</w:instrText>
      </w:r>
      <w:r w:rsidR="00BE37B8">
        <w:rPr>
          <w:rStyle w:val="CommentReference"/>
        </w:rPr>
        <w:instrText xml:space="preserve">  </w:instrText>
      </w:r>
      <w:r>
        <w:fldChar w:fldCharType="end"/>
      </w:r>
      <w:r w:rsidR="00BE37B8">
        <w:rPr>
          <w:rStyle w:val="CommentReference"/>
        </w:rPr>
        <w:annotationRef/>
      </w:r>
      <w:r w:rsidR="00BE37B8">
        <w:t xml:space="preserve"> Enter each the number of each clause which contains changes.</w:t>
      </w:r>
    </w:p>
  </w:comment>
  <w:comment w:id="27" w:author="Explanation of field" w:initials="H">
    <w:p w:rsidR="00BE37B8" w:rsidRDefault="009D10CB">
      <w:pPr>
        <w:pStyle w:val="CommentText"/>
      </w:pPr>
      <w:r>
        <w:fldChar w:fldCharType="begin"/>
      </w:r>
      <w:r w:rsidR="00BE37B8">
        <w:instrText>PAGE \# "'PAGE: '#'</w:instrText>
      </w:r>
      <w:r w:rsidR="00BE37B8">
        <w:br/>
        <w:instrText>'"</w:instrText>
      </w:r>
      <w:r w:rsidR="00BE37B8">
        <w:rPr>
          <w:rStyle w:val="CommentReference"/>
        </w:rPr>
        <w:instrText xml:space="preserve">  </w:instrText>
      </w:r>
      <w:r>
        <w:fldChar w:fldCharType="end"/>
      </w:r>
      <w:r w:rsidR="00BE37B8">
        <w:rPr>
          <w:rStyle w:val="CommentReference"/>
        </w:rPr>
        <w:annotationRef/>
      </w:r>
      <w:r w:rsidR="00BE37B8">
        <w:t xml:space="preserve"> Enter an X in the box if any other specifications are affected by this change.</w:t>
      </w:r>
    </w:p>
  </w:comment>
  <w:comment w:id="28" w:author="Explanation of field" w:initials="H">
    <w:p w:rsidR="00BE37B8" w:rsidRDefault="009D10CB">
      <w:pPr>
        <w:pStyle w:val="CommentText"/>
      </w:pPr>
      <w:r>
        <w:fldChar w:fldCharType="begin"/>
      </w:r>
      <w:r w:rsidR="00BE37B8">
        <w:instrText>PAGE \# "'PAGE: '#'</w:instrText>
      </w:r>
      <w:r w:rsidR="00BE37B8">
        <w:br/>
        <w:instrText>'"</w:instrText>
      </w:r>
      <w:r w:rsidR="00BE37B8">
        <w:rPr>
          <w:rStyle w:val="CommentReference"/>
        </w:rPr>
        <w:instrText xml:space="preserve">  </w:instrText>
      </w:r>
      <w:r>
        <w:fldChar w:fldCharType="end"/>
      </w:r>
      <w:r w:rsidR="00BE37B8">
        <w:rPr>
          <w:rStyle w:val="CommentReference"/>
        </w:rPr>
        <w:annotationRef/>
      </w:r>
      <w:r w:rsidR="00BE37B8">
        <w:t xml:space="preserve"> List here the specifications which are affected or the CRs which are linked.</w:t>
      </w:r>
    </w:p>
  </w:comment>
  <w:comment w:id="29" w:author="Explanation of field" w:initials="H">
    <w:p w:rsidR="00BE37B8" w:rsidRDefault="009D10CB">
      <w:pPr>
        <w:pStyle w:val="CommentText"/>
      </w:pPr>
      <w:r>
        <w:fldChar w:fldCharType="begin"/>
      </w:r>
      <w:r w:rsidR="00BE37B8">
        <w:instrText>PAGE \# "'PAGE: '#'</w:instrText>
      </w:r>
      <w:r w:rsidR="00BE37B8">
        <w:br/>
        <w:instrText>'"</w:instrText>
      </w:r>
      <w:r w:rsidR="00BE37B8">
        <w:rPr>
          <w:rStyle w:val="CommentReference"/>
        </w:rPr>
        <w:instrText xml:space="preserve">  </w:instrText>
      </w:r>
      <w:r>
        <w:fldChar w:fldCharType="end"/>
      </w:r>
      <w:r w:rsidR="00BE37B8">
        <w:rPr>
          <w:rStyle w:val="CommentReference"/>
        </w:rPr>
        <w:annotationRef/>
      </w:r>
      <w:r w:rsidR="00BE37B8">
        <w:t xml:space="preserve"> Enter any other information which may be needed by the group being requested to approve the CR. This could include special conditions for </w:t>
      </w:r>
      <w:proofErr w:type="spellStart"/>
      <w:r w:rsidR="00BE37B8">
        <w:t>it's</w:t>
      </w:r>
      <w:proofErr w:type="spellEnd"/>
      <w:r w:rsidR="00BE37B8">
        <w:t xml:space="preserve"> approval which are not listed anywhere else above.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6C12" w:rsidRDefault="00416C12">
      <w:pPr>
        <w:pStyle w:val="TAC"/>
      </w:pPr>
      <w:r>
        <w:separator/>
      </w:r>
    </w:p>
  </w:endnote>
  <w:endnote w:type="continuationSeparator" w:id="0">
    <w:p w:rsidR="00416C12" w:rsidRDefault="00416C12">
      <w:pPr>
        <w:pStyle w:val="TAC"/>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7B8" w:rsidRDefault="00BE37B8">
    <w:pPr>
      <w:pStyle w:val="Header"/>
      <w:tabs>
        <w:tab w:val="center" w:pos="4536"/>
        <w:tab w:val="right" w:pos="9639"/>
      </w:tabs>
      <w:rPr>
        <w:lang w:val="fr-FR"/>
      </w:rPr>
    </w:pPr>
    <w:r>
      <w:rPr>
        <w:lang w:val="fr-FR"/>
      </w:rPr>
      <w:tab/>
      <w:t xml:space="preserve">CR page </w:t>
    </w:r>
    <w:r w:rsidR="009D10CB" w:rsidRPr="009D10CB">
      <w:fldChar w:fldCharType="begin"/>
    </w:r>
    <w:r w:rsidR="00E5129B">
      <w:instrText xml:space="preserve"> PAGE  \* MERGEFORMAT </w:instrText>
    </w:r>
    <w:r w:rsidR="009D10CB" w:rsidRPr="009D10CB">
      <w:fldChar w:fldCharType="separate"/>
    </w:r>
    <w:r w:rsidR="00A90B17" w:rsidRPr="00A90B17">
      <w:rPr>
        <w:lang w:val="fr-FR"/>
      </w:rPr>
      <w:t>1</w:t>
    </w:r>
    <w:r w:rsidR="009D10CB">
      <w:rPr>
        <w:lang w:val="fr-FR"/>
      </w:rPr>
      <w:fldChar w:fldCharType="end"/>
    </w:r>
    <w:r>
      <w:rPr>
        <w:lang w:val="fr-F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7B8" w:rsidRDefault="00BE37B8">
    <w:pPr>
      <w:pStyle w:val="Footer"/>
    </w:pPr>
    <w:r>
      <w:t>ETSI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6C12" w:rsidRDefault="00416C12">
      <w:pPr>
        <w:pStyle w:val="TAC"/>
      </w:pPr>
      <w:r>
        <w:separator/>
      </w:r>
    </w:p>
  </w:footnote>
  <w:footnote w:type="continuationSeparator" w:id="0">
    <w:p w:rsidR="00416C12" w:rsidRDefault="00416C12">
      <w:pPr>
        <w:pStyle w:val="TAC"/>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7B8" w:rsidRDefault="00BE37B8">
    <w:r>
      <w:t xml:space="preserve">Page </w:t>
    </w:r>
    <w:r w:rsidR="009D10CB">
      <w:fldChar w:fldCharType="begin"/>
    </w:r>
    <w:r>
      <w:instrText>PAGE</w:instrText>
    </w:r>
    <w:r w:rsidR="009D10CB">
      <w:fldChar w:fldCharType="separate"/>
    </w:r>
    <w:r>
      <w:rPr>
        <w:noProof/>
      </w:rPr>
      <w:t>1</w:t>
    </w:r>
    <w:r w:rsidR="009D10CB">
      <w:fldChar w:fldCharType="end"/>
    </w:r>
    <w: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7B8" w:rsidRDefault="00BE37B8">
    <w:pPr>
      <w:pStyle w:val="Header"/>
      <w:tabs>
        <w:tab w:val="right" w:pos="9639"/>
      </w:tabs>
      <w:jc w:val="right"/>
      <w:rPr>
        <w:lang w:val="fr-FR"/>
      </w:rPr>
    </w:pPr>
    <w:r>
      <w:rPr>
        <w:lang w:val="fr-FR"/>
      </w:rPr>
      <w:t xml:space="preserve">CR page </w:t>
    </w:r>
    <w:r w:rsidR="009D10CB" w:rsidRPr="009D10CB">
      <w:fldChar w:fldCharType="begin"/>
    </w:r>
    <w:r w:rsidR="00E5129B">
      <w:instrText xml:space="preserve"> PAGE  \* MERGEFORMAT </w:instrText>
    </w:r>
    <w:r w:rsidR="009D10CB" w:rsidRPr="009D10CB">
      <w:fldChar w:fldCharType="separate"/>
    </w:r>
    <w:r w:rsidR="00A90B17" w:rsidRPr="00A90B17">
      <w:rPr>
        <w:lang w:val="fr-FR"/>
      </w:rPr>
      <w:t>1</w:t>
    </w:r>
    <w:r w:rsidR="009D10CB">
      <w:rPr>
        <w:lang w:val="fr-F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7B8" w:rsidRDefault="00BE37B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nsid w:val="FFFFFF7F"/>
    <w:multiLevelType w:val="singleLevel"/>
    <w:tmpl w:val="D99E36B8"/>
    <w:lvl w:ilvl="0">
      <w:start w:val="1"/>
      <w:numFmt w:val="decimal"/>
      <w:lvlText w:val="%1."/>
      <w:lvlJc w:val="left"/>
      <w:pPr>
        <w:tabs>
          <w:tab w:val="num" w:pos="643"/>
        </w:tabs>
        <w:ind w:left="643" w:hanging="360"/>
      </w:pPr>
    </w:lvl>
  </w:abstractNum>
  <w:abstractNum w:abstractNumId="4">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147F26"/>
    <w:lvl w:ilvl="0">
      <w:start w:val="1"/>
      <w:numFmt w:val="decimal"/>
      <w:lvlText w:val="%1."/>
      <w:lvlJc w:val="left"/>
      <w:pPr>
        <w:tabs>
          <w:tab w:val="num" w:pos="360"/>
        </w:tabs>
        <w:ind w:left="360" w:hanging="360"/>
      </w:pPr>
    </w:lvl>
  </w:abstractNum>
  <w:abstractNum w:abstractNumId="9">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4664290"/>
    <w:multiLevelType w:val="hybridMultilevel"/>
    <w:tmpl w:val="E102C9FA"/>
    <w:lvl w:ilvl="0" w:tplc="4E462B14">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7C63D9A"/>
    <w:multiLevelType w:val="hybridMultilevel"/>
    <w:tmpl w:val="FFD67894"/>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cs="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cs="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cs="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6">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E134AA6"/>
    <w:multiLevelType w:val="hybridMultilevel"/>
    <w:tmpl w:val="2ED4C7BC"/>
    <w:lvl w:ilvl="0" w:tplc="4CB2D9F2">
      <w:start w:val="1"/>
      <w:numFmt w:val="bullet"/>
      <w:pStyle w:val="Bullet-Round-Tip"/>
      <w:lvlText w:val=""/>
      <w:lvlJc w:val="left"/>
      <w:pPr>
        <w:tabs>
          <w:tab w:val="num" w:pos="1352"/>
        </w:tabs>
        <w:ind w:left="1304" w:hanging="312"/>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321E77BA"/>
    <w:multiLevelType w:val="hybridMultilevel"/>
    <w:tmpl w:val="16701CB0"/>
    <w:lvl w:ilvl="0" w:tplc="9704FDD4">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nsid w:val="33847D74"/>
    <w:multiLevelType w:val="hybridMultilevel"/>
    <w:tmpl w:val="305EF664"/>
    <w:lvl w:ilvl="0" w:tplc="04090001">
      <w:start w:val="1"/>
      <w:numFmt w:val="decimal"/>
      <w:lvlText w:val="%1."/>
      <w:lvlJc w:val="left"/>
      <w:pPr>
        <w:tabs>
          <w:tab w:val="num" w:pos="720"/>
        </w:tabs>
        <w:ind w:left="720" w:hanging="360"/>
      </w:pPr>
    </w:lvl>
    <w:lvl w:ilvl="1" w:tplc="04090003" w:tentative="1">
      <w:start w:val="1"/>
      <w:numFmt w:val="decimal"/>
      <w:lvlText w:val="%2."/>
      <w:lvlJc w:val="left"/>
      <w:pPr>
        <w:tabs>
          <w:tab w:val="num" w:pos="1440"/>
        </w:tabs>
        <w:ind w:left="1440" w:hanging="360"/>
      </w:pPr>
    </w:lvl>
    <w:lvl w:ilvl="2" w:tplc="04090005" w:tentative="1">
      <w:start w:val="1"/>
      <w:numFmt w:val="decimal"/>
      <w:lvlText w:val="%3."/>
      <w:lvlJc w:val="left"/>
      <w:pPr>
        <w:tabs>
          <w:tab w:val="num" w:pos="2160"/>
        </w:tabs>
        <w:ind w:left="2160" w:hanging="360"/>
      </w:pPr>
    </w:lvl>
    <w:lvl w:ilvl="3" w:tplc="04090001" w:tentative="1">
      <w:start w:val="1"/>
      <w:numFmt w:val="decimal"/>
      <w:lvlText w:val="%4."/>
      <w:lvlJc w:val="left"/>
      <w:pPr>
        <w:tabs>
          <w:tab w:val="num" w:pos="2880"/>
        </w:tabs>
        <w:ind w:left="2880" w:hanging="360"/>
      </w:pPr>
    </w:lvl>
    <w:lvl w:ilvl="4" w:tplc="04090003" w:tentative="1">
      <w:start w:val="1"/>
      <w:numFmt w:val="decimal"/>
      <w:lvlText w:val="%5."/>
      <w:lvlJc w:val="left"/>
      <w:pPr>
        <w:tabs>
          <w:tab w:val="num" w:pos="3600"/>
        </w:tabs>
        <w:ind w:left="3600" w:hanging="360"/>
      </w:pPr>
    </w:lvl>
    <w:lvl w:ilvl="5" w:tplc="04090005" w:tentative="1">
      <w:start w:val="1"/>
      <w:numFmt w:val="decimal"/>
      <w:lvlText w:val="%6."/>
      <w:lvlJc w:val="left"/>
      <w:pPr>
        <w:tabs>
          <w:tab w:val="num" w:pos="4320"/>
        </w:tabs>
        <w:ind w:left="4320" w:hanging="360"/>
      </w:pPr>
    </w:lvl>
    <w:lvl w:ilvl="6" w:tplc="04090001" w:tentative="1">
      <w:start w:val="1"/>
      <w:numFmt w:val="decimal"/>
      <w:lvlText w:val="%7."/>
      <w:lvlJc w:val="left"/>
      <w:pPr>
        <w:tabs>
          <w:tab w:val="num" w:pos="5040"/>
        </w:tabs>
        <w:ind w:left="5040" w:hanging="360"/>
      </w:pPr>
    </w:lvl>
    <w:lvl w:ilvl="7" w:tplc="04090003" w:tentative="1">
      <w:start w:val="1"/>
      <w:numFmt w:val="decimal"/>
      <w:lvlText w:val="%8."/>
      <w:lvlJc w:val="left"/>
      <w:pPr>
        <w:tabs>
          <w:tab w:val="num" w:pos="5760"/>
        </w:tabs>
        <w:ind w:left="5760" w:hanging="360"/>
      </w:pPr>
    </w:lvl>
    <w:lvl w:ilvl="8" w:tplc="04090005" w:tentative="1">
      <w:start w:val="1"/>
      <w:numFmt w:val="decimal"/>
      <w:lvlText w:val="%9."/>
      <w:lvlJc w:val="left"/>
      <w:pPr>
        <w:tabs>
          <w:tab w:val="num" w:pos="6480"/>
        </w:tabs>
        <w:ind w:left="6480" w:hanging="360"/>
      </w:pPr>
    </w:lvl>
  </w:abstractNum>
  <w:abstractNum w:abstractNumId="24">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33B96D3A"/>
    <w:multiLevelType w:val="multilevel"/>
    <w:tmpl w:val="CD246EDC"/>
    <w:lvl w:ilvl="0">
      <w:start w:val="1"/>
      <w:numFmt w:val="upperLetter"/>
      <w:lvlText w:val="%1"/>
      <w:lvlJc w:val="left"/>
      <w:pPr>
        <w:tabs>
          <w:tab w:val="num" w:pos="360"/>
        </w:tabs>
        <w:ind w:left="0" w:firstLine="0"/>
      </w:pPr>
    </w:lvl>
    <w:lvl w:ilvl="1">
      <w:start w:val="1"/>
      <w:numFmt w:val="decimal"/>
      <w:lvlText w:val="%1.%2"/>
      <w:lvlJc w:val="left"/>
      <w:pPr>
        <w:tabs>
          <w:tab w:val="num" w:pos="720"/>
        </w:tabs>
        <w:ind w:left="0" w:firstLine="0"/>
      </w:pPr>
    </w:lvl>
    <w:lvl w:ilvl="2">
      <w:start w:val="1"/>
      <w:numFmt w:val="decimal"/>
      <w:lvlText w:val="%1.%2.%3"/>
      <w:lvlJc w:val="left"/>
      <w:pPr>
        <w:tabs>
          <w:tab w:val="num" w:pos="108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6">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36AA631C"/>
    <w:multiLevelType w:val="hybridMultilevel"/>
    <w:tmpl w:val="291A3C12"/>
    <w:lvl w:ilvl="0" w:tplc="A5F056F4">
      <w:start w:val="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36AD4A14"/>
    <w:multiLevelType w:val="singleLevel"/>
    <w:tmpl w:val="37FC2610"/>
    <w:lvl w:ilvl="0">
      <w:start w:val="17"/>
      <w:numFmt w:val="decimal"/>
      <w:lvlText w:val="%1)"/>
      <w:legacy w:legacy="1" w:legacySpace="0" w:legacyIndent="644"/>
      <w:lvlJc w:val="left"/>
      <w:pPr>
        <w:ind w:left="928" w:hanging="644"/>
      </w:pPr>
    </w:lvl>
  </w:abstractNum>
  <w:abstractNum w:abstractNumId="30">
    <w:nsid w:val="37CF36C0"/>
    <w:multiLevelType w:val="hybridMultilevel"/>
    <w:tmpl w:val="44C48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47DC01EC"/>
    <w:multiLevelType w:val="hybridMultilevel"/>
    <w:tmpl w:val="E4BA5C24"/>
    <w:lvl w:ilvl="0" w:tplc="FFFFFFFF">
      <w:start w:val="1"/>
      <w:numFmt w:val="bullet"/>
      <w:pStyle w:val="Bullet1"/>
      <w:lvlText w:val=""/>
      <w:lvlJc w:val="left"/>
      <w:pPr>
        <w:tabs>
          <w:tab w:val="num" w:pos="644"/>
        </w:tabs>
        <w:ind w:left="624"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496A325D"/>
    <w:multiLevelType w:val="multilevel"/>
    <w:tmpl w:val="8B523870"/>
    <w:lvl w:ilvl="0">
      <w:start w:val="5"/>
      <w:numFmt w:val="decimal"/>
      <w:lvlText w:val="%1"/>
      <w:lvlJc w:val="left"/>
      <w:pPr>
        <w:tabs>
          <w:tab w:val="num" w:pos="444"/>
        </w:tabs>
        <w:ind w:left="444" w:hanging="444"/>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6">
    <w:nsid w:val="4C7D2702"/>
    <w:multiLevelType w:val="multilevel"/>
    <w:tmpl w:val="5EA0BEF0"/>
    <w:lvl w:ilvl="0">
      <w:start w:val="6"/>
      <w:numFmt w:val="decimal"/>
      <w:lvlText w:val="%1"/>
      <w:lvlJc w:val="left"/>
      <w:pPr>
        <w:tabs>
          <w:tab w:val="num" w:pos="1140"/>
        </w:tabs>
        <w:ind w:left="1140" w:hanging="1140"/>
      </w:pPr>
      <w:rPr>
        <w:rFonts w:hint="default"/>
      </w:rPr>
    </w:lvl>
    <w:lvl w:ilvl="1">
      <w:start w:val="8"/>
      <w:numFmt w:val="decimal"/>
      <w:lvlText w:val="%1.%2"/>
      <w:lvlJc w:val="left"/>
      <w:pPr>
        <w:tabs>
          <w:tab w:val="num" w:pos="1140"/>
        </w:tabs>
        <w:ind w:left="1140" w:hanging="1140"/>
      </w:pPr>
      <w:rPr>
        <w:rFonts w:hint="default"/>
      </w:rPr>
    </w:lvl>
    <w:lvl w:ilvl="2">
      <w:start w:val="25"/>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500D3C88"/>
    <w:multiLevelType w:val="hybridMultilevel"/>
    <w:tmpl w:val="332C7CB0"/>
    <w:lvl w:ilvl="0" w:tplc="08090001">
      <w:start w:val="1"/>
      <w:numFmt w:val="bullet"/>
      <w:lvlText w:val=""/>
      <w:lvlJc w:val="left"/>
      <w:pPr>
        <w:tabs>
          <w:tab w:val="num" w:pos="820"/>
        </w:tabs>
        <w:ind w:left="820" w:hanging="360"/>
      </w:pPr>
      <w:rPr>
        <w:rFonts w:ascii="Symbol" w:hAnsi="Symbol" w:hint="default"/>
      </w:rPr>
    </w:lvl>
    <w:lvl w:ilvl="1" w:tplc="08090003" w:tentative="1">
      <w:start w:val="1"/>
      <w:numFmt w:val="bullet"/>
      <w:lvlText w:val="o"/>
      <w:lvlJc w:val="left"/>
      <w:pPr>
        <w:tabs>
          <w:tab w:val="num" w:pos="1540"/>
        </w:tabs>
        <w:ind w:left="1540" w:hanging="360"/>
      </w:pPr>
      <w:rPr>
        <w:rFonts w:ascii="Courier New" w:hAnsi="Courier New" w:cs="Courier New" w:hint="default"/>
      </w:rPr>
    </w:lvl>
    <w:lvl w:ilvl="2" w:tplc="08090005" w:tentative="1">
      <w:start w:val="1"/>
      <w:numFmt w:val="bullet"/>
      <w:lvlText w:val=""/>
      <w:lvlJc w:val="left"/>
      <w:pPr>
        <w:tabs>
          <w:tab w:val="num" w:pos="2260"/>
        </w:tabs>
        <w:ind w:left="2260" w:hanging="360"/>
      </w:pPr>
      <w:rPr>
        <w:rFonts w:ascii="Wingdings" w:hAnsi="Wingdings" w:hint="default"/>
      </w:rPr>
    </w:lvl>
    <w:lvl w:ilvl="3" w:tplc="08090001" w:tentative="1">
      <w:start w:val="1"/>
      <w:numFmt w:val="bullet"/>
      <w:lvlText w:val=""/>
      <w:lvlJc w:val="left"/>
      <w:pPr>
        <w:tabs>
          <w:tab w:val="num" w:pos="2980"/>
        </w:tabs>
        <w:ind w:left="2980" w:hanging="360"/>
      </w:pPr>
      <w:rPr>
        <w:rFonts w:ascii="Symbol" w:hAnsi="Symbol" w:hint="default"/>
      </w:rPr>
    </w:lvl>
    <w:lvl w:ilvl="4" w:tplc="08090003" w:tentative="1">
      <w:start w:val="1"/>
      <w:numFmt w:val="bullet"/>
      <w:lvlText w:val="o"/>
      <w:lvlJc w:val="left"/>
      <w:pPr>
        <w:tabs>
          <w:tab w:val="num" w:pos="3700"/>
        </w:tabs>
        <w:ind w:left="3700" w:hanging="360"/>
      </w:pPr>
      <w:rPr>
        <w:rFonts w:ascii="Courier New" w:hAnsi="Courier New" w:cs="Courier New" w:hint="default"/>
      </w:rPr>
    </w:lvl>
    <w:lvl w:ilvl="5" w:tplc="08090005" w:tentative="1">
      <w:start w:val="1"/>
      <w:numFmt w:val="bullet"/>
      <w:lvlText w:val=""/>
      <w:lvlJc w:val="left"/>
      <w:pPr>
        <w:tabs>
          <w:tab w:val="num" w:pos="4420"/>
        </w:tabs>
        <w:ind w:left="4420" w:hanging="360"/>
      </w:pPr>
      <w:rPr>
        <w:rFonts w:ascii="Wingdings" w:hAnsi="Wingdings" w:hint="default"/>
      </w:rPr>
    </w:lvl>
    <w:lvl w:ilvl="6" w:tplc="08090001" w:tentative="1">
      <w:start w:val="1"/>
      <w:numFmt w:val="bullet"/>
      <w:lvlText w:val=""/>
      <w:lvlJc w:val="left"/>
      <w:pPr>
        <w:tabs>
          <w:tab w:val="num" w:pos="5140"/>
        </w:tabs>
        <w:ind w:left="5140" w:hanging="360"/>
      </w:pPr>
      <w:rPr>
        <w:rFonts w:ascii="Symbol" w:hAnsi="Symbol" w:hint="default"/>
      </w:rPr>
    </w:lvl>
    <w:lvl w:ilvl="7" w:tplc="08090003" w:tentative="1">
      <w:start w:val="1"/>
      <w:numFmt w:val="bullet"/>
      <w:lvlText w:val="o"/>
      <w:lvlJc w:val="left"/>
      <w:pPr>
        <w:tabs>
          <w:tab w:val="num" w:pos="5860"/>
        </w:tabs>
        <w:ind w:left="5860" w:hanging="360"/>
      </w:pPr>
      <w:rPr>
        <w:rFonts w:ascii="Courier New" w:hAnsi="Courier New" w:cs="Courier New" w:hint="default"/>
      </w:rPr>
    </w:lvl>
    <w:lvl w:ilvl="8" w:tplc="08090005" w:tentative="1">
      <w:start w:val="1"/>
      <w:numFmt w:val="bullet"/>
      <w:lvlText w:val=""/>
      <w:lvlJc w:val="left"/>
      <w:pPr>
        <w:tabs>
          <w:tab w:val="num" w:pos="6580"/>
        </w:tabs>
        <w:ind w:left="6580" w:hanging="360"/>
      </w:pPr>
      <w:rPr>
        <w:rFonts w:ascii="Wingdings" w:hAnsi="Wingdings" w:hint="default"/>
      </w:rPr>
    </w:lvl>
  </w:abstractNum>
  <w:abstractNum w:abstractNumId="39">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53825993"/>
    <w:multiLevelType w:val="hybridMultilevel"/>
    <w:tmpl w:val="3EEEAFA2"/>
    <w:lvl w:ilvl="0" w:tplc="08090001">
      <w:start w:val="1"/>
      <w:numFmt w:val="bullet"/>
      <w:lvlText w:val=""/>
      <w:lvlJc w:val="left"/>
      <w:pPr>
        <w:tabs>
          <w:tab w:val="num" w:pos="820"/>
        </w:tabs>
        <w:ind w:left="820" w:hanging="360"/>
      </w:pPr>
      <w:rPr>
        <w:rFonts w:ascii="Symbol" w:hAnsi="Symbol" w:hint="default"/>
      </w:rPr>
    </w:lvl>
    <w:lvl w:ilvl="1" w:tplc="08090003" w:tentative="1">
      <w:start w:val="1"/>
      <w:numFmt w:val="bullet"/>
      <w:lvlText w:val="o"/>
      <w:lvlJc w:val="left"/>
      <w:pPr>
        <w:tabs>
          <w:tab w:val="num" w:pos="1540"/>
        </w:tabs>
        <w:ind w:left="1540" w:hanging="360"/>
      </w:pPr>
      <w:rPr>
        <w:rFonts w:ascii="Courier New" w:hAnsi="Courier New" w:cs="Courier New" w:hint="default"/>
      </w:rPr>
    </w:lvl>
    <w:lvl w:ilvl="2" w:tplc="08090005" w:tentative="1">
      <w:start w:val="1"/>
      <w:numFmt w:val="bullet"/>
      <w:lvlText w:val=""/>
      <w:lvlJc w:val="left"/>
      <w:pPr>
        <w:tabs>
          <w:tab w:val="num" w:pos="2260"/>
        </w:tabs>
        <w:ind w:left="2260" w:hanging="360"/>
      </w:pPr>
      <w:rPr>
        <w:rFonts w:ascii="Wingdings" w:hAnsi="Wingdings" w:hint="default"/>
      </w:rPr>
    </w:lvl>
    <w:lvl w:ilvl="3" w:tplc="08090001" w:tentative="1">
      <w:start w:val="1"/>
      <w:numFmt w:val="bullet"/>
      <w:lvlText w:val=""/>
      <w:lvlJc w:val="left"/>
      <w:pPr>
        <w:tabs>
          <w:tab w:val="num" w:pos="2980"/>
        </w:tabs>
        <w:ind w:left="2980" w:hanging="360"/>
      </w:pPr>
      <w:rPr>
        <w:rFonts w:ascii="Symbol" w:hAnsi="Symbol" w:hint="default"/>
      </w:rPr>
    </w:lvl>
    <w:lvl w:ilvl="4" w:tplc="08090003" w:tentative="1">
      <w:start w:val="1"/>
      <w:numFmt w:val="bullet"/>
      <w:lvlText w:val="o"/>
      <w:lvlJc w:val="left"/>
      <w:pPr>
        <w:tabs>
          <w:tab w:val="num" w:pos="3700"/>
        </w:tabs>
        <w:ind w:left="3700" w:hanging="360"/>
      </w:pPr>
      <w:rPr>
        <w:rFonts w:ascii="Courier New" w:hAnsi="Courier New" w:cs="Courier New" w:hint="default"/>
      </w:rPr>
    </w:lvl>
    <w:lvl w:ilvl="5" w:tplc="08090005" w:tentative="1">
      <w:start w:val="1"/>
      <w:numFmt w:val="bullet"/>
      <w:lvlText w:val=""/>
      <w:lvlJc w:val="left"/>
      <w:pPr>
        <w:tabs>
          <w:tab w:val="num" w:pos="4420"/>
        </w:tabs>
        <w:ind w:left="4420" w:hanging="360"/>
      </w:pPr>
      <w:rPr>
        <w:rFonts w:ascii="Wingdings" w:hAnsi="Wingdings" w:hint="default"/>
      </w:rPr>
    </w:lvl>
    <w:lvl w:ilvl="6" w:tplc="08090001" w:tentative="1">
      <w:start w:val="1"/>
      <w:numFmt w:val="bullet"/>
      <w:lvlText w:val=""/>
      <w:lvlJc w:val="left"/>
      <w:pPr>
        <w:tabs>
          <w:tab w:val="num" w:pos="5140"/>
        </w:tabs>
        <w:ind w:left="5140" w:hanging="360"/>
      </w:pPr>
      <w:rPr>
        <w:rFonts w:ascii="Symbol" w:hAnsi="Symbol" w:hint="default"/>
      </w:rPr>
    </w:lvl>
    <w:lvl w:ilvl="7" w:tplc="08090003" w:tentative="1">
      <w:start w:val="1"/>
      <w:numFmt w:val="bullet"/>
      <w:lvlText w:val="o"/>
      <w:lvlJc w:val="left"/>
      <w:pPr>
        <w:tabs>
          <w:tab w:val="num" w:pos="5860"/>
        </w:tabs>
        <w:ind w:left="5860" w:hanging="360"/>
      </w:pPr>
      <w:rPr>
        <w:rFonts w:ascii="Courier New" w:hAnsi="Courier New" w:cs="Courier New" w:hint="default"/>
      </w:rPr>
    </w:lvl>
    <w:lvl w:ilvl="8" w:tplc="08090005" w:tentative="1">
      <w:start w:val="1"/>
      <w:numFmt w:val="bullet"/>
      <w:lvlText w:val=""/>
      <w:lvlJc w:val="left"/>
      <w:pPr>
        <w:tabs>
          <w:tab w:val="num" w:pos="6580"/>
        </w:tabs>
        <w:ind w:left="6580" w:hanging="360"/>
      </w:pPr>
      <w:rPr>
        <w:rFonts w:ascii="Wingdings" w:hAnsi="Wingdings" w:hint="default"/>
      </w:rPr>
    </w:lvl>
  </w:abstractNum>
  <w:abstractNum w:abstractNumId="41">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6377168A"/>
    <w:multiLevelType w:val="singleLevel"/>
    <w:tmpl w:val="B3F8A49C"/>
    <w:lvl w:ilvl="0">
      <w:start w:val="4"/>
      <w:numFmt w:val="bullet"/>
      <w:lvlText w:val="-"/>
      <w:lvlJc w:val="left"/>
      <w:pPr>
        <w:tabs>
          <w:tab w:val="num" w:pos="644"/>
        </w:tabs>
        <w:ind w:left="644" w:hanging="360"/>
      </w:pPr>
      <w:rPr>
        <w:rFonts w:hint="default"/>
      </w:rPr>
    </w:lvl>
  </w:abstractNum>
  <w:abstractNum w:abstractNumId="43">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20"/>
  </w:num>
  <w:num w:numId="3">
    <w:abstractNumId w:val="45"/>
  </w:num>
  <w:num w:numId="4">
    <w:abstractNumId w:val="13"/>
  </w:num>
  <w:num w:numId="5">
    <w:abstractNumId w:val="26"/>
  </w:num>
  <w:num w:numId="6">
    <w:abstractNumId w:val="37"/>
  </w:num>
  <w:num w:numId="7">
    <w:abstractNumId w:val="2"/>
  </w:num>
  <w:num w:numId="8">
    <w:abstractNumId w:val="1"/>
  </w:num>
  <w:num w:numId="9">
    <w:abstractNumId w:val="0"/>
  </w:num>
  <w:num w:numId="10">
    <w:abstractNumId w:val="35"/>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19"/>
  </w:num>
  <w:num w:numId="19">
    <w:abstractNumId w:val="41"/>
  </w:num>
  <w:num w:numId="20">
    <w:abstractNumId w:val="32"/>
  </w:num>
  <w:num w:numId="21">
    <w:abstractNumId w:val="39"/>
  </w:num>
  <w:num w:numId="22">
    <w:abstractNumId w:val="18"/>
  </w:num>
  <w:num w:numId="23">
    <w:abstractNumId w:val="12"/>
  </w:num>
  <w:num w:numId="24">
    <w:abstractNumId w:val="16"/>
  </w:num>
  <w:num w:numId="25">
    <w:abstractNumId w:val="33"/>
  </w:num>
  <w:num w:numId="26">
    <w:abstractNumId w:val="44"/>
  </w:num>
  <w:num w:numId="27">
    <w:abstractNumId w:val="27"/>
  </w:num>
  <w:num w:numId="28">
    <w:abstractNumId w:val="11"/>
  </w:num>
  <w:num w:numId="29">
    <w:abstractNumId w:val="31"/>
  </w:num>
  <w:num w:numId="30">
    <w:abstractNumId w:val="17"/>
  </w:num>
  <w:num w:numId="31">
    <w:abstractNumId w:val="24"/>
  </w:num>
  <w:num w:numId="32">
    <w:abstractNumId w:val="43"/>
  </w:num>
  <w:num w:numId="33">
    <w:abstractNumId w:val="29"/>
    <w:lvlOverride w:ilvl="0">
      <w:lvl w:ilvl="0">
        <w:start w:val="19"/>
        <w:numFmt w:val="decimal"/>
        <w:lvlText w:val="%1)"/>
        <w:legacy w:legacy="1" w:legacySpace="0" w:legacyIndent="644"/>
        <w:lvlJc w:val="left"/>
        <w:pPr>
          <w:ind w:left="928" w:hanging="644"/>
        </w:pPr>
      </w:lvl>
    </w:lvlOverride>
  </w:num>
  <w:num w:numId="34">
    <w:abstractNumId w:val="14"/>
  </w:num>
  <w:num w:numId="35">
    <w:abstractNumId w:val="28"/>
  </w:num>
  <w:num w:numId="36">
    <w:abstractNumId w:val="38"/>
  </w:num>
  <w:num w:numId="37">
    <w:abstractNumId w:val="40"/>
  </w:num>
  <w:num w:numId="38">
    <w:abstractNumId w:val="15"/>
  </w:num>
  <w:num w:numId="39">
    <w:abstractNumId w:val="36"/>
  </w:num>
  <w:num w:numId="40">
    <w:abstractNumId w:val="23"/>
  </w:num>
  <w:num w:numId="41">
    <w:abstractNumId w:val="42"/>
  </w:num>
  <w:num w:numId="42">
    <w:abstractNumId w:val="25"/>
  </w:num>
  <w:num w:numId="43">
    <w:abstractNumId w:val="22"/>
  </w:num>
  <w:num w:numId="44">
    <w:abstractNumId w:val="34"/>
  </w:num>
  <w:num w:numId="45">
    <w:abstractNumId w:val="21"/>
  </w:num>
  <w:num w:numId="46">
    <w:abstractNumId w:val="20"/>
  </w:num>
  <w:num w:numId="47">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GrammaticalErrors/>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de-DE" w:vendorID="64" w:dllVersion="131078" w:nlCheck="1" w:checkStyle="1"/>
  <w:proofState w:spelling="clean" w:grammar="clean"/>
  <w:attachedTemplate r:id="rId1"/>
  <w:stylePaneFormatFilter w:val="3701"/>
  <w:defaultTabStop w:val="283"/>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5122"/>
  </w:hdrShapeDefaults>
  <w:footnotePr>
    <w:numRestart w:val="eachSect"/>
    <w:footnote w:id="-1"/>
    <w:footnote w:id="0"/>
  </w:footnotePr>
  <w:endnotePr>
    <w:endnote w:id="-1"/>
    <w:endnote w:id="0"/>
  </w:endnotePr>
  <w:compat>
    <w:useFELayout/>
  </w:compat>
  <w:rsids>
    <w:rsidRoot w:val="00213AAA"/>
    <w:rsid w:val="00012399"/>
    <w:rsid w:val="00013DC4"/>
    <w:rsid w:val="00061638"/>
    <w:rsid w:val="00062831"/>
    <w:rsid w:val="00072600"/>
    <w:rsid w:val="0007315E"/>
    <w:rsid w:val="00075408"/>
    <w:rsid w:val="0007581E"/>
    <w:rsid w:val="0008680F"/>
    <w:rsid w:val="00097A19"/>
    <w:rsid w:val="000A2E9B"/>
    <w:rsid w:val="000B327F"/>
    <w:rsid w:val="000B424E"/>
    <w:rsid w:val="000B48FD"/>
    <w:rsid w:val="000B6D71"/>
    <w:rsid w:val="000D2956"/>
    <w:rsid w:val="000D366B"/>
    <w:rsid w:val="000D6D4F"/>
    <w:rsid w:val="000D7F24"/>
    <w:rsid w:val="000E6356"/>
    <w:rsid w:val="000F2699"/>
    <w:rsid w:val="000F2B07"/>
    <w:rsid w:val="00111DBF"/>
    <w:rsid w:val="00180A96"/>
    <w:rsid w:val="001945CB"/>
    <w:rsid w:val="00196B14"/>
    <w:rsid w:val="001A0D18"/>
    <w:rsid w:val="001A0F6D"/>
    <w:rsid w:val="001A2820"/>
    <w:rsid w:val="001A4C29"/>
    <w:rsid w:val="001A4D52"/>
    <w:rsid w:val="001D446B"/>
    <w:rsid w:val="001D5ED5"/>
    <w:rsid w:val="001E0527"/>
    <w:rsid w:val="001F5193"/>
    <w:rsid w:val="00202CEC"/>
    <w:rsid w:val="002101B2"/>
    <w:rsid w:val="00213AAA"/>
    <w:rsid w:val="00217290"/>
    <w:rsid w:val="00246357"/>
    <w:rsid w:val="00247931"/>
    <w:rsid w:val="00256B7C"/>
    <w:rsid w:val="002727B9"/>
    <w:rsid w:val="0027741B"/>
    <w:rsid w:val="0028034D"/>
    <w:rsid w:val="0028458F"/>
    <w:rsid w:val="00285264"/>
    <w:rsid w:val="00287193"/>
    <w:rsid w:val="00290DF2"/>
    <w:rsid w:val="002B0E85"/>
    <w:rsid w:val="002B60AD"/>
    <w:rsid w:val="002C0968"/>
    <w:rsid w:val="002C4979"/>
    <w:rsid w:val="002D3CDC"/>
    <w:rsid w:val="002E0088"/>
    <w:rsid w:val="002E34AA"/>
    <w:rsid w:val="002E38ED"/>
    <w:rsid w:val="002E49D0"/>
    <w:rsid w:val="002E55D9"/>
    <w:rsid w:val="002E5B40"/>
    <w:rsid w:val="002E5E2C"/>
    <w:rsid w:val="002F1335"/>
    <w:rsid w:val="002F1AC5"/>
    <w:rsid w:val="002F6AD4"/>
    <w:rsid w:val="002F6CE2"/>
    <w:rsid w:val="00301AFD"/>
    <w:rsid w:val="0031523B"/>
    <w:rsid w:val="00322FCD"/>
    <w:rsid w:val="0032748E"/>
    <w:rsid w:val="003304E0"/>
    <w:rsid w:val="00356650"/>
    <w:rsid w:val="003566D8"/>
    <w:rsid w:val="003576B2"/>
    <w:rsid w:val="00370E89"/>
    <w:rsid w:val="00373483"/>
    <w:rsid w:val="00376009"/>
    <w:rsid w:val="00384DDE"/>
    <w:rsid w:val="00390D29"/>
    <w:rsid w:val="00394585"/>
    <w:rsid w:val="003A2AC1"/>
    <w:rsid w:val="003A5B81"/>
    <w:rsid w:val="003B0D71"/>
    <w:rsid w:val="003C380B"/>
    <w:rsid w:val="003D2F92"/>
    <w:rsid w:val="003D3716"/>
    <w:rsid w:val="003F3A85"/>
    <w:rsid w:val="003F71C6"/>
    <w:rsid w:val="00416C12"/>
    <w:rsid w:val="0041703A"/>
    <w:rsid w:val="00421F98"/>
    <w:rsid w:val="004326C7"/>
    <w:rsid w:val="00433253"/>
    <w:rsid w:val="004454DA"/>
    <w:rsid w:val="004478F7"/>
    <w:rsid w:val="00455337"/>
    <w:rsid w:val="00462806"/>
    <w:rsid w:val="00463DFE"/>
    <w:rsid w:val="0046463F"/>
    <w:rsid w:val="00467B16"/>
    <w:rsid w:val="00487391"/>
    <w:rsid w:val="00487F63"/>
    <w:rsid w:val="004A01CE"/>
    <w:rsid w:val="004B2E90"/>
    <w:rsid w:val="004C1BA1"/>
    <w:rsid w:val="004D69FF"/>
    <w:rsid w:val="004E0C56"/>
    <w:rsid w:val="004F1A47"/>
    <w:rsid w:val="00502F63"/>
    <w:rsid w:val="00505B0E"/>
    <w:rsid w:val="00507EEF"/>
    <w:rsid w:val="00515C4D"/>
    <w:rsid w:val="00527677"/>
    <w:rsid w:val="00530CB9"/>
    <w:rsid w:val="0057401A"/>
    <w:rsid w:val="00582D1D"/>
    <w:rsid w:val="00583428"/>
    <w:rsid w:val="005A3EEF"/>
    <w:rsid w:val="005A4D9E"/>
    <w:rsid w:val="005A5D84"/>
    <w:rsid w:val="005A6DA4"/>
    <w:rsid w:val="005C51A4"/>
    <w:rsid w:val="005D6A24"/>
    <w:rsid w:val="005E5356"/>
    <w:rsid w:val="00600CDC"/>
    <w:rsid w:val="00607863"/>
    <w:rsid w:val="00612233"/>
    <w:rsid w:val="006141D2"/>
    <w:rsid w:val="00622414"/>
    <w:rsid w:val="00624AD6"/>
    <w:rsid w:val="00626394"/>
    <w:rsid w:val="00657126"/>
    <w:rsid w:val="0068138B"/>
    <w:rsid w:val="006911D8"/>
    <w:rsid w:val="00691D07"/>
    <w:rsid w:val="006A6B17"/>
    <w:rsid w:val="006B09C3"/>
    <w:rsid w:val="006B51FD"/>
    <w:rsid w:val="006C74D2"/>
    <w:rsid w:val="006D4579"/>
    <w:rsid w:val="006D4891"/>
    <w:rsid w:val="006D49A7"/>
    <w:rsid w:val="006E5BBE"/>
    <w:rsid w:val="006E75E8"/>
    <w:rsid w:val="006F075D"/>
    <w:rsid w:val="00714DCB"/>
    <w:rsid w:val="00772642"/>
    <w:rsid w:val="007A1410"/>
    <w:rsid w:val="007A2EDC"/>
    <w:rsid w:val="007B4524"/>
    <w:rsid w:val="007B6D21"/>
    <w:rsid w:val="007D627B"/>
    <w:rsid w:val="007E4D2F"/>
    <w:rsid w:val="007E7A9F"/>
    <w:rsid w:val="007F093A"/>
    <w:rsid w:val="008022E5"/>
    <w:rsid w:val="0080260C"/>
    <w:rsid w:val="00810DAB"/>
    <w:rsid w:val="00815447"/>
    <w:rsid w:val="00816632"/>
    <w:rsid w:val="00820ABD"/>
    <w:rsid w:val="00822EC3"/>
    <w:rsid w:val="00826E1A"/>
    <w:rsid w:val="00847C1F"/>
    <w:rsid w:val="00851694"/>
    <w:rsid w:val="00857FCE"/>
    <w:rsid w:val="008671FC"/>
    <w:rsid w:val="008834D9"/>
    <w:rsid w:val="008A7E7D"/>
    <w:rsid w:val="008B68E3"/>
    <w:rsid w:val="008C5E63"/>
    <w:rsid w:val="008D4208"/>
    <w:rsid w:val="008D760F"/>
    <w:rsid w:val="008E5BEA"/>
    <w:rsid w:val="00917176"/>
    <w:rsid w:val="009176E7"/>
    <w:rsid w:val="00924261"/>
    <w:rsid w:val="00940E57"/>
    <w:rsid w:val="0094280F"/>
    <w:rsid w:val="00954904"/>
    <w:rsid w:val="009552C0"/>
    <w:rsid w:val="00955572"/>
    <w:rsid w:val="00955F94"/>
    <w:rsid w:val="00956FD2"/>
    <w:rsid w:val="009633E0"/>
    <w:rsid w:val="00982A92"/>
    <w:rsid w:val="00986A32"/>
    <w:rsid w:val="009B13DB"/>
    <w:rsid w:val="009B3B26"/>
    <w:rsid w:val="009B5500"/>
    <w:rsid w:val="009C36D8"/>
    <w:rsid w:val="009D10CB"/>
    <w:rsid w:val="009D2ADD"/>
    <w:rsid w:val="009F1352"/>
    <w:rsid w:val="009F2484"/>
    <w:rsid w:val="009F72F6"/>
    <w:rsid w:val="00A034A7"/>
    <w:rsid w:val="00A07FD3"/>
    <w:rsid w:val="00A14C9B"/>
    <w:rsid w:val="00A16805"/>
    <w:rsid w:val="00A25C75"/>
    <w:rsid w:val="00A377BD"/>
    <w:rsid w:val="00A4095B"/>
    <w:rsid w:val="00A42CA7"/>
    <w:rsid w:val="00A6712D"/>
    <w:rsid w:val="00A74F61"/>
    <w:rsid w:val="00A7544F"/>
    <w:rsid w:val="00A802D2"/>
    <w:rsid w:val="00A83B96"/>
    <w:rsid w:val="00A90B17"/>
    <w:rsid w:val="00A94860"/>
    <w:rsid w:val="00AB1BDF"/>
    <w:rsid w:val="00AC23A7"/>
    <w:rsid w:val="00AD4150"/>
    <w:rsid w:val="00AE181D"/>
    <w:rsid w:val="00AE2EDE"/>
    <w:rsid w:val="00AE40DF"/>
    <w:rsid w:val="00AE49D6"/>
    <w:rsid w:val="00AF3B9D"/>
    <w:rsid w:val="00B239E0"/>
    <w:rsid w:val="00B4117F"/>
    <w:rsid w:val="00B41219"/>
    <w:rsid w:val="00B4538C"/>
    <w:rsid w:val="00B5245C"/>
    <w:rsid w:val="00B60790"/>
    <w:rsid w:val="00B765B2"/>
    <w:rsid w:val="00B83627"/>
    <w:rsid w:val="00BA0AA8"/>
    <w:rsid w:val="00BA239B"/>
    <w:rsid w:val="00BA3EBD"/>
    <w:rsid w:val="00BA48AB"/>
    <w:rsid w:val="00BB48A6"/>
    <w:rsid w:val="00BD566A"/>
    <w:rsid w:val="00BD5CC7"/>
    <w:rsid w:val="00BE31B8"/>
    <w:rsid w:val="00BE37B8"/>
    <w:rsid w:val="00BE5EF6"/>
    <w:rsid w:val="00BE73CB"/>
    <w:rsid w:val="00BF1DBB"/>
    <w:rsid w:val="00BF3A7A"/>
    <w:rsid w:val="00C1767D"/>
    <w:rsid w:val="00C230F9"/>
    <w:rsid w:val="00C23975"/>
    <w:rsid w:val="00C32037"/>
    <w:rsid w:val="00C33FBD"/>
    <w:rsid w:val="00C56C0A"/>
    <w:rsid w:val="00C701BE"/>
    <w:rsid w:val="00C704E7"/>
    <w:rsid w:val="00C80185"/>
    <w:rsid w:val="00C82DD7"/>
    <w:rsid w:val="00C838B1"/>
    <w:rsid w:val="00C919FF"/>
    <w:rsid w:val="00CA3C4A"/>
    <w:rsid w:val="00CB1F97"/>
    <w:rsid w:val="00CF7B41"/>
    <w:rsid w:val="00D059D2"/>
    <w:rsid w:val="00D11ADF"/>
    <w:rsid w:val="00D1235A"/>
    <w:rsid w:val="00D14297"/>
    <w:rsid w:val="00D14831"/>
    <w:rsid w:val="00D36C5D"/>
    <w:rsid w:val="00D5626F"/>
    <w:rsid w:val="00D60209"/>
    <w:rsid w:val="00D86167"/>
    <w:rsid w:val="00DA5A67"/>
    <w:rsid w:val="00DD0970"/>
    <w:rsid w:val="00DD4167"/>
    <w:rsid w:val="00DF6BB1"/>
    <w:rsid w:val="00DF757A"/>
    <w:rsid w:val="00E03422"/>
    <w:rsid w:val="00E25C78"/>
    <w:rsid w:val="00E36630"/>
    <w:rsid w:val="00E42F54"/>
    <w:rsid w:val="00E5129B"/>
    <w:rsid w:val="00E7058E"/>
    <w:rsid w:val="00E74891"/>
    <w:rsid w:val="00E90BAF"/>
    <w:rsid w:val="00E938C0"/>
    <w:rsid w:val="00EA2BCD"/>
    <w:rsid w:val="00EA40F8"/>
    <w:rsid w:val="00EB2CF5"/>
    <w:rsid w:val="00EC141D"/>
    <w:rsid w:val="00EC75CE"/>
    <w:rsid w:val="00EE51BA"/>
    <w:rsid w:val="00EE64A6"/>
    <w:rsid w:val="00F00DA4"/>
    <w:rsid w:val="00F10745"/>
    <w:rsid w:val="00F16314"/>
    <w:rsid w:val="00F1635B"/>
    <w:rsid w:val="00F46D6C"/>
    <w:rsid w:val="00F607DE"/>
    <w:rsid w:val="00F7049A"/>
    <w:rsid w:val="00F733B1"/>
    <w:rsid w:val="00F73E22"/>
    <w:rsid w:val="00F86D86"/>
    <w:rsid w:val="00F9162E"/>
    <w:rsid w:val="00F917E0"/>
    <w:rsid w:val="00FB304F"/>
    <w:rsid w:val="00FB753A"/>
    <w:rsid w:val="00FC139B"/>
    <w:rsid w:val="00FC5233"/>
    <w:rsid w:val="00FE018F"/>
    <w:rsid w:val="00FE37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de-DE"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7B16"/>
    <w:pPr>
      <w:overflowPunct w:val="0"/>
      <w:autoSpaceDE w:val="0"/>
      <w:autoSpaceDN w:val="0"/>
      <w:adjustRightInd w:val="0"/>
      <w:spacing w:after="180"/>
      <w:textAlignment w:val="baseline"/>
    </w:pPr>
    <w:rPr>
      <w:lang w:val="en-GB" w:eastAsia="en-US"/>
    </w:rPr>
  </w:style>
  <w:style w:type="paragraph" w:styleId="Heading1">
    <w:name w:val="heading 1"/>
    <w:next w:val="Normal"/>
    <w:qFormat/>
    <w:rsid w:val="00467B16"/>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val="en-GB" w:eastAsia="en-US"/>
    </w:rPr>
  </w:style>
  <w:style w:type="paragraph" w:styleId="Heading2">
    <w:name w:val="heading 2"/>
    <w:basedOn w:val="Heading1"/>
    <w:next w:val="Normal"/>
    <w:qFormat/>
    <w:rsid w:val="00467B16"/>
    <w:pPr>
      <w:pBdr>
        <w:top w:val="none" w:sz="0" w:space="0" w:color="auto"/>
      </w:pBdr>
      <w:spacing w:before="180"/>
      <w:outlineLvl w:val="1"/>
    </w:pPr>
    <w:rPr>
      <w:sz w:val="32"/>
    </w:rPr>
  </w:style>
  <w:style w:type="paragraph" w:styleId="Heading3">
    <w:name w:val="heading 3"/>
    <w:basedOn w:val="Heading2"/>
    <w:next w:val="Normal"/>
    <w:qFormat/>
    <w:rsid w:val="00467B16"/>
    <w:pPr>
      <w:spacing w:before="120"/>
      <w:outlineLvl w:val="2"/>
    </w:pPr>
    <w:rPr>
      <w:sz w:val="28"/>
    </w:rPr>
  </w:style>
  <w:style w:type="paragraph" w:styleId="Heading4">
    <w:name w:val="heading 4"/>
    <w:basedOn w:val="Heading3"/>
    <w:next w:val="Normal"/>
    <w:qFormat/>
    <w:rsid w:val="00467B16"/>
    <w:pPr>
      <w:ind w:left="1418" w:hanging="1418"/>
      <w:outlineLvl w:val="3"/>
    </w:pPr>
    <w:rPr>
      <w:sz w:val="24"/>
    </w:rPr>
  </w:style>
  <w:style w:type="paragraph" w:styleId="Heading5">
    <w:name w:val="heading 5"/>
    <w:basedOn w:val="Heading4"/>
    <w:next w:val="Normal"/>
    <w:qFormat/>
    <w:rsid w:val="00467B16"/>
    <w:pPr>
      <w:ind w:left="1701" w:hanging="1701"/>
      <w:outlineLvl w:val="4"/>
    </w:pPr>
    <w:rPr>
      <w:sz w:val="22"/>
    </w:rPr>
  </w:style>
  <w:style w:type="paragraph" w:styleId="Heading6">
    <w:name w:val="heading 6"/>
    <w:basedOn w:val="H6"/>
    <w:next w:val="Normal"/>
    <w:qFormat/>
    <w:rsid w:val="00467B16"/>
    <w:pPr>
      <w:outlineLvl w:val="5"/>
    </w:pPr>
  </w:style>
  <w:style w:type="paragraph" w:styleId="Heading7">
    <w:name w:val="heading 7"/>
    <w:basedOn w:val="H6"/>
    <w:next w:val="Normal"/>
    <w:qFormat/>
    <w:rsid w:val="00467B16"/>
    <w:pPr>
      <w:outlineLvl w:val="6"/>
    </w:pPr>
  </w:style>
  <w:style w:type="paragraph" w:styleId="Heading8">
    <w:name w:val="heading 8"/>
    <w:basedOn w:val="Heading1"/>
    <w:next w:val="Normal"/>
    <w:qFormat/>
    <w:rsid w:val="00467B16"/>
    <w:pPr>
      <w:ind w:left="0" w:firstLine="0"/>
      <w:outlineLvl w:val="7"/>
    </w:pPr>
  </w:style>
  <w:style w:type="paragraph" w:styleId="Heading9">
    <w:name w:val="heading 9"/>
    <w:basedOn w:val="Heading8"/>
    <w:next w:val="Normal"/>
    <w:qFormat/>
    <w:rsid w:val="00467B1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467B16"/>
    <w:pPr>
      <w:ind w:left="1985" w:hanging="1985"/>
      <w:outlineLvl w:val="9"/>
    </w:pPr>
    <w:rPr>
      <w:sz w:val="20"/>
    </w:rPr>
  </w:style>
  <w:style w:type="paragraph" w:styleId="TOC9">
    <w:name w:val="toc 9"/>
    <w:basedOn w:val="TOC8"/>
    <w:semiHidden/>
    <w:rsid w:val="00467B16"/>
    <w:pPr>
      <w:ind w:left="1418" w:hanging="1418"/>
    </w:pPr>
  </w:style>
  <w:style w:type="paragraph" w:styleId="TOC8">
    <w:name w:val="toc 8"/>
    <w:basedOn w:val="TOC1"/>
    <w:semiHidden/>
    <w:rsid w:val="00467B16"/>
    <w:pPr>
      <w:spacing w:before="180"/>
      <w:ind w:left="2693" w:hanging="2693"/>
    </w:pPr>
    <w:rPr>
      <w:b/>
    </w:rPr>
  </w:style>
  <w:style w:type="paragraph" w:styleId="TOC1">
    <w:name w:val="toc 1"/>
    <w:semiHidden/>
    <w:rsid w:val="00467B16"/>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val="en-GB" w:eastAsia="en-US"/>
    </w:rPr>
  </w:style>
  <w:style w:type="paragraph" w:customStyle="1" w:styleId="EQ">
    <w:name w:val="EQ"/>
    <w:basedOn w:val="Normal"/>
    <w:next w:val="Normal"/>
    <w:rsid w:val="00467B16"/>
    <w:pPr>
      <w:keepLines/>
      <w:tabs>
        <w:tab w:val="center" w:pos="4536"/>
        <w:tab w:val="right" w:pos="9072"/>
      </w:tabs>
    </w:pPr>
    <w:rPr>
      <w:noProof/>
    </w:rPr>
  </w:style>
  <w:style w:type="character" w:customStyle="1" w:styleId="ZGSM">
    <w:name w:val="ZGSM"/>
    <w:rsid w:val="00467B16"/>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
    <w:rsid w:val="00467B16"/>
    <w:pPr>
      <w:widowControl w:val="0"/>
      <w:overflowPunct w:val="0"/>
      <w:autoSpaceDE w:val="0"/>
      <w:autoSpaceDN w:val="0"/>
      <w:adjustRightInd w:val="0"/>
      <w:textAlignment w:val="baseline"/>
    </w:pPr>
    <w:rPr>
      <w:rFonts w:ascii="Arial" w:hAnsi="Arial"/>
      <w:b/>
      <w:noProof/>
      <w:sz w:val="18"/>
      <w:lang w:val="en-GB" w:eastAsia="en-US"/>
    </w:rPr>
  </w:style>
  <w:style w:type="paragraph" w:customStyle="1" w:styleId="ZD">
    <w:name w:val="ZD"/>
    <w:rsid w:val="00467B16"/>
    <w:pPr>
      <w:framePr w:wrap="notBeside" w:vAnchor="page" w:hAnchor="margin" w:y="15764"/>
      <w:widowControl w:val="0"/>
      <w:overflowPunct w:val="0"/>
      <w:autoSpaceDE w:val="0"/>
      <w:autoSpaceDN w:val="0"/>
      <w:adjustRightInd w:val="0"/>
      <w:textAlignment w:val="baseline"/>
    </w:pPr>
    <w:rPr>
      <w:rFonts w:ascii="Arial" w:hAnsi="Arial"/>
      <w:noProof/>
      <w:sz w:val="32"/>
      <w:lang w:val="en-GB" w:eastAsia="en-US"/>
    </w:rPr>
  </w:style>
  <w:style w:type="paragraph" w:styleId="TOC5">
    <w:name w:val="toc 5"/>
    <w:basedOn w:val="TOC4"/>
    <w:semiHidden/>
    <w:rsid w:val="00467B16"/>
    <w:pPr>
      <w:ind w:left="1701" w:hanging="1701"/>
    </w:pPr>
  </w:style>
  <w:style w:type="paragraph" w:styleId="TOC4">
    <w:name w:val="toc 4"/>
    <w:basedOn w:val="TOC3"/>
    <w:semiHidden/>
    <w:rsid w:val="00467B16"/>
    <w:pPr>
      <w:ind w:left="1418" w:hanging="1418"/>
    </w:pPr>
  </w:style>
  <w:style w:type="paragraph" w:styleId="TOC3">
    <w:name w:val="toc 3"/>
    <w:basedOn w:val="TOC2"/>
    <w:semiHidden/>
    <w:rsid w:val="00467B16"/>
    <w:pPr>
      <w:ind w:left="1134" w:hanging="1134"/>
    </w:pPr>
  </w:style>
  <w:style w:type="paragraph" w:styleId="TOC2">
    <w:name w:val="toc 2"/>
    <w:basedOn w:val="TOC1"/>
    <w:semiHidden/>
    <w:rsid w:val="00467B16"/>
    <w:pPr>
      <w:spacing w:before="0"/>
      <w:ind w:left="851" w:hanging="851"/>
    </w:pPr>
    <w:rPr>
      <w:sz w:val="20"/>
    </w:rPr>
  </w:style>
  <w:style w:type="paragraph" w:styleId="Index1">
    <w:name w:val="index 1"/>
    <w:basedOn w:val="Normal"/>
    <w:semiHidden/>
    <w:rsid w:val="00467B16"/>
    <w:pPr>
      <w:keepLines/>
    </w:pPr>
  </w:style>
  <w:style w:type="paragraph" w:styleId="Index2">
    <w:name w:val="index 2"/>
    <w:basedOn w:val="Index1"/>
    <w:semiHidden/>
    <w:rsid w:val="00467B16"/>
    <w:pPr>
      <w:ind w:left="284"/>
    </w:pPr>
  </w:style>
  <w:style w:type="paragraph" w:customStyle="1" w:styleId="TT">
    <w:name w:val="TT"/>
    <w:basedOn w:val="Heading1"/>
    <w:next w:val="Normal"/>
    <w:rsid w:val="00467B16"/>
    <w:pPr>
      <w:outlineLvl w:val="9"/>
    </w:pPr>
  </w:style>
  <w:style w:type="paragraph" w:styleId="Footer">
    <w:name w:val="footer"/>
    <w:basedOn w:val="Header"/>
    <w:rsid w:val="00467B16"/>
    <w:pPr>
      <w:jc w:val="center"/>
    </w:pPr>
    <w:rPr>
      <w:i/>
    </w:rPr>
  </w:style>
  <w:style w:type="character" w:styleId="FootnoteReference">
    <w:name w:val="footnote reference"/>
    <w:semiHidden/>
    <w:rsid w:val="00467B16"/>
    <w:rPr>
      <w:b/>
      <w:position w:val="6"/>
      <w:sz w:val="16"/>
    </w:rPr>
  </w:style>
  <w:style w:type="paragraph" w:styleId="FootnoteText">
    <w:name w:val="footnote text"/>
    <w:basedOn w:val="Normal"/>
    <w:semiHidden/>
    <w:rsid w:val="00467B16"/>
    <w:pPr>
      <w:keepLines/>
      <w:ind w:left="454" w:hanging="454"/>
    </w:pPr>
    <w:rPr>
      <w:sz w:val="16"/>
    </w:rPr>
  </w:style>
  <w:style w:type="paragraph" w:customStyle="1" w:styleId="NF">
    <w:name w:val="NF"/>
    <w:basedOn w:val="NO"/>
    <w:rsid w:val="00467B16"/>
    <w:pPr>
      <w:keepNext/>
      <w:spacing w:after="0"/>
    </w:pPr>
    <w:rPr>
      <w:rFonts w:ascii="Arial" w:hAnsi="Arial"/>
      <w:sz w:val="18"/>
    </w:rPr>
  </w:style>
  <w:style w:type="paragraph" w:customStyle="1" w:styleId="NO">
    <w:name w:val="NO"/>
    <w:basedOn w:val="Normal"/>
    <w:link w:val="NOChar"/>
    <w:rsid w:val="00467B16"/>
    <w:pPr>
      <w:keepLines/>
      <w:ind w:left="1135" w:hanging="851"/>
    </w:pPr>
  </w:style>
  <w:style w:type="paragraph" w:customStyle="1" w:styleId="PL">
    <w:name w:val="PL"/>
    <w:rsid w:val="00467B16"/>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eastAsia="en-US"/>
    </w:rPr>
  </w:style>
  <w:style w:type="paragraph" w:customStyle="1" w:styleId="TAR">
    <w:name w:val="TAR"/>
    <w:basedOn w:val="TAL"/>
    <w:rsid w:val="00467B16"/>
    <w:pPr>
      <w:jc w:val="right"/>
    </w:pPr>
  </w:style>
  <w:style w:type="paragraph" w:customStyle="1" w:styleId="TAL">
    <w:name w:val="TAL"/>
    <w:basedOn w:val="Normal"/>
    <w:link w:val="TALChar"/>
    <w:rsid w:val="00467B16"/>
    <w:pPr>
      <w:keepNext/>
      <w:keepLines/>
      <w:spacing w:after="0"/>
    </w:pPr>
    <w:rPr>
      <w:rFonts w:ascii="Arial" w:hAnsi="Arial"/>
      <w:sz w:val="18"/>
    </w:rPr>
  </w:style>
  <w:style w:type="paragraph" w:styleId="ListNumber2">
    <w:name w:val="List Number 2"/>
    <w:basedOn w:val="ListNumber"/>
    <w:rsid w:val="00467B16"/>
    <w:pPr>
      <w:ind w:left="851"/>
    </w:pPr>
  </w:style>
  <w:style w:type="paragraph" w:styleId="ListNumber">
    <w:name w:val="List Number"/>
    <w:basedOn w:val="List"/>
    <w:rsid w:val="00467B16"/>
  </w:style>
  <w:style w:type="paragraph" w:styleId="List">
    <w:name w:val="List"/>
    <w:basedOn w:val="Normal"/>
    <w:rsid w:val="00467B16"/>
    <w:pPr>
      <w:ind w:left="568" w:hanging="284"/>
    </w:pPr>
  </w:style>
  <w:style w:type="paragraph" w:customStyle="1" w:styleId="TAH">
    <w:name w:val="TAH"/>
    <w:basedOn w:val="TAC"/>
    <w:rsid w:val="00467B16"/>
    <w:rPr>
      <w:b/>
    </w:rPr>
  </w:style>
  <w:style w:type="paragraph" w:customStyle="1" w:styleId="TAC">
    <w:name w:val="TAC"/>
    <w:basedOn w:val="TAL"/>
    <w:rsid w:val="00467B16"/>
    <w:pPr>
      <w:jc w:val="center"/>
    </w:pPr>
  </w:style>
  <w:style w:type="paragraph" w:customStyle="1" w:styleId="LD">
    <w:name w:val="LD"/>
    <w:rsid w:val="00467B16"/>
    <w:pPr>
      <w:keepNext/>
      <w:keepLines/>
      <w:overflowPunct w:val="0"/>
      <w:autoSpaceDE w:val="0"/>
      <w:autoSpaceDN w:val="0"/>
      <w:adjustRightInd w:val="0"/>
      <w:spacing w:line="180" w:lineRule="exact"/>
      <w:textAlignment w:val="baseline"/>
    </w:pPr>
    <w:rPr>
      <w:rFonts w:ascii="Courier New" w:hAnsi="Courier New"/>
      <w:noProof/>
      <w:lang w:val="en-GB" w:eastAsia="en-US"/>
    </w:rPr>
  </w:style>
  <w:style w:type="paragraph" w:customStyle="1" w:styleId="EX">
    <w:name w:val="EX"/>
    <w:basedOn w:val="Normal"/>
    <w:rsid w:val="00467B16"/>
    <w:pPr>
      <w:keepLines/>
      <w:ind w:left="1702" w:hanging="1418"/>
    </w:pPr>
  </w:style>
  <w:style w:type="paragraph" w:customStyle="1" w:styleId="FP">
    <w:name w:val="FP"/>
    <w:basedOn w:val="Normal"/>
    <w:rsid w:val="00467B16"/>
    <w:pPr>
      <w:spacing w:after="0"/>
    </w:pPr>
  </w:style>
  <w:style w:type="paragraph" w:customStyle="1" w:styleId="NW">
    <w:name w:val="NW"/>
    <w:basedOn w:val="NO"/>
    <w:rsid w:val="00467B16"/>
    <w:pPr>
      <w:spacing w:after="0"/>
    </w:pPr>
  </w:style>
  <w:style w:type="paragraph" w:customStyle="1" w:styleId="EW">
    <w:name w:val="EW"/>
    <w:basedOn w:val="EX"/>
    <w:rsid w:val="00467B16"/>
    <w:pPr>
      <w:spacing w:after="0"/>
    </w:pPr>
  </w:style>
  <w:style w:type="paragraph" w:customStyle="1" w:styleId="B10">
    <w:name w:val="B1"/>
    <w:basedOn w:val="List"/>
    <w:rsid w:val="00467B16"/>
    <w:pPr>
      <w:ind w:left="738" w:hanging="454"/>
    </w:pPr>
  </w:style>
  <w:style w:type="paragraph" w:styleId="TOC6">
    <w:name w:val="toc 6"/>
    <w:basedOn w:val="TOC5"/>
    <w:next w:val="Normal"/>
    <w:semiHidden/>
    <w:rsid w:val="00467B16"/>
    <w:pPr>
      <w:ind w:left="1985" w:hanging="1985"/>
    </w:pPr>
  </w:style>
  <w:style w:type="paragraph" w:styleId="TOC7">
    <w:name w:val="toc 7"/>
    <w:basedOn w:val="TOC6"/>
    <w:next w:val="Normal"/>
    <w:semiHidden/>
    <w:rsid w:val="00467B16"/>
    <w:pPr>
      <w:ind w:left="2268" w:hanging="2268"/>
    </w:pPr>
  </w:style>
  <w:style w:type="paragraph" w:styleId="ListBullet2">
    <w:name w:val="List Bullet 2"/>
    <w:basedOn w:val="ListBullet"/>
    <w:rsid w:val="00467B16"/>
    <w:pPr>
      <w:ind w:left="851"/>
    </w:pPr>
  </w:style>
  <w:style w:type="paragraph" w:styleId="ListBullet">
    <w:name w:val="List Bullet"/>
    <w:basedOn w:val="List"/>
    <w:rsid w:val="00467B16"/>
  </w:style>
  <w:style w:type="paragraph" w:customStyle="1" w:styleId="EditorsNote">
    <w:name w:val="Editor's Note"/>
    <w:basedOn w:val="NO"/>
    <w:rsid w:val="00467B16"/>
    <w:rPr>
      <w:color w:val="FF0000"/>
    </w:rPr>
  </w:style>
  <w:style w:type="paragraph" w:customStyle="1" w:styleId="TH">
    <w:name w:val="TH"/>
    <w:basedOn w:val="FL"/>
    <w:next w:val="FL"/>
    <w:rsid w:val="00467B16"/>
  </w:style>
  <w:style w:type="paragraph" w:customStyle="1" w:styleId="FL">
    <w:name w:val="FL"/>
    <w:basedOn w:val="Normal"/>
    <w:rsid w:val="00467B16"/>
    <w:pPr>
      <w:keepNext/>
      <w:keepLines/>
      <w:spacing w:before="60"/>
      <w:jc w:val="center"/>
    </w:pPr>
    <w:rPr>
      <w:rFonts w:ascii="Arial" w:hAnsi="Arial"/>
      <w:b/>
    </w:rPr>
  </w:style>
  <w:style w:type="paragraph" w:customStyle="1" w:styleId="ZA">
    <w:name w:val="ZA"/>
    <w:rsid w:val="00467B16"/>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eastAsia="en-US"/>
    </w:rPr>
  </w:style>
  <w:style w:type="paragraph" w:customStyle="1" w:styleId="ZB">
    <w:name w:val="ZB"/>
    <w:rsid w:val="00467B16"/>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eastAsia="en-US"/>
    </w:rPr>
  </w:style>
  <w:style w:type="paragraph" w:customStyle="1" w:styleId="ZT">
    <w:name w:val="ZT"/>
    <w:rsid w:val="00467B16"/>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val="en-GB" w:eastAsia="en-US"/>
    </w:rPr>
  </w:style>
  <w:style w:type="paragraph" w:customStyle="1" w:styleId="ZU">
    <w:name w:val="ZU"/>
    <w:rsid w:val="00467B16"/>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eastAsia="en-US"/>
    </w:rPr>
  </w:style>
  <w:style w:type="paragraph" w:customStyle="1" w:styleId="TAN">
    <w:name w:val="TAN"/>
    <w:basedOn w:val="TAL"/>
    <w:rsid w:val="00467B16"/>
    <w:pPr>
      <w:ind w:left="851" w:hanging="851"/>
    </w:pPr>
  </w:style>
  <w:style w:type="paragraph" w:customStyle="1" w:styleId="ZH">
    <w:name w:val="ZH"/>
    <w:rsid w:val="00467B16"/>
    <w:pPr>
      <w:framePr w:wrap="notBeside" w:vAnchor="page" w:hAnchor="margin" w:xAlign="center" w:y="6805"/>
      <w:widowControl w:val="0"/>
      <w:overflowPunct w:val="0"/>
      <w:autoSpaceDE w:val="0"/>
      <w:autoSpaceDN w:val="0"/>
      <w:adjustRightInd w:val="0"/>
      <w:textAlignment w:val="baseline"/>
    </w:pPr>
    <w:rPr>
      <w:rFonts w:ascii="Arial" w:hAnsi="Arial"/>
      <w:noProof/>
      <w:lang w:val="en-GB" w:eastAsia="en-US"/>
    </w:rPr>
  </w:style>
  <w:style w:type="paragraph" w:customStyle="1" w:styleId="TF">
    <w:name w:val="TF"/>
    <w:basedOn w:val="FL"/>
    <w:rsid w:val="00467B16"/>
    <w:pPr>
      <w:keepNext w:val="0"/>
      <w:spacing w:before="0" w:after="240"/>
    </w:pPr>
  </w:style>
  <w:style w:type="paragraph" w:customStyle="1" w:styleId="ZG">
    <w:name w:val="ZG"/>
    <w:rsid w:val="00467B16"/>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eastAsia="en-US"/>
    </w:rPr>
  </w:style>
  <w:style w:type="paragraph" w:styleId="ListBullet3">
    <w:name w:val="List Bullet 3"/>
    <w:basedOn w:val="ListBullet2"/>
    <w:rsid w:val="00467B16"/>
    <w:pPr>
      <w:ind w:left="1135"/>
    </w:pPr>
  </w:style>
  <w:style w:type="paragraph" w:styleId="List2">
    <w:name w:val="List 2"/>
    <w:basedOn w:val="List"/>
    <w:rsid w:val="00467B16"/>
    <w:pPr>
      <w:ind w:left="851"/>
    </w:pPr>
  </w:style>
  <w:style w:type="paragraph" w:styleId="List3">
    <w:name w:val="List 3"/>
    <w:basedOn w:val="List2"/>
    <w:rsid w:val="00467B16"/>
    <w:pPr>
      <w:ind w:left="1135"/>
    </w:pPr>
  </w:style>
  <w:style w:type="paragraph" w:styleId="List4">
    <w:name w:val="List 4"/>
    <w:basedOn w:val="List3"/>
    <w:rsid w:val="00467B16"/>
    <w:pPr>
      <w:ind w:left="1418"/>
    </w:pPr>
  </w:style>
  <w:style w:type="paragraph" w:styleId="List5">
    <w:name w:val="List 5"/>
    <w:basedOn w:val="List4"/>
    <w:rsid w:val="00467B16"/>
    <w:pPr>
      <w:ind w:left="1702"/>
    </w:pPr>
  </w:style>
  <w:style w:type="paragraph" w:styleId="ListBullet4">
    <w:name w:val="List Bullet 4"/>
    <w:basedOn w:val="ListBullet3"/>
    <w:rsid w:val="00467B16"/>
    <w:pPr>
      <w:ind w:left="1418"/>
    </w:pPr>
  </w:style>
  <w:style w:type="paragraph" w:styleId="ListBullet5">
    <w:name w:val="List Bullet 5"/>
    <w:basedOn w:val="ListBullet4"/>
    <w:rsid w:val="00467B16"/>
    <w:pPr>
      <w:ind w:left="1702"/>
    </w:pPr>
  </w:style>
  <w:style w:type="paragraph" w:customStyle="1" w:styleId="B20">
    <w:name w:val="B2"/>
    <w:basedOn w:val="List2"/>
    <w:rsid w:val="00467B16"/>
    <w:pPr>
      <w:ind w:left="1191" w:hanging="454"/>
    </w:pPr>
  </w:style>
  <w:style w:type="paragraph" w:customStyle="1" w:styleId="B30">
    <w:name w:val="B3"/>
    <w:basedOn w:val="List3"/>
    <w:rsid w:val="00467B16"/>
    <w:pPr>
      <w:ind w:left="1645" w:hanging="454"/>
    </w:pPr>
  </w:style>
  <w:style w:type="paragraph" w:customStyle="1" w:styleId="B4">
    <w:name w:val="B4"/>
    <w:basedOn w:val="List4"/>
    <w:rsid w:val="00467B16"/>
    <w:pPr>
      <w:ind w:left="2098" w:hanging="454"/>
    </w:pPr>
  </w:style>
  <w:style w:type="paragraph" w:customStyle="1" w:styleId="B5">
    <w:name w:val="B5"/>
    <w:basedOn w:val="List5"/>
    <w:rsid w:val="00467B16"/>
    <w:pPr>
      <w:ind w:left="2552" w:hanging="454"/>
    </w:pPr>
  </w:style>
  <w:style w:type="paragraph" w:customStyle="1" w:styleId="ZTD">
    <w:name w:val="ZTD"/>
    <w:basedOn w:val="ZB"/>
    <w:rsid w:val="00467B16"/>
    <w:pPr>
      <w:framePr w:hRule="auto" w:wrap="notBeside" w:y="852"/>
    </w:pPr>
    <w:rPr>
      <w:i w:val="0"/>
      <w:sz w:val="40"/>
    </w:rPr>
  </w:style>
  <w:style w:type="paragraph" w:customStyle="1" w:styleId="ZV">
    <w:name w:val="ZV"/>
    <w:basedOn w:val="ZU"/>
    <w:rsid w:val="00467B16"/>
    <w:pPr>
      <w:framePr w:wrap="notBeside" w:y="16161"/>
    </w:pPr>
  </w:style>
  <w:style w:type="paragraph" w:styleId="IndexHeading">
    <w:name w:val="index heading"/>
    <w:basedOn w:val="Normal"/>
    <w:next w:val="Normal"/>
    <w:semiHidden/>
    <w:rsid w:val="00467B16"/>
    <w:pPr>
      <w:pBdr>
        <w:top w:val="single" w:sz="12" w:space="0" w:color="auto"/>
      </w:pBdr>
      <w:spacing w:before="360" w:after="240"/>
    </w:pPr>
    <w:rPr>
      <w:b/>
      <w:i/>
      <w:sz w:val="26"/>
    </w:rPr>
  </w:style>
  <w:style w:type="character" w:styleId="Hyperlink">
    <w:name w:val="Hyperlink"/>
    <w:rsid w:val="00467B16"/>
    <w:rPr>
      <w:color w:val="0000FF"/>
      <w:u w:val="single"/>
    </w:rPr>
  </w:style>
  <w:style w:type="character" w:styleId="FollowedHyperlink">
    <w:name w:val="FollowedHyperlink"/>
    <w:rsid w:val="00467B16"/>
    <w:rPr>
      <w:color w:val="800080"/>
      <w:u w:val="single"/>
    </w:rPr>
  </w:style>
  <w:style w:type="paragraph" w:customStyle="1" w:styleId="B3">
    <w:name w:val="B3+"/>
    <w:basedOn w:val="B30"/>
    <w:rsid w:val="00467B16"/>
    <w:pPr>
      <w:numPr>
        <w:numId w:val="4"/>
      </w:numPr>
      <w:tabs>
        <w:tab w:val="left" w:pos="1134"/>
      </w:tabs>
    </w:pPr>
  </w:style>
  <w:style w:type="paragraph" w:customStyle="1" w:styleId="B1">
    <w:name w:val="B1+"/>
    <w:basedOn w:val="B10"/>
    <w:rsid w:val="00467B16"/>
    <w:pPr>
      <w:numPr>
        <w:numId w:val="2"/>
      </w:numPr>
    </w:pPr>
  </w:style>
  <w:style w:type="paragraph" w:customStyle="1" w:styleId="B2">
    <w:name w:val="B2+"/>
    <w:basedOn w:val="B20"/>
    <w:rsid w:val="00467B16"/>
    <w:pPr>
      <w:numPr>
        <w:numId w:val="3"/>
      </w:numPr>
    </w:pPr>
  </w:style>
  <w:style w:type="paragraph" w:customStyle="1" w:styleId="BL">
    <w:name w:val="BL"/>
    <w:basedOn w:val="Normal"/>
    <w:rsid w:val="00467B16"/>
    <w:pPr>
      <w:numPr>
        <w:numId w:val="6"/>
      </w:numPr>
      <w:tabs>
        <w:tab w:val="left" w:pos="851"/>
      </w:tabs>
    </w:pPr>
  </w:style>
  <w:style w:type="paragraph" w:customStyle="1" w:styleId="BN">
    <w:name w:val="BN"/>
    <w:basedOn w:val="Normal"/>
    <w:rsid w:val="00467B16"/>
    <w:pPr>
      <w:numPr>
        <w:numId w:val="5"/>
      </w:numPr>
    </w:pPr>
  </w:style>
  <w:style w:type="paragraph" w:styleId="BodyText">
    <w:name w:val="Body Text"/>
    <w:basedOn w:val="Normal"/>
    <w:rsid w:val="00467B16"/>
    <w:pPr>
      <w:keepNext/>
      <w:spacing w:after="140"/>
    </w:pPr>
  </w:style>
  <w:style w:type="paragraph" w:styleId="BlockText">
    <w:name w:val="Block Text"/>
    <w:basedOn w:val="Normal"/>
    <w:rsid w:val="00467B16"/>
    <w:pPr>
      <w:spacing w:after="120"/>
      <w:ind w:left="1440" w:right="1440"/>
    </w:pPr>
  </w:style>
  <w:style w:type="paragraph" w:styleId="BodyText2">
    <w:name w:val="Body Text 2"/>
    <w:basedOn w:val="Normal"/>
    <w:rsid w:val="00467B16"/>
    <w:pPr>
      <w:spacing w:after="120" w:line="480" w:lineRule="auto"/>
    </w:pPr>
  </w:style>
  <w:style w:type="paragraph" w:styleId="BodyText3">
    <w:name w:val="Body Text 3"/>
    <w:basedOn w:val="Normal"/>
    <w:rsid w:val="00467B16"/>
    <w:pPr>
      <w:spacing w:after="120"/>
    </w:pPr>
    <w:rPr>
      <w:sz w:val="16"/>
      <w:szCs w:val="16"/>
    </w:rPr>
  </w:style>
  <w:style w:type="paragraph" w:styleId="BodyTextFirstIndent">
    <w:name w:val="Body Text First Indent"/>
    <w:basedOn w:val="BodyText"/>
    <w:rsid w:val="00467B16"/>
    <w:pPr>
      <w:keepNext w:val="0"/>
      <w:spacing w:after="120"/>
      <w:ind w:firstLine="210"/>
    </w:pPr>
  </w:style>
  <w:style w:type="paragraph" w:styleId="BodyTextIndent">
    <w:name w:val="Body Text Indent"/>
    <w:basedOn w:val="Normal"/>
    <w:rsid w:val="00467B16"/>
    <w:pPr>
      <w:spacing w:after="120"/>
      <w:ind w:left="283"/>
    </w:pPr>
  </w:style>
  <w:style w:type="paragraph" w:styleId="BodyTextFirstIndent2">
    <w:name w:val="Body Text First Indent 2"/>
    <w:basedOn w:val="BodyTextIndent"/>
    <w:rsid w:val="00467B16"/>
    <w:pPr>
      <w:ind w:firstLine="210"/>
    </w:pPr>
  </w:style>
  <w:style w:type="paragraph" w:styleId="BodyTextIndent2">
    <w:name w:val="Body Text Indent 2"/>
    <w:basedOn w:val="Normal"/>
    <w:rsid w:val="00467B16"/>
    <w:pPr>
      <w:spacing w:after="120" w:line="480" w:lineRule="auto"/>
      <w:ind w:left="283"/>
    </w:pPr>
  </w:style>
  <w:style w:type="paragraph" w:styleId="BodyTextIndent3">
    <w:name w:val="Body Text Indent 3"/>
    <w:basedOn w:val="Normal"/>
    <w:rsid w:val="00467B16"/>
    <w:pPr>
      <w:spacing w:after="120"/>
      <w:ind w:left="283"/>
    </w:pPr>
    <w:rPr>
      <w:sz w:val="16"/>
      <w:szCs w:val="16"/>
    </w:rPr>
  </w:style>
  <w:style w:type="paragraph" w:styleId="Caption">
    <w:name w:val="caption"/>
    <w:basedOn w:val="Normal"/>
    <w:next w:val="Normal"/>
    <w:qFormat/>
    <w:rsid w:val="00467B16"/>
    <w:pPr>
      <w:spacing w:before="120" w:after="120"/>
    </w:pPr>
    <w:rPr>
      <w:b/>
      <w:bCs/>
    </w:rPr>
  </w:style>
  <w:style w:type="paragraph" w:styleId="Closing">
    <w:name w:val="Closing"/>
    <w:basedOn w:val="Normal"/>
    <w:rsid w:val="00467B16"/>
    <w:pPr>
      <w:ind w:left="4252"/>
    </w:pPr>
  </w:style>
  <w:style w:type="character" w:styleId="CommentReference">
    <w:name w:val="annotation reference"/>
    <w:semiHidden/>
    <w:rsid w:val="00467B16"/>
    <w:rPr>
      <w:sz w:val="16"/>
      <w:szCs w:val="16"/>
    </w:rPr>
  </w:style>
  <w:style w:type="paragraph" w:styleId="CommentText">
    <w:name w:val="annotation text"/>
    <w:basedOn w:val="Normal"/>
    <w:semiHidden/>
    <w:rsid w:val="00467B16"/>
  </w:style>
  <w:style w:type="paragraph" w:styleId="Date">
    <w:name w:val="Date"/>
    <w:basedOn w:val="Normal"/>
    <w:next w:val="Normal"/>
    <w:rsid w:val="00467B16"/>
  </w:style>
  <w:style w:type="paragraph" w:styleId="DocumentMap">
    <w:name w:val="Document Map"/>
    <w:basedOn w:val="Normal"/>
    <w:semiHidden/>
    <w:rsid w:val="00467B16"/>
    <w:pPr>
      <w:shd w:val="clear" w:color="auto" w:fill="000080"/>
    </w:pPr>
    <w:rPr>
      <w:rFonts w:ascii="Tahoma" w:hAnsi="Tahoma" w:cs="Tahoma"/>
    </w:rPr>
  </w:style>
  <w:style w:type="paragraph" w:styleId="E-mailSignature">
    <w:name w:val="E-mail Signature"/>
    <w:basedOn w:val="Normal"/>
    <w:rsid w:val="00467B16"/>
  </w:style>
  <w:style w:type="character" w:styleId="Emphasis">
    <w:name w:val="Emphasis"/>
    <w:qFormat/>
    <w:rsid w:val="00467B16"/>
    <w:rPr>
      <w:i/>
      <w:iCs/>
    </w:rPr>
  </w:style>
  <w:style w:type="character" w:styleId="EndnoteReference">
    <w:name w:val="endnote reference"/>
    <w:semiHidden/>
    <w:rsid w:val="00467B16"/>
    <w:rPr>
      <w:vertAlign w:val="superscript"/>
    </w:rPr>
  </w:style>
  <w:style w:type="paragraph" w:styleId="EndnoteText">
    <w:name w:val="endnote text"/>
    <w:basedOn w:val="Normal"/>
    <w:semiHidden/>
    <w:rsid w:val="00467B16"/>
  </w:style>
  <w:style w:type="paragraph" w:styleId="EnvelopeAddress">
    <w:name w:val="envelope address"/>
    <w:basedOn w:val="Normal"/>
    <w:rsid w:val="00467B16"/>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467B16"/>
    <w:rPr>
      <w:rFonts w:ascii="Arial" w:hAnsi="Arial" w:cs="Arial"/>
    </w:rPr>
  </w:style>
  <w:style w:type="character" w:styleId="HTMLAcronym">
    <w:name w:val="HTML Acronym"/>
    <w:basedOn w:val="DefaultParagraphFont"/>
    <w:rsid w:val="00467B16"/>
  </w:style>
  <w:style w:type="paragraph" w:styleId="HTMLAddress">
    <w:name w:val="HTML Address"/>
    <w:basedOn w:val="Normal"/>
    <w:rsid w:val="00467B16"/>
    <w:rPr>
      <w:i/>
      <w:iCs/>
    </w:rPr>
  </w:style>
  <w:style w:type="character" w:styleId="HTMLCite">
    <w:name w:val="HTML Cite"/>
    <w:rsid w:val="00467B16"/>
    <w:rPr>
      <w:i/>
      <w:iCs/>
    </w:rPr>
  </w:style>
  <w:style w:type="character" w:styleId="HTMLCode">
    <w:name w:val="HTML Code"/>
    <w:rsid w:val="00467B16"/>
    <w:rPr>
      <w:rFonts w:ascii="Courier New" w:hAnsi="Courier New"/>
      <w:sz w:val="20"/>
      <w:szCs w:val="20"/>
    </w:rPr>
  </w:style>
  <w:style w:type="character" w:styleId="HTMLDefinition">
    <w:name w:val="HTML Definition"/>
    <w:rsid w:val="00467B16"/>
    <w:rPr>
      <w:i/>
      <w:iCs/>
    </w:rPr>
  </w:style>
  <w:style w:type="character" w:styleId="HTMLKeyboard">
    <w:name w:val="HTML Keyboard"/>
    <w:rsid w:val="00467B16"/>
    <w:rPr>
      <w:rFonts w:ascii="Courier New" w:hAnsi="Courier New"/>
      <w:sz w:val="20"/>
      <w:szCs w:val="20"/>
    </w:rPr>
  </w:style>
  <w:style w:type="paragraph" w:styleId="HTMLPreformatted">
    <w:name w:val="HTML Preformatted"/>
    <w:basedOn w:val="Normal"/>
    <w:rsid w:val="00467B16"/>
    <w:rPr>
      <w:rFonts w:ascii="Courier New" w:hAnsi="Courier New" w:cs="Courier New"/>
    </w:rPr>
  </w:style>
  <w:style w:type="character" w:styleId="HTMLSample">
    <w:name w:val="HTML Sample"/>
    <w:rsid w:val="00467B16"/>
    <w:rPr>
      <w:rFonts w:ascii="Courier New" w:hAnsi="Courier New"/>
    </w:rPr>
  </w:style>
  <w:style w:type="character" w:styleId="HTMLTypewriter">
    <w:name w:val="HTML Typewriter"/>
    <w:rsid w:val="00467B16"/>
    <w:rPr>
      <w:rFonts w:ascii="Courier New" w:hAnsi="Courier New"/>
      <w:sz w:val="20"/>
      <w:szCs w:val="20"/>
    </w:rPr>
  </w:style>
  <w:style w:type="character" w:styleId="HTMLVariable">
    <w:name w:val="HTML Variable"/>
    <w:rsid w:val="00467B16"/>
    <w:rPr>
      <w:i/>
      <w:iCs/>
    </w:rPr>
  </w:style>
  <w:style w:type="paragraph" w:styleId="Index3">
    <w:name w:val="index 3"/>
    <w:basedOn w:val="Normal"/>
    <w:next w:val="Normal"/>
    <w:autoRedefine/>
    <w:semiHidden/>
    <w:rsid w:val="00467B16"/>
    <w:pPr>
      <w:ind w:left="600" w:hanging="200"/>
    </w:pPr>
  </w:style>
  <w:style w:type="paragraph" w:styleId="Index4">
    <w:name w:val="index 4"/>
    <w:basedOn w:val="Normal"/>
    <w:next w:val="Normal"/>
    <w:autoRedefine/>
    <w:semiHidden/>
    <w:rsid w:val="00467B16"/>
    <w:pPr>
      <w:ind w:left="800" w:hanging="200"/>
    </w:pPr>
  </w:style>
  <w:style w:type="paragraph" w:styleId="Index5">
    <w:name w:val="index 5"/>
    <w:basedOn w:val="Normal"/>
    <w:next w:val="Normal"/>
    <w:autoRedefine/>
    <w:semiHidden/>
    <w:rsid w:val="00467B16"/>
    <w:pPr>
      <w:ind w:left="1000" w:hanging="200"/>
    </w:pPr>
  </w:style>
  <w:style w:type="paragraph" w:styleId="Index6">
    <w:name w:val="index 6"/>
    <w:basedOn w:val="Normal"/>
    <w:next w:val="Normal"/>
    <w:autoRedefine/>
    <w:semiHidden/>
    <w:rsid w:val="00467B16"/>
    <w:pPr>
      <w:ind w:left="1200" w:hanging="200"/>
    </w:pPr>
  </w:style>
  <w:style w:type="paragraph" w:styleId="Index7">
    <w:name w:val="index 7"/>
    <w:basedOn w:val="Normal"/>
    <w:next w:val="Normal"/>
    <w:autoRedefine/>
    <w:semiHidden/>
    <w:rsid w:val="00467B16"/>
    <w:pPr>
      <w:ind w:left="1400" w:hanging="200"/>
    </w:pPr>
  </w:style>
  <w:style w:type="paragraph" w:styleId="Index8">
    <w:name w:val="index 8"/>
    <w:basedOn w:val="Normal"/>
    <w:next w:val="Normal"/>
    <w:autoRedefine/>
    <w:semiHidden/>
    <w:rsid w:val="00467B16"/>
    <w:pPr>
      <w:ind w:left="1600" w:hanging="200"/>
    </w:pPr>
  </w:style>
  <w:style w:type="paragraph" w:styleId="Index9">
    <w:name w:val="index 9"/>
    <w:basedOn w:val="Normal"/>
    <w:next w:val="Normal"/>
    <w:autoRedefine/>
    <w:semiHidden/>
    <w:rsid w:val="00467B16"/>
    <w:pPr>
      <w:ind w:left="1800" w:hanging="200"/>
    </w:pPr>
  </w:style>
  <w:style w:type="character" w:styleId="LineNumber">
    <w:name w:val="line number"/>
    <w:basedOn w:val="DefaultParagraphFont"/>
    <w:rsid w:val="00467B16"/>
  </w:style>
  <w:style w:type="paragraph" w:styleId="ListContinue">
    <w:name w:val="List Continue"/>
    <w:basedOn w:val="Normal"/>
    <w:rsid w:val="00467B16"/>
    <w:pPr>
      <w:spacing w:after="120"/>
      <w:ind w:left="283"/>
    </w:pPr>
  </w:style>
  <w:style w:type="paragraph" w:styleId="ListContinue2">
    <w:name w:val="List Continue 2"/>
    <w:basedOn w:val="Normal"/>
    <w:rsid w:val="00467B16"/>
    <w:pPr>
      <w:spacing w:after="120"/>
      <w:ind w:left="566"/>
    </w:pPr>
  </w:style>
  <w:style w:type="paragraph" w:styleId="ListContinue3">
    <w:name w:val="List Continue 3"/>
    <w:basedOn w:val="Normal"/>
    <w:rsid w:val="00467B16"/>
    <w:pPr>
      <w:spacing w:after="120"/>
      <w:ind w:left="849"/>
    </w:pPr>
  </w:style>
  <w:style w:type="paragraph" w:styleId="ListContinue4">
    <w:name w:val="List Continue 4"/>
    <w:basedOn w:val="Normal"/>
    <w:rsid w:val="00467B16"/>
    <w:pPr>
      <w:spacing w:after="120"/>
      <w:ind w:left="1132"/>
    </w:pPr>
  </w:style>
  <w:style w:type="paragraph" w:styleId="ListContinue5">
    <w:name w:val="List Continue 5"/>
    <w:basedOn w:val="Normal"/>
    <w:rsid w:val="00467B16"/>
    <w:pPr>
      <w:spacing w:after="120"/>
      <w:ind w:left="1415"/>
    </w:pPr>
  </w:style>
  <w:style w:type="paragraph" w:styleId="ListNumber3">
    <w:name w:val="List Number 3"/>
    <w:basedOn w:val="Normal"/>
    <w:rsid w:val="00467B16"/>
    <w:pPr>
      <w:numPr>
        <w:numId w:val="7"/>
      </w:numPr>
    </w:pPr>
  </w:style>
  <w:style w:type="paragraph" w:styleId="ListNumber4">
    <w:name w:val="List Number 4"/>
    <w:basedOn w:val="Normal"/>
    <w:rsid w:val="00467B16"/>
    <w:pPr>
      <w:numPr>
        <w:numId w:val="8"/>
      </w:numPr>
    </w:pPr>
  </w:style>
  <w:style w:type="paragraph" w:styleId="ListNumber5">
    <w:name w:val="List Number 5"/>
    <w:basedOn w:val="Normal"/>
    <w:rsid w:val="00467B16"/>
    <w:pPr>
      <w:numPr>
        <w:numId w:val="9"/>
      </w:numPr>
    </w:pPr>
  </w:style>
  <w:style w:type="paragraph" w:styleId="MacroText">
    <w:name w:val="macro"/>
    <w:semiHidden/>
    <w:rsid w:val="00467B16"/>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eastAsia="en-US"/>
    </w:rPr>
  </w:style>
  <w:style w:type="paragraph" w:styleId="MessageHeader">
    <w:name w:val="Message Header"/>
    <w:basedOn w:val="Normal"/>
    <w:rsid w:val="00467B1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467B16"/>
    <w:rPr>
      <w:sz w:val="24"/>
      <w:szCs w:val="24"/>
    </w:rPr>
  </w:style>
  <w:style w:type="paragraph" w:styleId="NormalIndent">
    <w:name w:val="Normal Indent"/>
    <w:basedOn w:val="Normal"/>
    <w:rsid w:val="00467B16"/>
    <w:pPr>
      <w:ind w:left="720"/>
    </w:pPr>
  </w:style>
  <w:style w:type="paragraph" w:styleId="NoteHeading">
    <w:name w:val="Note Heading"/>
    <w:basedOn w:val="Normal"/>
    <w:next w:val="Normal"/>
    <w:rsid w:val="00467B16"/>
  </w:style>
  <w:style w:type="character" w:styleId="PageNumber">
    <w:name w:val="page number"/>
    <w:basedOn w:val="DefaultParagraphFont"/>
    <w:rsid w:val="00467B16"/>
  </w:style>
  <w:style w:type="paragraph" w:styleId="PlainText">
    <w:name w:val="Plain Text"/>
    <w:basedOn w:val="Normal"/>
    <w:rsid w:val="00467B16"/>
    <w:rPr>
      <w:rFonts w:ascii="Courier New" w:hAnsi="Courier New" w:cs="Courier New"/>
    </w:rPr>
  </w:style>
  <w:style w:type="paragraph" w:styleId="Salutation">
    <w:name w:val="Salutation"/>
    <w:basedOn w:val="Normal"/>
    <w:next w:val="Normal"/>
    <w:rsid w:val="00467B16"/>
  </w:style>
  <w:style w:type="paragraph" w:styleId="Signature">
    <w:name w:val="Signature"/>
    <w:basedOn w:val="Normal"/>
    <w:rsid w:val="00467B16"/>
    <w:pPr>
      <w:ind w:left="4252"/>
    </w:pPr>
  </w:style>
  <w:style w:type="character" w:styleId="Strong">
    <w:name w:val="Strong"/>
    <w:qFormat/>
    <w:rsid w:val="00467B16"/>
    <w:rPr>
      <w:b/>
      <w:bCs/>
    </w:rPr>
  </w:style>
  <w:style w:type="paragraph" w:styleId="Subtitle">
    <w:name w:val="Subtitle"/>
    <w:basedOn w:val="Normal"/>
    <w:qFormat/>
    <w:rsid w:val="00467B16"/>
    <w:pPr>
      <w:spacing w:after="60"/>
      <w:jc w:val="center"/>
      <w:outlineLvl w:val="1"/>
    </w:pPr>
    <w:rPr>
      <w:rFonts w:ascii="Arial" w:hAnsi="Arial" w:cs="Arial"/>
      <w:sz w:val="24"/>
      <w:szCs w:val="24"/>
    </w:rPr>
  </w:style>
  <w:style w:type="paragraph" w:styleId="TableofAuthorities">
    <w:name w:val="table of authorities"/>
    <w:basedOn w:val="Normal"/>
    <w:next w:val="Normal"/>
    <w:semiHidden/>
    <w:rsid w:val="00467B16"/>
    <w:pPr>
      <w:ind w:left="200" w:hanging="200"/>
    </w:pPr>
  </w:style>
  <w:style w:type="paragraph" w:styleId="TableofFigures">
    <w:name w:val="table of figures"/>
    <w:basedOn w:val="Normal"/>
    <w:next w:val="Normal"/>
    <w:semiHidden/>
    <w:rsid w:val="00467B16"/>
    <w:pPr>
      <w:ind w:left="400" w:hanging="400"/>
    </w:pPr>
  </w:style>
  <w:style w:type="paragraph" w:styleId="Title">
    <w:name w:val="Title"/>
    <w:basedOn w:val="Normal"/>
    <w:qFormat/>
    <w:rsid w:val="00467B16"/>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467B16"/>
    <w:pPr>
      <w:spacing w:before="120"/>
    </w:pPr>
    <w:rPr>
      <w:rFonts w:ascii="Arial" w:hAnsi="Arial" w:cs="Arial"/>
      <w:b/>
      <w:bCs/>
      <w:sz w:val="24"/>
      <w:szCs w:val="24"/>
    </w:rPr>
  </w:style>
  <w:style w:type="paragraph" w:customStyle="1" w:styleId="TAJ">
    <w:name w:val="TAJ"/>
    <w:basedOn w:val="Normal"/>
    <w:rsid w:val="00467B16"/>
    <w:pPr>
      <w:keepNext/>
      <w:keepLines/>
      <w:spacing w:after="0"/>
      <w:jc w:val="both"/>
    </w:pPr>
    <w:rPr>
      <w:rFonts w:ascii="Arial" w:hAnsi="Arial"/>
      <w:sz w:val="18"/>
    </w:rPr>
  </w:style>
  <w:style w:type="paragraph" w:styleId="BalloonText">
    <w:name w:val="Balloon Text"/>
    <w:basedOn w:val="Normal"/>
    <w:semiHidden/>
    <w:rsid w:val="00467B16"/>
    <w:rPr>
      <w:rFonts w:ascii="Tahoma" w:hAnsi="Tahoma" w:cs="Tahoma"/>
      <w:sz w:val="16"/>
      <w:szCs w:val="16"/>
    </w:rPr>
  </w:style>
  <w:style w:type="paragraph" w:styleId="CommentSubject">
    <w:name w:val="annotation subject"/>
    <w:basedOn w:val="CommentText"/>
    <w:next w:val="CommentText"/>
    <w:semiHidden/>
    <w:rsid w:val="00467B16"/>
    <w:rPr>
      <w:b/>
      <w:bCs/>
    </w:rPr>
  </w:style>
  <w:style w:type="paragraph" w:customStyle="1" w:styleId="tdoc-header">
    <w:name w:val="tdoc-header"/>
    <w:rsid w:val="00467B16"/>
    <w:rPr>
      <w:rFonts w:ascii="Arial" w:hAnsi="Arial"/>
      <w:noProof/>
      <w:sz w:val="24"/>
      <w:lang w:val="en-GB" w:eastAsia="en-US"/>
    </w:rPr>
  </w:style>
  <w:style w:type="paragraph" w:customStyle="1" w:styleId="CRCoverPage">
    <w:name w:val="CR Cover Page"/>
    <w:next w:val="Normal"/>
    <w:rsid w:val="00467B16"/>
    <w:pPr>
      <w:spacing w:after="120"/>
    </w:pPr>
    <w:rPr>
      <w:rFonts w:ascii="Arial" w:hAnsi="Arial"/>
      <w:lang w:val="en-GB" w:eastAsia="en-US"/>
    </w:rPr>
  </w:style>
  <w:style w:type="character" w:customStyle="1" w:styleId="CharChar2">
    <w:name w:val="Char Char2"/>
    <w:rsid w:val="00467B16"/>
    <w:rPr>
      <w:rFonts w:ascii="Arial" w:hAnsi="Arial"/>
      <w:sz w:val="32"/>
      <w:lang w:val="en-GB" w:eastAsia="en-US" w:bidi="ar-SA"/>
    </w:rPr>
  </w:style>
  <w:style w:type="character" w:customStyle="1" w:styleId="CharChar1">
    <w:name w:val="Char Char1"/>
    <w:rsid w:val="00467B16"/>
    <w:rPr>
      <w:rFonts w:ascii="Arial" w:hAnsi="Arial"/>
      <w:sz w:val="28"/>
      <w:lang w:val="en-GB" w:eastAsia="en-US" w:bidi="ar-SA"/>
    </w:rPr>
  </w:style>
  <w:style w:type="character" w:customStyle="1" w:styleId="CharChar">
    <w:name w:val="Char Char"/>
    <w:rsid w:val="00467B16"/>
    <w:rPr>
      <w:rFonts w:ascii="Arial" w:hAnsi="Arial"/>
      <w:sz w:val="24"/>
      <w:lang w:val="en-GB" w:eastAsia="en-US" w:bidi="ar-SA"/>
    </w:rPr>
  </w:style>
  <w:style w:type="character" w:customStyle="1" w:styleId="CharChar4">
    <w:name w:val="Char Char4"/>
    <w:rsid w:val="00467B16"/>
    <w:rPr>
      <w:rFonts w:ascii="Arial" w:hAnsi="Arial"/>
      <w:sz w:val="32"/>
      <w:lang w:val="en-GB" w:eastAsia="en-US" w:bidi="ar-SA"/>
    </w:rPr>
  </w:style>
  <w:style w:type="character" w:customStyle="1" w:styleId="CharChar3">
    <w:name w:val="Char Char3"/>
    <w:rsid w:val="00467B16"/>
    <w:rPr>
      <w:rFonts w:ascii="Arial" w:hAnsi="Arial"/>
      <w:sz w:val="28"/>
      <w:lang w:val="en-GB" w:eastAsia="en-US" w:bidi="ar-SA"/>
    </w:rPr>
  </w:style>
  <w:style w:type="character" w:customStyle="1" w:styleId="ZchnZchn3">
    <w:name w:val="Zchn Zchn3"/>
    <w:rsid w:val="00467B16"/>
    <w:rPr>
      <w:rFonts w:ascii="Arial" w:hAnsi="Arial"/>
      <w:sz w:val="36"/>
      <w:lang w:val="en-GB" w:eastAsia="en-US" w:bidi="ar-SA"/>
    </w:rPr>
  </w:style>
  <w:style w:type="character" w:customStyle="1" w:styleId="ZchnZchn2">
    <w:name w:val="Zchn Zchn2"/>
    <w:rsid w:val="00467B16"/>
    <w:rPr>
      <w:rFonts w:ascii="Arial" w:hAnsi="Arial"/>
      <w:sz w:val="32"/>
      <w:lang w:val="en-GB" w:eastAsia="en-US" w:bidi="ar-SA"/>
    </w:rPr>
  </w:style>
  <w:style w:type="character" w:customStyle="1" w:styleId="ZchnZchn1">
    <w:name w:val="Zchn Zchn1"/>
    <w:rsid w:val="00467B16"/>
    <w:rPr>
      <w:rFonts w:ascii="Arial" w:hAnsi="Arial"/>
      <w:sz w:val="28"/>
      <w:lang w:val="en-GB" w:eastAsia="en-US" w:bidi="ar-SA"/>
    </w:rPr>
  </w:style>
  <w:style w:type="character" w:customStyle="1" w:styleId="CharChar7">
    <w:name w:val="Char Char7"/>
    <w:rsid w:val="00467B16"/>
    <w:rPr>
      <w:rFonts w:ascii="Arial" w:hAnsi="Arial"/>
      <w:sz w:val="28"/>
      <w:lang w:val="en-GB" w:eastAsia="en-US" w:bidi="ar-SA"/>
    </w:rPr>
  </w:style>
  <w:style w:type="character" w:customStyle="1" w:styleId="ZchnZchn">
    <w:name w:val="Zchn Zchn"/>
    <w:rsid w:val="00467B16"/>
    <w:rPr>
      <w:rFonts w:ascii="Arial" w:hAnsi="Arial"/>
      <w:sz w:val="24"/>
      <w:lang w:val="en-GB" w:eastAsia="en-US" w:bidi="ar-SA"/>
    </w:rPr>
  </w:style>
  <w:style w:type="paragraph" w:customStyle="1" w:styleId="Bullet-Round-Tip">
    <w:name w:val="Bullet - Round - Tip"/>
    <w:basedOn w:val="Normal"/>
    <w:rsid w:val="00467B16"/>
    <w:pPr>
      <w:numPr>
        <w:numId w:val="45"/>
      </w:numPr>
      <w:tabs>
        <w:tab w:val="left" w:pos="1418"/>
      </w:tabs>
      <w:overflowPunct/>
      <w:autoSpaceDE/>
      <w:autoSpaceDN/>
      <w:snapToGrid w:val="0"/>
      <w:spacing w:after="0"/>
      <w:textAlignment w:val="auto"/>
    </w:pPr>
    <w:rPr>
      <w:rFonts w:ascii="Arial" w:eastAsia="Arial Unicode MS" w:hAnsi="Arial"/>
      <w:i/>
      <w:snapToGrid w:val="0"/>
      <w:color w:val="0000FF"/>
    </w:rPr>
  </w:style>
  <w:style w:type="paragraph" w:customStyle="1" w:styleId="Bullet1">
    <w:name w:val="Bullet 1"/>
    <w:basedOn w:val="Normal"/>
    <w:rsid w:val="00467B16"/>
    <w:pPr>
      <w:numPr>
        <w:numId w:val="44"/>
      </w:numPr>
      <w:tabs>
        <w:tab w:val="left" w:pos="567"/>
      </w:tabs>
      <w:overflowPunct/>
      <w:autoSpaceDE/>
      <w:autoSpaceDN/>
      <w:snapToGrid w:val="0"/>
      <w:spacing w:after="120"/>
      <w:textAlignment w:val="auto"/>
    </w:pPr>
    <w:rPr>
      <w:rFonts w:ascii="Arial" w:eastAsia="Arial Unicode MS" w:hAnsi="Arial"/>
      <w:snapToGrid w:val="0"/>
    </w:rPr>
  </w:style>
  <w:style w:type="character" w:customStyle="1" w:styleId="TALChar">
    <w:name w:val="TAL Char"/>
    <w:basedOn w:val="DefaultParagraphFont"/>
    <w:link w:val="TAL"/>
    <w:rsid w:val="009F2484"/>
    <w:rPr>
      <w:rFonts w:ascii="Arial" w:hAnsi="Arial"/>
      <w:sz w:val="18"/>
      <w:lang w:val="en-GB" w:eastAsia="en-US"/>
    </w:rPr>
  </w:style>
  <w:style w:type="character" w:customStyle="1" w:styleId="NOChar">
    <w:name w:val="NO Char"/>
    <w:basedOn w:val="DefaultParagraphFont"/>
    <w:link w:val="NO"/>
    <w:rsid w:val="004454DA"/>
    <w:rPr>
      <w:lang w:val="en-GB" w:eastAsia="en-US"/>
    </w:rPr>
  </w:style>
  <w:style w:type="paragraph" w:styleId="Revision">
    <w:name w:val="Revision"/>
    <w:hidden/>
    <w:uiPriority w:val="99"/>
    <w:semiHidden/>
    <w:rsid w:val="004454DA"/>
    <w:rPr>
      <w:lang w:val="en-GB" w:eastAsia="en-US"/>
    </w:rPr>
  </w:style>
  <w:style w:type="paragraph" w:styleId="ListParagraph">
    <w:name w:val="List Paragraph"/>
    <w:basedOn w:val="Normal"/>
    <w:uiPriority w:val="34"/>
    <w:qFormat/>
    <w:rsid w:val="00624A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overflowPunct w:val="0"/>
      <w:autoSpaceDE w:val="0"/>
      <w:autoSpaceDN w:val="0"/>
      <w:adjustRightInd w:val="0"/>
      <w:spacing w:after="180"/>
      <w:textAlignment w:val="baseline"/>
    </w:pPr>
    <w:rPr>
      <w:lang w:val="en-GB" w:eastAsia="en-US"/>
    </w:rPr>
  </w:style>
  <w:style w:type="paragraph" w:styleId="berschrift1">
    <w:name w:val="heading 1"/>
    <w:next w:val="Standard"/>
    <w:qFormat/>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val="en-GB" w:eastAsia="en-US"/>
    </w:rPr>
  </w:style>
  <w:style w:type="paragraph" w:styleId="berschrift2">
    <w:name w:val="heading 2"/>
    <w:basedOn w:val="berschrift1"/>
    <w:next w:val="Standard"/>
    <w:qFormat/>
    <w:pPr>
      <w:pBdr>
        <w:top w:val="none" w:sz="0" w:space="0" w:color="auto"/>
      </w:pBdr>
      <w:spacing w:before="180"/>
      <w:outlineLvl w:val="1"/>
    </w:pPr>
    <w:rPr>
      <w:sz w:val="32"/>
    </w:rPr>
  </w:style>
  <w:style w:type="paragraph" w:styleId="berschrift3">
    <w:name w:val="heading 3"/>
    <w:basedOn w:val="berschrift2"/>
    <w:next w:val="Standard"/>
    <w:qFormat/>
    <w:pPr>
      <w:spacing w:before="120"/>
      <w:outlineLvl w:val="2"/>
    </w:pPr>
    <w:rPr>
      <w:sz w:val="28"/>
    </w:rPr>
  </w:style>
  <w:style w:type="paragraph" w:styleId="berschrift4">
    <w:name w:val="heading 4"/>
    <w:basedOn w:val="berschrift3"/>
    <w:next w:val="Standard"/>
    <w:qFormat/>
    <w:pPr>
      <w:ind w:left="1418" w:hanging="1418"/>
      <w:outlineLvl w:val="3"/>
    </w:pPr>
    <w:rPr>
      <w:sz w:val="24"/>
    </w:rPr>
  </w:style>
  <w:style w:type="paragraph" w:styleId="berschrift5">
    <w:name w:val="heading 5"/>
    <w:basedOn w:val="berschrift4"/>
    <w:next w:val="Standard"/>
    <w:qFormat/>
    <w:pPr>
      <w:ind w:left="1701" w:hanging="1701"/>
      <w:outlineLvl w:val="4"/>
    </w:pPr>
    <w:rPr>
      <w:sz w:val="22"/>
    </w:rPr>
  </w:style>
  <w:style w:type="paragraph" w:styleId="berschrift6">
    <w:name w:val="heading 6"/>
    <w:basedOn w:val="H6"/>
    <w:next w:val="Standard"/>
    <w:qFormat/>
    <w:pPr>
      <w:outlineLvl w:val="5"/>
    </w:pPr>
  </w:style>
  <w:style w:type="paragraph" w:styleId="berschrift7">
    <w:name w:val="heading 7"/>
    <w:basedOn w:val="H6"/>
    <w:next w:val="Standard"/>
    <w:qFormat/>
    <w:pPr>
      <w:outlineLvl w:val="6"/>
    </w:pPr>
  </w:style>
  <w:style w:type="paragraph" w:styleId="berschrift8">
    <w:name w:val="heading 8"/>
    <w:basedOn w:val="berschrift1"/>
    <w:next w:val="Standard"/>
    <w:qFormat/>
    <w:pPr>
      <w:ind w:left="0" w:firstLine="0"/>
      <w:outlineLvl w:val="7"/>
    </w:pPr>
  </w:style>
  <w:style w:type="paragraph" w:styleId="berschrift9">
    <w:name w:val="heading 9"/>
    <w:basedOn w:val="berschrift8"/>
    <w:next w:val="Standard"/>
    <w:qFormat/>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6">
    <w:name w:val="H6"/>
    <w:basedOn w:val="berschrift5"/>
    <w:next w:val="Standard"/>
    <w:pPr>
      <w:ind w:left="1985" w:hanging="1985"/>
      <w:outlineLvl w:val="9"/>
    </w:pPr>
    <w:rPr>
      <w:sz w:val="20"/>
    </w:rPr>
  </w:style>
  <w:style w:type="paragraph" w:styleId="Verzeichnis9">
    <w:name w:val="toc 9"/>
    <w:basedOn w:val="Verzeichnis8"/>
    <w:semiHidden/>
    <w:pPr>
      <w:ind w:left="1418" w:hanging="1418"/>
    </w:pPr>
  </w:style>
  <w:style w:type="paragraph" w:styleId="Verzeichnis8">
    <w:name w:val="toc 8"/>
    <w:basedOn w:val="Verzeichnis1"/>
    <w:semiHidden/>
    <w:pPr>
      <w:spacing w:before="180"/>
      <w:ind w:left="2693" w:hanging="2693"/>
    </w:pPr>
    <w:rPr>
      <w:b/>
    </w:rPr>
  </w:style>
  <w:style w:type="paragraph" w:styleId="Verzeichnis1">
    <w:name w:val="toc 1"/>
    <w:semiHidden/>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val="en-GB" w:eastAsia="en-US"/>
    </w:rPr>
  </w:style>
  <w:style w:type="paragraph" w:customStyle="1" w:styleId="EQ">
    <w:name w:val="EQ"/>
    <w:basedOn w:val="Standard"/>
    <w:next w:val="Standard"/>
    <w:pPr>
      <w:keepLines/>
      <w:tabs>
        <w:tab w:val="center" w:pos="4536"/>
        <w:tab w:val="right" w:pos="9072"/>
      </w:tabs>
    </w:pPr>
    <w:rPr>
      <w:noProof/>
    </w:rPr>
  </w:style>
  <w:style w:type="character" w:customStyle="1" w:styleId="ZGSM">
    <w:name w:val="ZGSM"/>
  </w:style>
  <w:style w:type="paragraph" w:styleId="Kopfzeile">
    <w:name w:val="header"/>
    <w:aliases w:val="header odd,header,header odd1,header odd2,header odd3,header odd4,header odd5,header odd6,header1,header2,header3,header odd11,header odd21,header odd7,header4,header odd8,header odd9,header5,header odd12,header11,header21,header odd22"/>
    <w:pPr>
      <w:widowControl w:val="0"/>
      <w:overflowPunct w:val="0"/>
      <w:autoSpaceDE w:val="0"/>
      <w:autoSpaceDN w:val="0"/>
      <w:adjustRightInd w:val="0"/>
      <w:textAlignment w:val="baseline"/>
    </w:pPr>
    <w:rPr>
      <w:rFonts w:ascii="Arial" w:hAnsi="Arial"/>
      <w:b/>
      <w:noProof/>
      <w:sz w:val="18"/>
      <w:lang w:val="en-GB" w:eastAsia="en-US"/>
    </w:rPr>
  </w:style>
  <w:style w:type="paragraph" w:customStyle="1" w:styleId="ZD">
    <w:name w:val="ZD"/>
    <w:pPr>
      <w:framePr w:wrap="notBeside" w:vAnchor="page" w:hAnchor="margin" w:y="15764"/>
      <w:widowControl w:val="0"/>
      <w:overflowPunct w:val="0"/>
      <w:autoSpaceDE w:val="0"/>
      <w:autoSpaceDN w:val="0"/>
      <w:adjustRightInd w:val="0"/>
      <w:textAlignment w:val="baseline"/>
    </w:pPr>
    <w:rPr>
      <w:rFonts w:ascii="Arial" w:hAnsi="Arial"/>
      <w:noProof/>
      <w:sz w:val="32"/>
      <w:lang w:val="en-GB" w:eastAsia="en-US"/>
    </w:rPr>
  </w:style>
  <w:style w:type="paragraph" w:styleId="Verzeichnis5">
    <w:name w:val="toc 5"/>
    <w:basedOn w:val="Verzeichnis4"/>
    <w:semiHidden/>
    <w:pPr>
      <w:ind w:left="1701" w:hanging="1701"/>
    </w:pPr>
  </w:style>
  <w:style w:type="paragraph" w:styleId="Verzeichnis4">
    <w:name w:val="toc 4"/>
    <w:basedOn w:val="Verzeichnis3"/>
    <w:semiHidden/>
    <w:pPr>
      <w:ind w:left="1418" w:hanging="1418"/>
    </w:pPr>
  </w:style>
  <w:style w:type="paragraph" w:styleId="Verzeichnis3">
    <w:name w:val="toc 3"/>
    <w:basedOn w:val="Verzeichnis2"/>
    <w:semiHidden/>
    <w:pPr>
      <w:ind w:left="1134" w:hanging="1134"/>
    </w:pPr>
  </w:style>
  <w:style w:type="paragraph" w:styleId="Verzeichnis2">
    <w:name w:val="toc 2"/>
    <w:basedOn w:val="Verzeichnis1"/>
    <w:semiHidden/>
    <w:pPr>
      <w:spacing w:before="0"/>
      <w:ind w:left="851" w:hanging="851"/>
    </w:pPr>
    <w:rPr>
      <w:sz w:val="20"/>
    </w:rPr>
  </w:style>
  <w:style w:type="paragraph" w:styleId="Index1">
    <w:name w:val="index 1"/>
    <w:basedOn w:val="Standard"/>
    <w:semiHidden/>
    <w:pPr>
      <w:keepLines/>
    </w:pPr>
  </w:style>
  <w:style w:type="paragraph" w:styleId="Index2">
    <w:name w:val="index 2"/>
    <w:basedOn w:val="Index1"/>
    <w:semiHidden/>
    <w:pPr>
      <w:ind w:left="284"/>
    </w:pPr>
  </w:style>
  <w:style w:type="paragraph" w:customStyle="1" w:styleId="TT">
    <w:name w:val="TT"/>
    <w:basedOn w:val="berschrift1"/>
    <w:next w:val="Standard"/>
    <w:pPr>
      <w:outlineLvl w:val="9"/>
    </w:pPr>
  </w:style>
  <w:style w:type="paragraph" w:styleId="Fuzeile">
    <w:name w:val="footer"/>
    <w:basedOn w:val="Kopfzeile"/>
    <w:pPr>
      <w:jc w:val="center"/>
    </w:pPr>
    <w:rPr>
      <w:i/>
    </w:rPr>
  </w:style>
  <w:style w:type="character" w:styleId="Funotenzeichen">
    <w:name w:val="footnote reference"/>
    <w:semiHidden/>
    <w:rPr>
      <w:b/>
      <w:position w:val="6"/>
      <w:sz w:val="16"/>
    </w:rPr>
  </w:style>
  <w:style w:type="paragraph" w:styleId="Funotentext">
    <w:name w:val="footnote text"/>
    <w:basedOn w:val="Standard"/>
    <w:semiHidden/>
    <w:pPr>
      <w:keepLines/>
      <w:ind w:left="454" w:hanging="454"/>
    </w:pPr>
    <w:rPr>
      <w:sz w:val="16"/>
    </w:rPr>
  </w:style>
  <w:style w:type="paragraph" w:customStyle="1" w:styleId="NF">
    <w:name w:val="NF"/>
    <w:basedOn w:val="NO"/>
    <w:pPr>
      <w:keepNext/>
      <w:spacing w:after="0"/>
    </w:pPr>
    <w:rPr>
      <w:rFonts w:ascii="Arial" w:hAnsi="Arial"/>
      <w:sz w:val="18"/>
    </w:rPr>
  </w:style>
  <w:style w:type="paragraph" w:customStyle="1" w:styleId="NO">
    <w:name w:val="NO"/>
    <w:basedOn w:val="Standard"/>
    <w:link w:val="NOChar"/>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eastAsia="en-US"/>
    </w:rPr>
  </w:style>
  <w:style w:type="paragraph" w:customStyle="1" w:styleId="TAR">
    <w:name w:val="TAR"/>
    <w:basedOn w:val="TAL"/>
    <w:pPr>
      <w:jc w:val="right"/>
    </w:pPr>
  </w:style>
  <w:style w:type="paragraph" w:customStyle="1" w:styleId="TAL">
    <w:name w:val="TAL"/>
    <w:basedOn w:val="Standard"/>
    <w:link w:val="TALChar"/>
    <w:pPr>
      <w:keepNext/>
      <w:keepLines/>
      <w:spacing w:after="0"/>
    </w:pPr>
    <w:rPr>
      <w:rFonts w:ascii="Arial" w:hAnsi="Arial"/>
      <w:sz w:val="18"/>
    </w:rPr>
  </w:style>
  <w:style w:type="paragraph" w:styleId="Listennummer2">
    <w:name w:val="List Number 2"/>
    <w:basedOn w:val="Listennummer"/>
    <w:pPr>
      <w:ind w:left="851"/>
    </w:pPr>
  </w:style>
  <w:style w:type="paragraph" w:styleId="Listennummer">
    <w:name w:val="List Number"/>
    <w:basedOn w:val="Liste"/>
  </w:style>
  <w:style w:type="paragraph" w:styleId="Liste">
    <w:name w:val="List"/>
    <w:basedOn w:val="Standard"/>
    <w:pPr>
      <w:ind w:left="568" w:hanging="284"/>
    </w:pPr>
  </w:style>
  <w:style w:type="paragraph" w:customStyle="1" w:styleId="TAH">
    <w:name w:val="TAH"/>
    <w:basedOn w:val="TAC"/>
    <w:rPr>
      <w:b/>
    </w:rPr>
  </w:style>
  <w:style w:type="paragraph" w:customStyle="1" w:styleId="TAC">
    <w:name w:val="TAC"/>
    <w:basedOn w:val="TAL"/>
    <w:pPr>
      <w:jc w:val="center"/>
    </w:pPr>
  </w:style>
  <w:style w:type="paragraph" w:customStyle="1" w:styleId="LD">
    <w:name w:val="LD"/>
    <w:pPr>
      <w:keepNext/>
      <w:keepLines/>
      <w:overflowPunct w:val="0"/>
      <w:autoSpaceDE w:val="0"/>
      <w:autoSpaceDN w:val="0"/>
      <w:adjustRightInd w:val="0"/>
      <w:spacing w:line="180" w:lineRule="exact"/>
      <w:textAlignment w:val="baseline"/>
    </w:pPr>
    <w:rPr>
      <w:rFonts w:ascii="Courier New" w:hAnsi="Courier New"/>
      <w:noProof/>
      <w:lang w:val="en-GB" w:eastAsia="en-US"/>
    </w:rPr>
  </w:style>
  <w:style w:type="paragraph" w:customStyle="1" w:styleId="EX">
    <w:name w:val="EX"/>
    <w:basedOn w:val="Standard"/>
    <w:pPr>
      <w:keepLines/>
      <w:ind w:left="1702" w:hanging="1418"/>
    </w:pPr>
  </w:style>
  <w:style w:type="paragraph" w:customStyle="1" w:styleId="FP">
    <w:name w:val="FP"/>
    <w:basedOn w:val="Standard"/>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0">
    <w:name w:val="B1"/>
    <w:basedOn w:val="Liste"/>
    <w:pPr>
      <w:ind w:left="738" w:hanging="454"/>
    </w:pPr>
  </w:style>
  <w:style w:type="paragraph" w:styleId="Verzeichnis6">
    <w:name w:val="toc 6"/>
    <w:basedOn w:val="Verzeichnis5"/>
    <w:next w:val="Standard"/>
    <w:semiHidden/>
    <w:pPr>
      <w:ind w:left="1985" w:hanging="1985"/>
    </w:pPr>
  </w:style>
  <w:style w:type="paragraph" w:styleId="Verzeichnis7">
    <w:name w:val="toc 7"/>
    <w:basedOn w:val="Verzeichnis6"/>
    <w:next w:val="Standard"/>
    <w:semiHidden/>
    <w:pPr>
      <w:ind w:left="2268" w:hanging="2268"/>
    </w:pPr>
  </w:style>
  <w:style w:type="paragraph" w:styleId="Aufzhlungszeichen2">
    <w:name w:val="List Bullet 2"/>
    <w:basedOn w:val="Aufzhlungszeichen"/>
    <w:pPr>
      <w:ind w:left="851"/>
    </w:pPr>
  </w:style>
  <w:style w:type="paragraph" w:styleId="Aufzhlungszeichen">
    <w:name w:val="List Bullet"/>
    <w:basedOn w:val="Liste"/>
  </w:style>
  <w:style w:type="paragraph" w:customStyle="1" w:styleId="EditorsNote">
    <w:name w:val="Editor's Note"/>
    <w:basedOn w:val="NO"/>
    <w:rPr>
      <w:color w:val="FF0000"/>
    </w:rPr>
  </w:style>
  <w:style w:type="paragraph" w:customStyle="1" w:styleId="TH">
    <w:name w:val="TH"/>
    <w:basedOn w:val="FL"/>
    <w:next w:val="FL"/>
  </w:style>
  <w:style w:type="paragraph" w:customStyle="1" w:styleId="FL">
    <w:name w:val="FL"/>
    <w:basedOn w:val="Standard"/>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eastAsia="en-US"/>
    </w:rPr>
  </w:style>
  <w:style w:type="paragraph" w:customStyle="1" w:styleId="ZB">
    <w:name w:val="ZB"/>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eastAsia="en-US"/>
    </w:rPr>
  </w:style>
  <w:style w:type="paragraph" w:customStyle="1" w:styleId="ZT">
    <w:name w:val="ZT"/>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val="en-GB" w:eastAsia="en-US"/>
    </w:rPr>
  </w:style>
  <w:style w:type="paragraph" w:customStyle="1" w:styleId="ZU">
    <w:name w:val="ZU"/>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overflowPunct w:val="0"/>
      <w:autoSpaceDE w:val="0"/>
      <w:autoSpaceDN w:val="0"/>
      <w:adjustRightInd w:val="0"/>
      <w:textAlignment w:val="baseline"/>
    </w:pPr>
    <w:rPr>
      <w:rFonts w:ascii="Arial" w:hAnsi="Arial"/>
      <w:noProof/>
      <w:lang w:val="en-GB" w:eastAsia="en-US"/>
    </w:rPr>
  </w:style>
  <w:style w:type="paragraph" w:customStyle="1" w:styleId="TF">
    <w:name w:val="TF"/>
    <w:basedOn w:val="FL"/>
    <w:pPr>
      <w:keepNext w:val="0"/>
      <w:spacing w:before="0" w:after="240"/>
    </w:pPr>
  </w:style>
  <w:style w:type="paragraph" w:customStyle="1" w:styleId="ZG">
    <w:name w:val="ZG"/>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eastAsia="en-US"/>
    </w:rPr>
  </w:style>
  <w:style w:type="paragraph" w:styleId="Aufzhlungszeichen3">
    <w:name w:val="List Bullet 3"/>
    <w:basedOn w:val="Aufzhlungszeichen2"/>
    <w:pPr>
      <w:ind w:left="1135"/>
    </w:pPr>
  </w:style>
  <w:style w:type="paragraph" w:styleId="Liste2">
    <w:name w:val="List 2"/>
    <w:basedOn w:val="Liste"/>
    <w:pPr>
      <w:ind w:left="851"/>
    </w:pPr>
  </w:style>
  <w:style w:type="paragraph" w:styleId="Liste3">
    <w:name w:val="List 3"/>
    <w:basedOn w:val="Liste2"/>
    <w:pPr>
      <w:ind w:left="1135"/>
    </w:pPr>
  </w:style>
  <w:style w:type="paragraph" w:styleId="Liste4">
    <w:name w:val="List 4"/>
    <w:basedOn w:val="Liste3"/>
    <w:pPr>
      <w:ind w:left="1418"/>
    </w:pPr>
  </w:style>
  <w:style w:type="paragraph" w:styleId="Liste5">
    <w:name w:val="List 5"/>
    <w:basedOn w:val="Liste4"/>
    <w:pPr>
      <w:ind w:left="1702"/>
    </w:pPr>
  </w:style>
  <w:style w:type="paragraph" w:styleId="Aufzhlungszeichen4">
    <w:name w:val="List Bullet 4"/>
    <w:basedOn w:val="Aufzhlungszeichen3"/>
    <w:pPr>
      <w:ind w:left="1418"/>
    </w:pPr>
  </w:style>
  <w:style w:type="paragraph" w:styleId="Aufzhlungszeichen5">
    <w:name w:val="List Bullet 5"/>
    <w:basedOn w:val="Aufzhlungszeichen4"/>
    <w:pPr>
      <w:ind w:left="1702"/>
    </w:pPr>
  </w:style>
  <w:style w:type="paragraph" w:customStyle="1" w:styleId="B20">
    <w:name w:val="B2"/>
    <w:basedOn w:val="Liste2"/>
    <w:pPr>
      <w:ind w:left="1191" w:hanging="454"/>
    </w:pPr>
  </w:style>
  <w:style w:type="paragraph" w:customStyle="1" w:styleId="B30">
    <w:name w:val="B3"/>
    <w:basedOn w:val="Liste3"/>
    <w:pPr>
      <w:ind w:left="1645" w:hanging="454"/>
    </w:pPr>
  </w:style>
  <w:style w:type="paragraph" w:customStyle="1" w:styleId="B4">
    <w:name w:val="B4"/>
    <w:basedOn w:val="Liste4"/>
    <w:pPr>
      <w:ind w:left="2098" w:hanging="454"/>
    </w:pPr>
  </w:style>
  <w:style w:type="paragraph" w:customStyle="1" w:styleId="B5">
    <w:name w:val="B5"/>
    <w:basedOn w:val="Liste5"/>
    <w:pPr>
      <w:ind w:left="2552" w:hanging="45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styleId="Indexberschrift">
    <w:name w:val="index heading"/>
    <w:basedOn w:val="Standard"/>
    <w:next w:val="Standard"/>
    <w:semiHidden/>
    <w:pPr>
      <w:pBdr>
        <w:top w:val="single" w:sz="12" w:space="0" w:color="auto"/>
      </w:pBdr>
      <w:spacing w:before="360" w:after="240"/>
    </w:pPr>
    <w:rPr>
      <w:b/>
      <w:i/>
      <w:sz w:val="26"/>
    </w:rPr>
  </w:style>
  <w:style w:type="character" w:styleId="Hyperlink">
    <w:name w:val="Hyperlink"/>
    <w:rPr>
      <w:color w:val="0000FF"/>
      <w:u w:val="single"/>
    </w:rPr>
  </w:style>
  <w:style w:type="character" w:styleId="BesuchterHyperlink">
    <w:name w:val="FollowedHyperlink"/>
    <w:rPr>
      <w:color w:val="800080"/>
      <w:u w:val="single"/>
    </w:rPr>
  </w:style>
  <w:style w:type="paragraph" w:customStyle="1" w:styleId="B3">
    <w:name w:val="B3+"/>
    <w:basedOn w:val="B30"/>
    <w:pPr>
      <w:numPr>
        <w:numId w:val="4"/>
      </w:numPr>
      <w:tabs>
        <w:tab w:val="left" w:pos="1134"/>
      </w:tabs>
    </w:pPr>
  </w:style>
  <w:style w:type="paragraph" w:customStyle="1" w:styleId="B1">
    <w:name w:val="B1+"/>
    <w:basedOn w:val="B10"/>
    <w:pPr>
      <w:numPr>
        <w:numId w:val="2"/>
      </w:numPr>
    </w:pPr>
  </w:style>
  <w:style w:type="paragraph" w:customStyle="1" w:styleId="B2">
    <w:name w:val="B2+"/>
    <w:basedOn w:val="B20"/>
    <w:pPr>
      <w:numPr>
        <w:numId w:val="3"/>
      </w:numPr>
    </w:pPr>
  </w:style>
  <w:style w:type="paragraph" w:customStyle="1" w:styleId="BL">
    <w:name w:val="BL"/>
    <w:basedOn w:val="Standard"/>
    <w:pPr>
      <w:numPr>
        <w:numId w:val="6"/>
      </w:numPr>
      <w:tabs>
        <w:tab w:val="left" w:pos="851"/>
      </w:tabs>
    </w:pPr>
  </w:style>
  <w:style w:type="paragraph" w:customStyle="1" w:styleId="BN">
    <w:name w:val="BN"/>
    <w:basedOn w:val="Standard"/>
    <w:pPr>
      <w:numPr>
        <w:numId w:val="5"/>
      </w:numPr>
    </w:pPr>
  </w:style>
  <w:style w:type="paragraph" w:styleId="Textkrper">
    <w:name w:val="Body Text"/>
    <w:basedOn w:val="Standard"/>
    <w:pPr>
      <w:keepNext/>
      <w:spacing w:after="140"/>
    </w:pPr>
  </w:style>
  <w:style w:type="paragraph" w:styleId="Blocktext">
    <w:name w:val="Block Text"/>
    <w:basedOn w:val="Standard"/>
    <w:pPr>
      <w:spacing w:after="120"/>
      <w:ind w:left="1440" w:right="1440"/>
    </w:pPr>
  </w:style>
  <w:style w:type="paragraph" w:styleId="Textkrper2">
    <w:name w:val="Body Text 2"/>
    <w:basedOn w:val="Standard"/>
    <w:pPr>
      <w:spacing w:after="120" w:line="480" w:lineRule="auto"/>
    </w:pPr>
  </w:style>
  <w:style w:type="paragraph" w:styleId="Textkrper3">
    <w:name w:val="Body Text 3"/>
    <w:basedOn w:val="Standard"/>
    <w:pPr>
      <w:spacing w:after="120"/>
    </w:pPr>
    <w:rPr>
      <w:sz w:val="16"/>
      <w:szCs w:val="16"/>
    </w:rPr>
  </w:style>
  <w:style w:type="paragraph" w:styleId="Textkrper-Erstzeileneinzug">
    <w:name w:val="Body Text First Indent"/>
    <w:basedOn w:val="Textkrper"/>
    <w:pPr>
      <w:keepNext w:val="0"/>
      <w:spacing w:after="120"/>
      <w:ind w:firstLine="210"/>
    </w:pPr>
  </w:style>
  <w:style w:type="paragraph" w:styleId="Textkrper-Zeileneinzug">
    <w:name w:val="Body Text Indent"/>
    <w:basedOn w:val="Standard"/>
    <w:pPr>
      <w:spacing w:after="120"/>
      <w:ind w:left="283"/>
    </w:pPr>
  </w:style>
  <w:style w:type="paragraph" w:styleId="Textkrper-Erstzeileneinzug2">
    <w:name w:val="Body Text First Indent 2"/>
    <w:basedOn w:val="Textkrper-Zeileneinzug"/>
    <w:pPr>
      <w:ind w:firstLine="210"/>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Beschriftung">
    <w:name w:val="caption"/>
    <w:basedOn w:val="Standard"/>
    <w:next w:val="Standard"/>
    <w:qFormat/>
    <w:pPr>
      <w:spacing w:before="120" w:after="120"/>
    </w:pPr>
    <w:rPr>
      <w:b/>
      <w:bCs/>
    </w:rPr>
  </w:style>
  <w:style w:type="paragraph" w:styleId="Gruformel">
    <w:name w:val="Closing"/>
    <w:basedOn w:val="Standard"/>
    <w:pPr>
      <w:ind w:left="4252"/>
    </w:pPr>
  </w:style>
  <w:style w:type="character" w:styleId="Kommentarzeichen">
    <w:name w:val="annotation reference"/>
    <w:semiHidden/>
    <w:rPr>
      <w:sz w:val="16"/>
      <w:szCs w:val="16"/>
    </w:rPr>
  </w:style>
  <w:style w:type="paragraph" w:styleId="Kommentartext">
    <w:name w:val="annotation text"/>
    <w:basedOn w:val="Standard"/>
    <w:semiHidden/>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character" w:styleId="Hervorhebung">
    <w:name w:val="Emphasis"/>
    <w:qFormat/>
    <w:rPr>
      <w:i/>
      <w:iCs/>
    </w:rPr>
  </w:style>
  <w:style w:type="character" w:styleId="Endnotenzeichen">
    <w:name w:val="endnote reference"/>
    <w:semiHidden/>
    <w:rPr>
      <w:vertAlign w:val="superscript"/>
    </w:rPr>
  </w:style>
  <w:style w:type="paragraph" w:styleId="Endnotentext">
    <w:name w:val="endnote text"/>
    <w:basedOn w:val="Standard"/>
    <w:semiHidden/>
  </w:style>
  <w:style w:type="paragraph" w:styleId="Umschlagadresse">
    <w:name w:val="envelope address"/>
    <w:basedOn w:val="Standard"/>
    <w:pPr>
      <w:framePr w:w="7920" w:h="1980" w:hRule="exact" w:hSpace="180" w:wrap="auto" w:hAnchor="page" w:xAlign="center" w:yAlign="bottom"/>
      <w:ind w:left="2880"/>
    </w:pPr>
    <w:rPr>
      <w:rFonts w:ascii="Arial" w:hAnsi="Arial" w:cs="Arial"/>
      <w:sz w:val="24"/>
      <w:szCs w:val="24"/>
    </w:rPr>
  </w:style>
  <w:style w:type="paragraph" w:styleId="Umschlagabsenderadresse">
    <w:name w:val="envelope return"/>
    <w:basedOn w:val="Standard"/>
    <w:rPr>
      <w:rFonts w:ascii="Arial" w:hAnsi="Arial" w:cs="Arial"/>
    </w:rPr>
  </w:style>
  <w:style w:type="character" w:styleId="HTMLAkronym">
    <w:name w:val="HTML Acronym"/>
    <w:basedOn w:val="Absatz-Standardschriftart"/>
  </w:style>
  <w:style w:type="paragraph" w:styleId="HTMLAdresse">
    <w:name w:val="HTML Address"/>
    <w:basedOn w:val="Standard"/>
    <w:rPr>
      <w:i/>
      <w:iCs/>
    </w:rPr>
  </w:style>
  <w:style w:type="character" w:styleId="HTMLZitat">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Tastatur">
    <w:name w:val="HTML Keyboard"/>
    <w:rPr>
      <w:rFonts w:ascii="Courier New" w:hAnsi="Courier New"/>
      <w:sz w:val="20"/>
      <w:szCs w:val="20"/>
    </w:rPr>
  </w:style>
  <w:style w:type="paragraph" w:styleId="HTMLVorformatiert">
    <w:name w:val="HTML Preformatted"/>
    <w:basedOn w:val="Standard"/>
    <w:rPr>
      <w:rFonts w:ascii="Courier New" w:hAnsi="Courier New" w:cs="Courier New"/>
    </w:rPr>
  </w:style>
  <w:style w:type="character" w:styleId="HTMLBeispiel">
    <w:name w:val="HTML Sample"/>
    <w:rPr>
      <w:rFonts w:ascii="Courier New" w:hAnsi="Courier New"/>
    </w:rPr>
  </w:style>
  <w:style w:type="character" w:styleId="HTMLSchreibmaschine">
    <w:name w:val="HTML Typewriter"/>
    <w:rPr>
      <w:rFonts w:ascii="Courier New" w:hAnsi="Courier New"/>
      <w:sz w:val="20"/>
      <w:szCs w:val="20"/>
    </w:rPr>
  </w:style>
  <w:style w:type="character" w:styleId="HTMLVariable">
    <w:name w:val="HTML Variable"/>
    <w:rPr>
      <w:i/>
      <w:iCs/>
    </w:rPr>
  </w:style>
  <w:style w:type="paragraph" w:styleId="Index3">
    <w:name w:val="index 3"/>
    <w:basedOn w:val="Standard"/>
    <w:next w:val="Standard"/>
    <w:autoRedefine/>
    <w:semiHidden/>
    <w:pPr>
      <w:ind w:left="600" w:hanging="200"/>
    </w:pPr>
  </w:style>
  <w:style w:type="paragraph" w:styleId="Index4">
    <w:name w:val="index 4"/>
    <w:basedOn w:val="Standard"/>
    <w:next w:val="Standard"/>
    <w:autoRedefine/>
    <w:semiHidden/>
    <w:pPr>
      <w:ind w:left="800" w:hanging="200"/>
    </w:pPr>
  </w:style>
  <w:style w:type="paragraph" w:styleId="Index5">
    <w:name w:val="index 5"/>
    <w:basedOn w:val="Standard"/>
    <w:next w:val="Standard"/>
    <w:autoRedefine/>
    <w:semiHidden/>
    <w:pPr>
      <w:ind w:left="1000" w:hanging="200"/>
    </w:pPr>
  </w:style>
  <w:style w:type="paragraph" w:styleId="Index6">
    <w:name w:val="index 6"/>
    <w:basedOn w:val="Standard"/>
    <w:next w:val="Standard"/>
    <w:autoRedefine/>
    <w:semiHidden/>
    <w:pPr>
      <w:ind w:left="1200" w:hanging="200"/>
    </w:pPr>
  </w:style>
  <w:style w:type="paragraph" w:styleId="Index7">
    <w:name w:val="index 7"/>
    <w:basedOn w:val="Standard"/>
    <w:next w:val="Standard"/>
    <w:autoRedefine/>
    <w:semiHidden/>
    <w:pPr>
      <w:ind w:left="1400" w:hanging="200"/>
    </w:pPr>
  </w:style>
  <w:style w:type="paragraph" w:styleId="Index8">
    <w:name w:val="index 8"/>
    <w:basedOn w:val="Standard"/>
    <w:next w:val="Standard"/>
    <w:autoRedefine/>
    <w:semiHidden/>
    <w:pPr>
      <w:ind w:left="1600" w:hanging="200"/>
    </w:pPr>
  </w:style>
  <w:style w:type="paragraph" w:styleId="Index9">
    <w:name w:val="index 9"/>
    <w:basedOn w:val="Standard"/>
    <w:next w:val="Standard"/>
    <w:autoRedefine/>
    <w:semiHidden/>
    <w:pPr>
      <w:ind w:left="1800" w:hanging="200"/>
    </w:pPr>
  </w:style>
  <w:style w:type="character" w:styleId="Zeilennummer">
    <w:name w:val="line number"/>
    <w:basedOn w:val="Absatz-Standardschriftart"/>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3">
    <w:name w:val="List Number 3"/>
    <w:basedOn w:val="Standard"/>
    <w:pPr>
      <w:numPr>
        <w:numId w:val="7"/>
      </w:numPr>
    </w:pPr>
  </w:style>
  <w:style w:type="paragraph" w:styleId="Listennummer4">
    <w:name w:val="List Number 4"/>
    <w:basedOn w:val="Standard"/>
    <w:pPr>
      <w:numPr>
        <w:numId w:val="8"/>
      </w:numPr>
    </w:pPr>
  </w:style>
  <w:style w:type="paragraph" w:styleId="Listennummer5">
    <w:name w:val="List Number 5"/>
    <w:basedOn w:val="Standard"/>
    <w:pPr>
      <w:numPr>
        <w:numId w:val="9"/>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eastAsia="en-US"/>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StandardWeb">
    <w:name w:val="Normal (Web)"/>
    <w:basedOn w:val="Standard"/>
    <w:rPr>
      <w:sz w:val="24"/>
      <w:szCs w:val="24"/>
    </w:rPr>
  </w:style>
  <w:style w:type="paragraph" w:styleId="Standardeinzug">
    <w:name w:val="Normal Indent"/>
    <w:basedOn w:val="Standard"/>
    <w:pPr>
      <w:ind w:left="720"/>
    </w:pPr>
  </w:style>
  <w:style w:type="paragraph" w:styleId="Fu-Endnotenberschrift">
    <w:name w:val="Note Heading"/>
    <w:basedOn w:val="Standard"/>
    <w:next w:val="Standard"/>
  </w:style>
  <w:style w:type="character" w:styleId="Seitenzahl">
    <w:name w:val="page number"/>
    <w:basedOn w:val="Absatz-Standardschriftart"/>
  </w:style>
  <w:style w:type="paragraph" w:styleId="NurText">
    <w:name w:val="Plain Text"/>
    <w:basedOn w:val="Standard"/>
    <w:rPr>
      <w:rFonts w:ascii="Courier New" w:hAnsi="Courier New" w:cs="Courier New"/>
    </w:rPr>
  </w:style>
  <w:style w:type="paragraph" w:styleId="Anrede">
    <w:name w:val="Salutation"/>
    <w:basedOn w:val="Standard"/>
    <w:next w:val="Standard"/>
  </w:style>
  <w:style w:type="paragraph" w:styleId="Unterschrift">
    <w:name w:val="Signature"/>
    <w:basedOn w:val="Standard"/>
    <w:pPr>
      <w:ind w:left="4252"/>
    </w:pPr>
  </w:style>
  <w:style w:type="character" w:styleId="Fett">
    <w:name w:val="Strong"/>
    <w:qFormat/>
    <w:rPr>
      <w:b/>
      <w:bCs/>
    </w:rPr>
  </w:style>
  <w:style w:type="paragraph" w:styleId="Untertitel">
    <w:name w:val="Subtitle"/>
    <w:basedOn w:val="Standard"/>
    <w:qFormat/>
    <w:pPr>
      <w:spacing w:after="60"/>
      <w:jc w:val="center"/>
      <w:outlineLvl w:val="1"/>
    </w:pPr>
    <w:rPr>
      <w:rFonts w:ascii="Arial" w:hAnsi="Arial" w:cs="Arial"/>
      <w:sz w:val="24"/>
      <w:szCs w:val="24"/>
    </w:rPr>
  </w:style>
  <w:style w:type="paragraph" w:styleId="Rechtsgrundlagenverzeichnis">
    <w:name w:val="table of authorities"/>
    <w:basedOn w:val="Standard"/>
    <w:next w:val="Standard"/>
    <w:semiHidden/>
    <w:pPr>
      <w:ind w:left="200" w:hanging="200"/>
    </w:pPr>
  </w:style>
  <w:style w:type="paragraph" w:styleId="Abbildungsverzeichnis">
    <w:name w:val="table of figures"/>
    <w:basedOn w:val="Standard"/>
    <w:next w:val="Standard"/>
    <w:semiHidden/>
    <w:pPr>
      <w:ind w:left="400" w:hanging="40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RGV-berschrift">
    <w:name w:val="toa heading"/>
    <w:basedOn w:val="Standard"/>
    <w:next w:val="Standard"/>
    <w:semiHidden/>
    <w:pPr>
      <w:spacing w:before="120"/>
    </w:pPr>
    <w:rPr>
      <w:rFonts w:ascii="Arial" w:hAnsi="Arial" w:cs="Arial"/>
      <w:b/>
      <w:bCs/>
      <w:sz w:val="24"/>
      <w:szCs w:val="24"/>
    </w:rPr>
  </w:style>
  <w:style w:type="paragraph" w:customStyle="1" w:styleId="TAJ">
    <w:name w:val="TAJ"/>
    <w:basedOn w:val="Standard"/>
    <w:pPr>
      <w:keepNext/>
      <w:keepLines/>
      <w:spacing w:after="0"/>
      <w:jc w:val="both"/>
    </w:pPr>
    <w:rPr>
      <w:rFonts w:ascii="Arial" w:hAnsi="Arial"/>
      <w:sz w:val="18"/>
    </w:rPr>
  </w:style>
  <w:style w:type="paragraph" w:styleId="Sprechblasentext">
    <w:name w:val="Balloon Text"/>
    <w:basedOn w:val="Standard"/>
    <w:semiHidden/>
    <w:rPr>
      <w:rFonts w:ascii="Tahoma" w:hAnsi="Tahoma" w:cs="Tahoma"/>
      <w:sz w:val="16"/>
      <w:szCs w:val="16"/>
    </w:rPr>
  </w:style>
  <w:style w:type="paragraph" w:styleId="Kommentarthema">
    <w:name w:val="annotation subject"/>
    <w:basedOn w:val="Kommentartext"/>
    <w:next w:val="Kommentartext"/>
    <w:semiHidden/>
    <w:rPr>
      <w:b/>
      <w:bCs/>
    </w:rPr>
  </w:style>
  <w:style w:type="paragraph" w:customStyle="1" w:styleId="tdoc-header">
    <w:name w:val="tdoc-header"/>
    <w:rPr>
      <w:rFonts w:ascii="Arial" w:hAnsi="Arial"/>
      <w:noProof/>
      <w:sz w:val="24"/>
      <w:lang w:val="en-GB" w:eastAsia="en-US"/>
    </w:rPr>
  </w:style>
  <w:style w:type="paragraph" w:customStyle="1" w:styleId="CRCoverPage">
    <w:name w:val="CR Cover Page"/>
    <w:next w:val="Standard"/>
    <w:pPr>
      <w:spacing w:after="120"/>
    </w:pPr>
    <w:rPr>
      <w:rFonts w:ascii="Arial" w:hAnsi="Arial"/>
      <w:lang w:val="en-GB" w:eastAsia="en-US"/>
    </w:rPr>
  </w:style>
  <w:style w:type="character" w:customStyle="1" w:styleId="CharChar2">
    <w:name w:val="Char Char2"/>
    <w:rPr>
      <w:rFonts w:ascii="Arial" w:hAnsi="Arial"/>
      <w:sz w:val="32"/>
      <w:lang w:val="en-GB" w:eastAsia="en-US" w:bidi="ar-SA"/>
    </w:rPr>
  </w:style>
  <w:style w:type="character" w:customStyle="1" w:styleId="CharChar1">
    <w:name w:val="Char Char1"/>
    <w:rPr>
      <w:rFonts w:ascii="Arial" w:hAnsi="Arial"/>
      <w:sz w:val="28"/>
      <w:lang w:val="en-GB" w:eastAsia="en-US" w:bidi="ar-SA"/>
    </w:rPr>
  </w:style>
  <w:style w:type="character" w:customStyle="1" w:styleId="CharChar">
    <w:name w:val="Char Char"/>
    <w:rPr>
      <w:rFonts w:ascii="Arial" w:hAnsi="Arial"/>
      <w:sz w:val="24"/>
      <w:lang w:val="en-GB" w:eastAsia="en-US" w:bidi="ar-SA"/>
    </w:rPr>
  </w:style>
  <w:style w:type="character" w:customStyle="1" w:styleId="CharChar4">
    <w:name w:val="Char Char4"/>
    <w:rPr>
      <w:rFonts w:ascii="Arial" w:hAnsi="Arial"/>
      <w:sz w:val="32"/>
      <w:lang w:val="en-GB" w:eastAsia="en-US" w:bidi="ar-SA"/>
    </w:rPr>
  </w:style>
  <w:style w:type="character" w:customStyle="1" w:styleId="CharChar3">
    <w:name w:val="Char Char3"/>
    <w:rPr>
      <w:rFonts w:ascii="Arial" w:hAnsi="Arial"/>
      <w:sz w:val="28"/>
      <w:lang w:val="en-GB" w:eastAsia="en-US" w:bidi="ar-SA"/>
    </w:rPr>
  </w:style>
  <w:style w:type="character" w:customStyle="1" w:styleId="ZchnZchn3">
    <w:name w:val="Zchn Zchn3"/>
    <w:rPr>
      <w:rFonts w:ascii="Arial" w:hAnsi="Arial"/>
      <w:sz w:val="36"/>
      <w:lang w:val="en-GB" w:eastAsia="en-US" w:bidi="ar-SA"/>
    </w:rPr>
  </w:style>
  <w:style w:type="character" w:customStyle="1" w:styleId="ZchnZchn2">
    <w:name w:val="Zchn Zchn2"/>
    <w:rPr>
      <w:rFonts w:ascii="Arial" w:hAnsi="Arial"/>
      <w:sz w:val="32"/>
      <w:lang w:val="en-GB" w:eastAsia="en-US" w:bidi="ar-SA"/>
    </w:rPr>
  </w:style>
  <w:style w:type="character" w:customStyle="1" w:styleId="ZchnZchn1">
    <w:name w:val="Zchn Zchn1"/>
    <w:rPr>
      <w:rFonts w:ascii="Arial" w:hAnsi="Arial"/>
      <w:sz w:val="28"/>
      <w:lang w:val="en-GB" w:eastAsia="en-US" w:bidi="ar-SA"/>
    </w:rPr>
  </w:style>
  <w:style w:type="character" w:customStyle="1" w:styleId="CharChar7">
    <w:name w:val="Char Char7"/>
    <w:rPr>
      <w:rFonts w:ascii="Arial" w:hAnsi="Arial"/>
      <w:sz w:val="28"/>
      <w:lang w:val="en-GB" w:eastAsia="en-US" w:bidi="ar-SA"/>
    </w:rPr>
  </w:style>
  <w:style w:type="character" w:customStyle="1" w:styleId="ZchnZchn">
    <w:name w:val="Zchn Zchn"/>
    <w:rPr>
      <w:rFonts w:ascii="Arial" w:hAnsi="Arial"/>
      <w:sz w:val="24"/>
      <w:lang w:val="en-GB" w:eastAsia="en-US" w:bidi="ar-SA"/>
    </w:rPr>
  </w:style>
  <w:style w:type="paragraph" w:customStyle="1" w:styleId="Bullet-Round-Tip">
    <w:name w:val="Bullet - Round - Tip"/>
    <w:basedOn w:val="Standard"/>
    <w:pPr>
      <w:numPr>
        <w:numId w:val="45"/>
      </w:numPr>
      <w:tabs>
        <w:tab w:val="left" w:pos="1418"/>
      </w:tabs>
      <w:overflowPunct/>
      <w:autoSpaceDE/>
      <w:autoSpaceDN/>
      <w:snapToGrid w:val="0"/>
      <w:spacing w:after="0"/>
      <w:textAlignment w:val="auto"/>
    </w:pPr>
    <w:rPr>
      <w:rFonts w:ascii="Arial" w:eastAsia="Arial Unicode MS" w:hAnsi="Arial"/>
      <w:i/>
      <w:snapToGrid w:val="0"/>
      <w:color w:val="0000FF"/>
    </w:rPr>
  </w:style>
  <w:style w:type="paragraph" w:customStyle="1" w:styleId="Bullet1">
    <w:name w:val="Bullet 1"/>
    <w:basedOn w:val="Standard"/>
    <w:pPr>
      <w:numPr>
        <w:numId w:val="44"/>
      </w:numPr>
      <w:tabs>
        <w:tab w:val="left" w:pos="567"/>
      </w:tabs>
      <w:overflowPunct/>
      <w:autoSpaceDE/>
      <w:autoSpaceDN/>
      <w:snapToGrid w:val="0"/>
      <w:spacing w:after="120"/>
      <w:textAlignment w:val="auto"/>
    </w:pPr>
    <w:rPr>
      <w:rFonts w:ascii="Arial" w:eastAsia="Arial Unicode MS" w:hAnsi="Arial"/>
      <w:snapToGrid w:val="0"/>
    </w:rPr>
  </w:style>
  <w:style w:type="character" w:customStyle="1" w:styleId="TALChar">
    <w:name w:val="TAL Char"/>
    <w:basedOn w:val="Absatz-Standardschriftart"/>
    <w:link w:val="TAL"/>
    <w:rsid w:val="009F2484"/>
    <w:rPr>
      <w:rFonts w:ascii="Arial" w:hAnsi="Arial"/>
      <w:sz w:val="18"/>
      <w:lang w:val="en-GB" w:eastAsia="en-US"/>
    </w:rPr>
  </w:style>
  <w:style w:type="character" w:customStyle="1" w:styleId="NOChar">
    <w:name w:val="NO Char"/>
    <w:basedOn w:val="Absatz-Standardschriftart"/>
    <w:link w:val="NO"/>
    <w:rsid w:val="004454DA"/>
    <w:rPr>
      <w:lang w:val="en-GB" w:eastAsia="en-US"/>
    </w:rPr>
  </w:style>
  <w:style w:type="paragraph" w:styleId="berarbeitung">
    <w:name w:val="Revision"/>
    <w:hidden/>
    <w:uiPriority w:val="99"/>
    <w:semiHidden/>
    <w:rsid w:val="004454DA"/>
    <w:rPr>
      <w:lang w:val="en-GB" w:eastAsia="en-US"/>
    </w:rPr>
  </w:style>
</w:styles>
</file>

<file path=word/webSettings.xml><?xml version="1.0" encoding="utf-8"?>
<w:webSettings xmlns:r="http://schemas.openxmlformats.org/officeDocument/2006/relationships" xmlns:w="http://schemas.openxmlformats.org/wordprocessingml/2006/main">
  <w:divs>
    <w:div w:id="621575376">
      <w:bodyDiv w:val="1"/>
      <w:marLeft w:val="0"/>
      <w:marRight w:val="0"/>
      <w:marTop w:val="0"/>
      <w:marBottom w:val="0"/>
      <w:divBdr>
        <w:top w:val="none" w:sz="0" w:space="0" w:color="auto"/>
        <w:left w:val="none" w:sz="0" w:space="0" w:color="auto"/>
        <w:bottom w:val="none" w:sz="0" w:space="0" w:color="auto"/>
        <w:right w:val="none" w:sz="0" w:space="0" w:color="auto"/>
      </w:divBdr>
    </w:div>
    <w:div w:id="679162955">
      <w:bodyDiv w:val="1"/>
      <w:marLeft w:val="0"/>
      <w:marRight w:val="0"/>
      <w:marTop w:val="0"/>
      <w:marBottom w:val="0"/>
      <w:divBdr>
        <w:top w:val="none" w:sz="0" w:space="0" w:color="auto"/>
        <w:left w:val="none" w:sz="0" w:space="0" w:color="auto"/>
        <w:bottom w:val="none" w:sz="0" w:space="0" w:color="auto"/>
        <w:right w:val="none" w:sz="0" w:space="0" w:color="auto"/>
      </w:divBdr>
    </w:div>
    <w:div w:id="707461342">
      <w:bodyDiv w:val="1"/>
      <w:marLeft w:val="0"/>
      <w:marRight w:val="0"/>
      <w:marTop w:val="0"/>
      <w:marBottom w:val="0"/>
      <w:divBdr>
        <w:top w:val="none" w:sz="0" w:space="0" w:color="auto"/>
        <w:left w:val="none" w:sz="0" w:space="0" w:color="auto"/>
        <w:bottom w:val="none" w:sz="0" w:space="0" w:color="auto"/>
        <w:right w:val="none" w:sz="0" w:space="0" w:color="auto"/>
      </w:divBdr>
    </w:div>
    <w:div w:id="762608005">
      <w:bodyDiv w:val="1"/>
      <w:marLeft w:val="0"/>
      <w:marRight w:val="0"/>
      <w:marTop w:val="0"/>
      <w:marBottom w:val="0"/>
      <w:divBdr>
        <w:top w:val="none" w:sz="0" w:space="0" w:color="auto"/>
        <w:left w:val="none" w:sz="0" w:space="0" w:color="auto"/>
        <w:bottom w:val="none" w:sz="0" w:space="0" w:color="auto"/>
        <w:right w:val="none" w:sz="0" w:space="0" w:color="auto"/>
      </w:divBdr>
    </w:div>
    <w:div w:id="852109863">
      <w:bodyDiv w:val="1"/>
      <w:marLeft w:val="0"/>
      <w:marRight w:val="0"/>
      <w:marTop w:val="0"/>
      <w:marBottom w:val="0"/>
      <w:divBdr>
        <w:top w:val="none" w:sz="0" w:space="0" w:color="auto"/>
        <w:left w:val="none" w:sz="0" w:space="0" w:color="auto"/>
        <w:bottom w:val="none" w:sz="0" w:space="0" w:color="auto"/>
        <w:right w:val="none" w:sz="0" w:space="0" w:color="auto"/>
      </w:divBdr>
    </w:div>
    <w:div w:id="969020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docbox.etsi.org/scp/scp/spec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3gpp.org/3G_Specs/CRs.htm"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80.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95FE90-DA59-44A8-91D8-4322B3D2D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ETSIW_80.DOT</Template>
  <TotalTime>3</TotalTime>
  <Pages>7</Pages>
  <Words>1638</Words>
  <Characters>9343</Characters>
  <Application>Microsoft Office Word</Application>
  <DocSecurity>0</DocSecurity>
  <Lines>77</Lines>
  <Paragraphs>21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ETSI TS 102 705 V11.0.0</vt:lpstr>
      <vt:lpstr>ETSI TS 102 705 V11.0.0</vt:lpstr>
    </vt:vector>
  </TitlesOfParts>
  <Company>ETSI Secretariat</Company>
  <LinksUpToDate>false</LinksUpToDate>
  <CharactersWithSpaces>10960</CharactersWithSpaces>
  <SharedDoc>false</SharedDoc>
  <HLinks>
    <vt:vector size="12" baseType="variant">
      <vt:variant>
        <vt:i4>786487</vt:i4>
      </vt:variant>
      <vt:variant>
        <vt:i4>0</vt:i4>
      </vt:variant>
      <vt:variant>
        <vt:i4>0</vt:i4>
      </vt:variant>
      <vt:variant>
        <vt:i4>5</vt:i4>
      </vt:variant>
      <vt:variant>
        <vt:lpwstr>http://www.3gpp.org/3G_Specs/CRs.htm</vt:lpwstr>
      </vt:variant>
      <vt:variant>
        <vt:lpwstr/>
      </vt:variant>
      <vt:variant>
        <vt:i4>1900554</vt:i4>
      </vt:variant>
      <vt:variant>
        <vt:i4>8</vt:i4>
      </vt:variant>
      <vt:variant>
        <vt:i4>0</vt:i4>
      </vt:variant>
      <vt:variant>
        <vt:i4>5</vt:i4>
      </vt:variant>
      <vt:variant>
        <vt:lpwstr>http://docbox.etsi.org/scp/scp/specs/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TS 102 705 V11.0.0</dc:title>
  <dc:subject>Smart cards</dc:subject>
  <dc:creator>OT</dc:creator>
  <cp:keywords>smart card, security</cp:keywords>
  <cp:lastModifiedBy>Xavier Piednoir</cp:lastModifiedBy>
  <cp:revision>3</cp:revision>
  <cp:lastPrinted>2014-02-13T13:21:00Z</cp:lastPrinted>
  <dcterms:created xsi:type="dcterms:W3CDTF">2014-08-28T13:49:00Z</dcterms:created>
  <dcterms:modified xsi:type="dcterms:W3CDTF">2014-08-28T13:52:00Z</dcterms:modified>
</cp:coreProperties>
</file>