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CB746E" w14:paraId="731C5DA8" w14:textId="77777777" w:rsidTr="00182314">
        <w:tc>
          <w:tcPr>
            <w:tcW w:w="10423" w:type="dxa"/>
            <w:gridSpan w:val="2"/>
            <w:shd w:val="clear" w:color="auto" w:fill="auto"/>
          </w:tcPr>
          <w:p w14:paraId="5E1F5568" w14:textId="35B0B117" w:rsidR="00CB746E" w:rsidRPr="003C1888" w:rsidRDefault="00CB746E" w:rsidP="00182314">
            <w:pPr>
              <w:pStyle w:val="ZA"/>
              <w:framePr w:w="0" w:hRule="auto" w:wrap="auto" w:vAnchor="margin" w:hAnchor="text" w:yAlign="inline"/>
            </w:pPr>
            <w:bookmarkStart w:id="0" w:name="page1"/>
            <w:bookmarkStart w:id="1" w:name="page2"/>
            <w:r w:rsidRPr="003C1888">
              <w:rPr>
                <w:sz w:val="64"/>
              </w:rPr>
              <w:t xml:space="preserve">3GPP </w:t>
            </w:r>
            <w:bookmarkStart w:id="2" w:name="specType1"/>
            <w:r w:rsidRPr="003C1888">
              <w:rPr>
                <w:sz w:val="64"/>
              </w:rPr>
              <w:t>TS</w:t>
            </w:r>
            <w:bookmarkEnd w:id="2"/>
            <w:r w:rsidRPr="003C1888">
              <w:rPr>
                <w:sz w:val="64"/>
              </w:rPr>
              <w:t xml:space="preserve"> </w:t>
            </w:r>
            <w:bookmarkStart w:id="3" w:name="specNumber"/>
            <w:r w:rsidRPr="003C1888">
              <w:rPr>
                <w:sz w:val="64"/>
              </w:rPr>
              <w:t>36.</w:t>
            </w:r>
            <w:bookmarkEnd w:id="3"/>
            <w:r w:rsidRPr="003C1888">
              <w:rPr>
                <w:sz w:val="64"/>
              </w:rPr>
              <w:t xml:space="preserve">111 </w:t>
            </w:r>
            <w:r w:rsidRPr="003C1888">
              <w:t>V</w:t>
            </w:r>
            <w:bookmarkStart w:id="4" w:name="specVersion"/>
            <w:r w:rsidRPr="003C1888">
              <w:t>17.0.</w:t>
            </w:r>
            <w:bookmarkEnd w:id="4"/>
            <w:r w:rsidRPr="003C1888">
              <w:t xml:space="preserve">0 </w:t>
            </w:r>
            <w:r w:rsidRPr="003C1888">
              <w:rPr>
                <w:sz w:val="32"/>
              </w:rPr>
              <w:t>(</w:t>
            </w:r>
            <w:bookmarkStart w:id="5" w:name="issueDate"/>
            <w:r w:rsidRPr="003C1888">
              <w:rPr>
                <w:sz w:val="32"/>
              </w:rPr>
              <w:t>2022-</w:t>
            </w:r>
            <w:bookmarkEnd w:id="5"/>
            <w:r w:rsidRPr="003C1888">
              <w:rPr>
                <w:sz w:val="32"/>
              </w:rPr>
              <w:t>0</w:t>
            </w:r>
            <w:r w:rsidR="002C1D05">
              <w:rPr>
                <w:sz w:val="32"/>
              </w:rPr>
              <w:t>3</w:t>
            </w:r>
            <w:r w:rsidRPr="003C1888">
              <w:rPr>
                <w:sz w:val="32"/>
              </w:rPr>
              <w:t>)</w:t>
            </w:r>
          </w:p>
        </w:tc>
      </w:tr>
      <w:tr w:rsidR="00CB746E" w14:paraId="59A289FC" w14:textId="77777777" w:rsidTr="00182314">
        <w:trPr>
          <w:trHeight w:hRule="exact" w:val="1134"/>
        </w:trPr>
        <w:tc>
          <w:tcPr>
            <w:tcW w:w="10423" w:type="dxa"/>
            <w:gridSpan w:val="2"/>
            <w:shd w:val="clear" w:color="auto" w:fill="auto"/>
          </w:tcPr>
          <w:p w14:paraId="2241DEEF" w14:textId="77777777" w:rsidR="00CB746E" w:rsidRPr="003C1888" w:rsidRDefault="00CB746E" w:rsidP="00182314">
            <w:pPr>
              <w:pStyle w:val="ZB"/>
              <w:framePr w:w="0" w:hRule="auto" w:wrap="auto" w:vAnchor="margin" w:hAnchor="text" w:yAlign="inline"/>
            </w:pPr>
            <w:r w:rsidRPr="003C1888">
              <w:t xml:space="preserve">Technical </w:t>
            </w:r>
            <w:bookmarkStart w:id="6" w:name="spectype2"/>
            <w:r w:rsidRPr="003C1888">
              <w:t>Specification</w:t>
            </w:r>
            <w:bookmarkEnd w:id="6"/>
          </w:p>
          <w:p w14:paraId="541235B0" w14:textId="77777777" w:rsidR="00CB746E" w:rsidRPr="003C1888" w:rsidRDefault="00CB746E" w:rsidP="00182314">
            <w:pPr>
              <w:pStyle w:val="Guidance"/>
            </w:pPr>
            <w:r w:rsidRPr="003C1888">
              <w:br/>
            </w:r>
            <w:r w:rsidRPr="003C1888">
              <w:br/>
            </w:r>
            <w:r w:rsidRPr="003C1888">
              <w:br/>
            </w:r>
          </w:p>
        </w:tc>
      </w:tr>
      <w:tr w:rsidR="00CB746E" w14:paraId="0E4AD13F" w14:textId="77777777" w:rsidTr="00182314">
        <w:trPr>
          <w:trHeight w:hRule="exact" w:val="3686"/>
        </w:trPr>
        <w:tc>
          <w:tcPr>
            <w:tcW w:w="10423" w:type="dxa"/>
            <w:gridSpan w:val="2"/>
            <w:shd w:val="clear" w:color="auto" w:fill="auto"/>
          </w:tcPr>
          <w:p w14:paraId="4B947BB6" w14:textId="77777777" w:rsidR="00CB746E" w:rsidRPr="004D3578" w:rsidRDefault="00CB746E" w:rsidP="00182314">
            <w:pPr>
              <w:pStyle w:val="ZT"/>
              <w:framePr w:wrap="auto" w:hAnchor="text" w:yAlign="inline"/>
            </w:pPr>
            <w:r w:rsidRPr="004D3578">
              <w:t>3rd Generation Partnership Project;</w:t>
            </w:r>
          </w:p>
          <w:p w14:paraId="1A5AD5ED" w14:textId="77777777" w:rsidR="00CB746E" w:rsidRPr="003C1888" w:rsidRDefault="00CB746E" w:rsidP="00182314">
            <w:pPr>
              <w:pStyle w:val="ZT"/>
              <w:framePr w:wrap="auto" w:hAnchor="text" w:yAlign="inline"/>
            </w:pPr>
            <w:r w:rsidRPr="004D3578">
              <w:t>Technical Specification Gr</w:t>
            </w:r>
            <w:r w:rsidRPr="003C1888">
              <w:t xml:space="preserve">oup </w:t>
            </w:r>
            <w:bookmarkStart w:id="7" w:name="specTitle"/>
            <w:r w:rsidRPr="003C1888">
              <w:t>Radio Access Network;</w:t>
            </w:r>
          </w:p>
          <w:bookmarkEnd w:id="7"/>
          <w:p w14:paraId="29CDB2A6" w14:textId="77777777" w:rsidR="00CB746E" w:rsidRPr="003C1888" w:rsidRDefault="00CB746E" w:rsidP="00182314">
            <w:pPr>
              <w:widowControl w:val="0"/>
              <w:spacing w:after="0" w:line="240" w:lineRule="atLeast"/>
              <w:jc w:val="right"/>
              <w:rPr>
                <w:rFonts w:ascii="Arial" w:hAnsi="Arial"/>
                <w:b/>
                <w:sz w:val="34"/>
              </w:rPr>
            </w:pPr>
            <w:r w:rsidRPr="003C1888">
              <w:rPr>
                <w:rFonts w:ascii="Arial" w:hAnsi="Arial"/>
                <w:b/>
                <w:sz w:val="34"/>
              </w:rPr>
              <w:t>Location Measurement Unit (LMU) performance specification; Network based positioning systems in</w:t>
            </w:r>
            <w:r w:rsidRPr="003C1888">
              <w:rPr>
                <w:rFonts w:ascii="Arial" w:hAnsi="Arial"/>
                <w:b/>
                <w:sz w:val="34"/>
              </w:rPr>
              <w:br/>
              <w:t xml:space="preserve"> Evolved Universal Terrestrial Radio Access Network (E-UTRAN)</w:t>
            </w:r>
          </w:p>
          <w:p w14:paraId="534B6411" w14:textId="77777777" w:rsidR="00CB746E" w:rsidRPr="00133525" w:rsidRDefault="00CB746E" w:rsidP="00182314">
            <w:pPr>
              <w:pStyle w:val="ZT"/>
              <w:framePr w:wrap="auto" w:hAnchor="text" w:yAlign="inline"/>
              <w:rPr>
                <w:i/>
                <w:sz w:val="28"/>
              </w:rPr>
            </w:pPr>
            <w:r w:rsidRPr="003C1888">
              <w:t>(</w:t>
            </w:r>
            <w:r w:rsidRPr="003C1888">
              <w:rPr>
                <w:rStyle w:val="ZGSM"/>
              </w:rPr>
              <w:t xml:space="preserve">Release </w:t>
            </w:r>
            <w:bookmarkStart w:id="8" w:name="specRelease"/>
            <w:r w:rsidRPr="003C1888">
              <w:rPr>
                <w:rStyle w:val="ZGSM"/>
              </w:rPr>
              <w:t>17</w:t>
            </w:r>
            <w:bookmarkEnd w:id="8"/>
            <w:r w:rsidRPr="003C1888">
              <w:t>)</w:t>
            </w:r>
          </w:p>
        </w:tc>
      </w:tr>
      <w:tr w:rsidR="00CB746E" w14:paraId="2015C81F" w14:textId="77777777" w:rsidTr="00182314">
        <w:tc>
          <w:tcPr>
            <w:tcW w:w="10423" w:type="dxa"/>
            <w:gridSpan w:val="2"/>
            <w:shd w:val="clear" w:color="auto" w:fill="auto"/>
          </w:tcPr>
          <w:p w14:paraId="674A1508" w14:textId="77777777" w:rsidR="00CB746E" w:rsidRPr="00133525" w:rsidRDefault="00CB746E" w:rsidP="00182314">
            <w:pPr>
              <w:pStyle w:val="ZU"/>
              <w:framePr w:w="0" w:wrap="auto" w:vAnchor="margin" w:hAnchor="text" w:yAlign="inline"/>
              <w:tabs>
                <w:tab w:val="right" w:pos="10206"/>
              </w:tabs>
              <w:jc w:val="left"/>
              <w:rPr>
                <w:color w:val="0000FF"/>
              </w:rPr>
            </w:pPr>
            <w:r w:rsidRPr="00133525">
              <w:rPr>
                <w:color w:val="0000FF"/>
              </w:rPr>
              <w:tab/>
            </w:r>
          </w:p>
        </w:tc>
      </w:tr>
      <w:tr w:rsidR="00CB746E" w14:paraId="17B21FC8" w14:textId="77777777" w:rsidTr="00182314">
        <w:trPr>
          <w:trHeight w:hRule="exact" w:val="1531"/>
        </w:trPr>
        <w:tc>
          <w:tcPr>
            <w:tcW w:w="4883" w:type="dxa"/>
            <w:shd w:val="clear" w:color="auto" w:fill="auto"/>
          </w:tcPr>
          <w:p w14:paraId="7EAB1C88" w14:textId="77777777" w:rsidR="00CB746E" w:rsidRDefault="00CB746E" w:rsidP="00182314">
            <w:r>
              <w:rPr>
                <w:i/>
                <w:noProof/>
              </w:rPr>
              <w:drawing>
                <wp:inline distT="0" distB="0" distL="0" distR="0" wp14:anchorId="6157EA84" wp14:editId="04CCB15C">
                  <wp:extent cx="121285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838200"/>
                          </a:xfrm>
                          <a:prstGeom prst="rect">
                            <a:avLst/>
                          </a:prstGeom>
                          <a:noFill/>
                          <a:ln>
                            <a:noFill/>
                          </a:ln>
                        </pic:spPr>
                      </pic:pic>
                    </a:graphicData>
                  </a:graphic>
                </wp:inline>
              </w:drawing>
            </w:r>
          </w:p>
        </w:tc>
        <w:tc>
          <w:tcPr>
            <w:tcW w:w="5540" w:type="dxa"/>
            <w:shd w:val="clear" w:color="auto" w:fill="auto"/>
          </w:tcPr>
          <w:p w14:paraId="0572945B" w14:textId="77777777" w:rsidR="00CB746E" w:rsidRDefault="00CB746E" w:rsidP="00182314">
            <w:pPr>
              <w:jc w:val="right"/>
            </w:pPr>
            <w:bookmarkStart w:id="9" w:name="logos"/>
            <w:r>
              <w:rPr>
                <w:noProof/>
              </w:rPr>
              <w:drawing>
                <wp:inline distT="0" distB="0" distL="0" distR="0" wp14:anchorId="3BBCBD03" wp14:editId="52ABE478">
                  <wp:extent cx="1619250" cy="9588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bookmarkEnd w:id="9"/>
          </w:p>
        </w:tc>
      </w:tr>
      <w:tr w:rsidR="00CB746E" w14:paraId="0EBA7BCA" w14:textId="77777777" w:rsidTr="00182314">
        <w:trPr>
          <w:trHeight w:hRule="exact" w:val="5783"/>
        </w:trPr>
        <w:tc>
          <w:tcPr>
            <w:tcW w:w="10423" w:type="dxa"/>
            <w:gridSpan w:val="2"/>
            <w:shd w:val="clear" w:color="auto" w:fill="auto"/>
          </w:tcPr>
          <w:p w14:paraId="277A0264" w14:textId="77777777" w:rsidR="00CB746E" w:rsidRPr="00C074DD" w:rsidRDefault="00CB746E" w:rsidP="00182314">
            <w:pPr>
              <w:pStyle w:val="Guidance"/>
              <w:rPr>
                <w:b/>
              </w:rPr>
            </w:pPr>
          </w:p>
        </w:tc>
      </w:tr>
      <w:tr w:rsidR="00CB746E" w14:paraId="4EA07A70" w14:textId="77777777" w:rsidTr="00182314">
        <w:trPr>
          <w:cantSplit/>
          <w:trHeight w:hRule="exact" w:val="964"/>
        </w:trPr>
        <w:tc>
          <w:tcPr>
            <w:tcW w:w="10423" w:type="dxa"/>
            <w:gridSpan w:val="2"/>
            <w:shd w:val="clear" w:color="auto" w:fill="auto"/>
          </w:tcPr>
          <w:p w14:paraId="232BB679" w14:textId="77777777" w:rsidR="00CB746E" w:rsidRPr="00133525" w:rsidRDefault="00CB746E" w:rsidP="00182314">
            <w:pPr>
              <w:rPr>
                <w:sz w:val="16"/>
              </w:rPr>
            </w:pPr>
            <w:bookmarkStart w:id="10"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10"/>
          </w:p>
          <w:p w14:paraId="5F03FB60" w14:textId="77777777" w:rsidR="00CB746E" w:rsidRPr="004D3578" w:rsidRDefault="00CB746E" w:rsidP="00182314">
            <w:pPr>
              <w:pStyle w:val="ZV"/>
              <w:framePr w:w="0" w:wrap="auto" w:vAnchor="margin" w:hAnchor="text" w:yAlign="inline"/>
            </w:pPr>
          </w:p>
          <w:p w14:paraId="36CF6D4A" w14:textId="77777777" w:rsidR="00CB746E" w:rsidRPr="00133525" w:rsidRDefault="00CB746E" w:rsidP="00182314">
            <w:pPr>
              <w:rPr>
                <w:sz w:val="16"/>
              </w:rPr>
            </w:pPr>
          </w:p>
        </w:tc>
      </w:tr>
      <w:bookmarkEnd w:id="0"/>
    </w:tbl>
    <w:p w14:paraId="7D85EA42" w14:textId="77777777" w:rsidR="00CB746E" w:rsidRPr="004D3578" w:rsidRDefault="00CB746E" w:rsidP="00CB746E">
      <w:pPr>
        <w:sectPr w:rsidR="00CB746E"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CB746E" w14:paraId="59938AEC" w14:textId="77777777" w:rsidTr="00182314">
        <w:trPr>
          <w:trHeight w:hRule="exact" w:val="5670"/>
        </w:trPr>
        <w:tc>
          <w:tcPr>
            <w:tcW w:w="10423" w:type="dxa"/>
            <w:shd w:val="clear" w:color="auto" w:fill="auto"/>
          </w:tcPr>
          <w:p w14:paraId="1578E26F" w14:textId="77777777" w:rsidR="00CB746E" w:rsidRDefault="00CB746E" w:rsidP="00182314">
            <w:pPr>
              <w:pStyle w:val="Guidance"/>
            </w:pPr>
          </w:p>
        </w:tc>
      </w:tr>
      <w:tr w:rsidR="00CB746E" w14:paraId="6E93B732" w14:textId="77777777" w:rsidTr="00182314">
        <w:trPr>
          <w:trHeight w:hRule="exact" w:val="5387"/>
        </w:trPr>
        <w:tc>
          <w:tcPr>
            <w:tcW w:w="10423" w:type="dxa"/>
            <w:shd w:val="clear" w:color="auto" w:fill="auto"/>
          </w:tcPr>
          <w:p w14:paraId="0C456E55" w14:textId="77777777" w:rsidR="00CB746E" w:rsidRPr="00133525" w:rsidRDefault="00CB746E" w:rsidP="00182314">
            <w:pPr>
              <w:pStyle w:val="FP"/>
              <w:spacing w:after="240"/>
              <w:ind w:left="2835" w:right="2835"/>
              <w:jc w:val="center"/>
              <w:rPr>
                <w:rFonts w:ascii="Arial" w:hAnsi="Arial"/>
                <w:b/>
                <w:i/>
              </w:rPr>
            </w:pPr>
            <w:bookmarkStart w:id="11" w:name="coords3gpp"/>
            <w:r w:rsidRPr="00133525">
              <w:rPr>
                <w:rFonts w:ascii="Arial" w:hAnsi="Arial"/>
                <w:b/>
                <w:i/>
              </w:rPr>
              <w:t>3GPP</w:t>
            </w:r>
          </w:p>
          <w:p w14:paraId="5EA66A40" w14:textId="77777777" w:rsidR="00CB746E" w:rsidRPr="004D3578" w:rsidRDefault="00CB746E" w:rsidP="00182314">
            <w:pPr>
              <w:pStyle w:val="FP"/>
              <w:pBdr>
                <w:bottom w:val="single" w:sz="6" w:space="1" w:color="auto"/>
              </w:pBdr>
              <w:ind w:left="2835" w:right="2835"/>
              <w:jc w:val="center"/>
            </w:pPr>
            <w:r w:rsidRPr="004D3578">
              <w:t>Postal address</w:t>
            </w:r>
          </w:p>
          <w:p w14:paraId="3146FC02" w14:textId="77777777" w:rsidR="00CB746E" w:rsidRPr="00133525" w:rsidRDefault="00CB746E" w:rsidP="00182314">
            <w:pPr>
              <w:pStyle w:val="FP"/>
              <w:ind w:left="2835" w:right="2835"/>
              <w:jc w:val="center"/>
              <w:rPr>
                <w:rFonts w:ascii="Arial" w:hAnsi="Arial"/>
                <w:sz w:val="18"/>
              </w:rPr>
            </w:pPr>
          </w:p>
          <w:p w14:paraId="0B3E9BA4" w14:textId="77777777" w:rsidR="00CB746E" w:rsidRPr="004D3578" w:rsidRDefault="00CB746E" w:rsidP="00182314">
            <w:pPr>
              <w:pStyle w:val="FP"/>
              <w:pBdr>
                <w:bottom w:val="single" w:sz="6" w:space="1" w:color="auto"/>
              </w:pBdr>
              <w:spacing w:before="240"/>
              <w:ind w:left="2835" w:right="2835"/>
              <w:jc w:val="center"/>
            </w:pPr>
            <w:r w:rsidRPr="004D3578">
              <w:t>3GPP support office address</w:t>
            </w:r>
          </w:p>
          <w:p w14:paraId="7BE59DEB" w14:textId="77777777" w:rsidR="00CB746E" w:rsidRPr="008E2D68" w:rsidRDefault="00CB746E" w:rsidP="00182314">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32E83B2E" w14:textId="77777777" w:rsidR="00CB746E" w:rsidRPr="008E2D68" w:rsidRDefault="00CB746E" w:rsidP="00182314">
            <w:pPr>
              <w:pStyle w:val="FP"/>
              <w:ind w:left="2835" w:right="2835"/>
              <w:jc w:val="center"/>
              <w:rPr>
                <w:rFonts w:ascii="Arial" w:hAnsi="Arial"/>
                <w:sz w:val="18"/>
                <w:lang w:val="fr-FR"/>
              </w:rPr>
            </w:pPr>
            <w:r w:rsidRPr="008E2D68">
              <w:rPr>
                <w:rFonts w:ascii="Arial" w:hAnsi="Arial"/>
                <w:sz w:val="18"/>
                <w:lang w:val="fr-FR"/>
              </w:rPr>
              <w:t>Valbonne - FRANCE</w:t>
            </w:r>
          </w:p>
          <w:p w14:paraId="12332277" w14:textId="77777777" w:rsidR="00CB746E" w:rsidRPr="00133525" w:rsidRDefault="00CB746E" w:rsidP="00182314">
            <w:pPr>
              <w:pStyle w:val="FP"/>
              <w:spacing w:after="20"/>
              <w:ind w:left="2835" w:right="2835"/>
              <w:jc w:val="center"/>
              <w:rPr>
                <w:rFonts w:ascii="Arial" w:hAnsi="Arial"/>
                <w:sz w:val="18"/>
              </w:rPr>
            </w:pPr>
            <w:r w:rsidRPr="00133525">
              <w:rPr>
                <w:rFonts w:ascii="Arial" w:hAnsi="Arial"/>
                <w:sz w:val="18"/>
              </w:rPr>
              <w:t>Tel.: +33 4 92 94 42 00 Fax: +33 4 93 65 47 16</w:t>
            </w:r>
          </w:p>
          <w:p w14:paraId="4EBDDF09" w14:textId="77777777" w:rsidR="00CB746E" w:rsidRPr="004D3578" w:rsidRDefault="00CB746E" w:rsidP="00182314">
            <w:pPr>
              <w:pStyle w:val="FP"/>
              <w:pBdr>
                <w:bottom w:val="single" w:sz="6" w:space="1" w:color="auto"/>
              </w:pBdr>
              <w:spacing w:before="240"/>
              <w:ind w:left="2835" w:right="2835"/>
              <w:jc w:val="center"/>
            </w:pPr>
            <w:r w:rsidRPr="004D3578">
              <w:t>Internet</w:t>
            </w:r>
          </w:p>
          <w:p w14:paraId="652231C3" w14:textId="77777777" w:rsidR="00CB746E" w:rsidRPr="00133525" w:rsidRDefault="00CB746E" w:rsidP="00182314">
            <w:pPr>
              <w:pStyle w:val="FP"/>
              <w:ind w:left="2835" w:right="2835"/>
              <w:jc w:val="center"/>
              <w:rPr>
                <w:rFonts w:ascii="Arial" w:hAnsi="Arial"/>
                <w:sz w:val="18"/>
              </w:rPr>
            </w:pPr>
            <w:r w:rsidRPr="00133525">
              <w:rPr>
                <w:rFonts w:ascii="Arial" w:hAnsi="Arial"/>
                <w:sz w:val="18"/>
              </w:rPr>
              <w:t>http://www.3gpp.org</w:t>
            </w:r>
            <w:bookmarkEnd w:id="11"/>
          </w:p>
          <w:p w14:paraId="6BDBE958" w14:textId="77777777" w:rsidR="00CB746E" w:rsidRDefault="00CB746E" w:rsidP="00182314"/>
        </w:tc>
      </w:tr>
      <w:tr w:rsidR="00CB746E" w14:paraId="27CC3D49" w14:textId="77777777" w:rsidTr="00182314">
        <w:tc>
          <w:tcPr>
            <w:tcW w:w="10423" w:type="dxa"/>
            <w:shd w:val="clear" w:color="auto" w:fill="auto"/>
            <w:vAlign w:val="bottom"/>
          </w:tcPr>
          <w:p w14:paraId="33E7FE76" w14:textId="77777777" w:rsidR="00CB746E" w:rsidRPr="00133525" w:rsidRDefault="00CB746E" w:rsidP="00182314">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6619D419" w14:textId="77777777" w:rsidR="00CB746E" w:rsidRPr="004D3578" w:rsidRDefault="00CB746E" w:rsidP="00182314">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07EABE1E" w14:textId="77777777" w:rsidR="00CB746E" w:rsidRPr="004D3578" w:rsidRDefault="00CB746E" w:rsidP="00182314">
            <w:pPr>
              <w:pStyle w:val="FP"/>
              <w:jc w:val="center"/>
              <w:rPr>
                <w:noProof/>
              </w:rPr>
            </w:pPr>
          </w:p>
          <w:p w14:paraId="538C421D" w14:textId="77777777" w:rsidR="00CB746E" w:rsidRPr="00133525" w:rsidRDefault="00CB746E" w:rsidP="00182314">
            <w:pPr>
              <w:pStyle w:val="FP"/>
              <w:jc w:val="center"/>
              <w:rPr>
                <w:noProof/>
                <w:sz w:val="18"/>
              </w:rPr>
            </w:pPr>
            <w:r w:rsidRPr="002C05B2">
              <w:rPr>
                <w:noProof/>
                <w:sz w:val="18"/>
              </w:rPr>
              <w:t xml:space="preserve">© </w:t>
            </w:r>
            <w:bookmarkStart w:id="13" w:name="copyrightDate"/>
            <w:r w:rsidRPr="002C05B2">
              <w:rPr>
                <w:noProof/>
                <w:sz w:val="18"/>
              </w:rPr>
              <w:t>202</w:t>
            </w:r>
            <w:bookmarkEnd w:id="13"/>
            <w:r w:rsidRPr="002C05B2">
              <w:rPr>
                <w:noProof/>
                <w:sz w:val="18"/>
              </w:rPr>
              <w:t>2, 3GP</w:t>
            </w:r>
            <w:r w:rsidRPr="00133525">
              <w:rPr>
                <w:noProof/>
                <w:sz w:val="18"/>
              </w:rPr>
              <w:t>P Organizational Partners (ARIB, ATIS, CCSA, ETSI, TSDSI, TTA, TTC).</w:t>
            </w:r>
            <w:bookmarkStart w:id="14" w:name="copyrightaddon"/>
            <w:bookmarkEnd w:id="14"/>
          </w:p>
          <w:p w14:paraId="46D13BBC" w14:textId="77777777" w:rsidR="00CB746E" w:rsidRPr="00133525" w:rsidRDefault="00CB746E" w:rsidP="00182314">
            <w:pPr>
              <w:pStyle w:val="FP"/>
              <w:jc w:val="center"/>
              <w:rPr>
                <w:noProof/>
                <w:sz w:val="18"/>
              </w:rPr>
            </w:pPr>
            <w:r w:rsidRPr="00133525">
              <w:rPr>
                <w:noProof/>
                <w:sz w:val="18"/>
              </w:rPr>
              <w:t>All rights reserved.</w:t>
            </w:r>
          </w:p>
          <w:p w14:paraId="63ED7608" w14:textId="77777777" w:rsidR="00CB746E" w:rsidRPr="00133525" w:rsidRDefault="00CB746E" w:rsidP="00182314">
            <w:pPr>
              <w:pStyle w:val="FP"/>
              <w:rPr>
                <w:noProof/>
                <w:sz w:val="18"/>
              </w:rPr>
            </w:pPr>
          </w:p>
          <w:p w14:paraId="27D60FD6" w14:textId="77777777" w:rsidR="00CB746E" w:rsidRPr="00133525" w:rsidRDefault="00CB746E" w:rsidP="00182314">
            <w:pPr>
              <w:pStyle w:val="FP"/>
              <w:rPr>
                <w:noProof/>
                <w:sz w:val="18"/>
              </w:rPr>
            </w:pPr>
            <w:r w:rsidRPr="00133525">
              <w:rPr>
                <w:noProof/>
                <w:sz w:val="18"/>
              </w:rPr>
              <w:t>UMTS™ is a Trade Mark of ETSI registered for the benefit of its members</w:t>
            </w:r>
          </w:p>
          <w:p w14:paraId="5A2A530A" w14:textId="77777777" w:rsidR="00CB746E" w:rsidRPr="00133525" w:rsidRDefault="00CB746E" w:rsidP="00182314">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24C09FB8" w14:textId="77777777" w:rsidR="00CB746E" w:rsidRPr="00133525" w:rsidRDefault="00CB746E" w:rsidP="00182314">
            <w:pPr>
              <w:pStyle w:val="FP"/>
              <w:rPr>
                <w:noProof/>
                <w:sz w:val="18"/>
              </w:rPr>
            </w:pPr>
            <w:r w:rsidRPr="00133525">
              <w:rPr>
                <w:noProof/>
                <w:sz w:val="18"/>
              </w:rPr>
              <w:t>GSM® and the GSM logo are registered and owned by the GSM Association</w:t>
            </w:r>
            <w:bookmarkEnd w:id="12"/>
          </w:p>
          <w:p w14:paraId="0CBC1DB4" w14:textId="77777777" w:rsidR="00CB746E" w:rsidRDefault="00CB746E" w:rsidP="00182314"/>
        </w:tc>
      </w:tr>
      <w:bookmarkEnd w:id="1"/>
    </w:tbl>
    <w:p w14:paraId="41A58658" w14:textId="77777777" w:rsidR="00A60236" w:rsidRPr="00B15549" w:rsidRDefault="00A60236" w:rsidP="00A60236">
      <w:pPr>
        <w:pStyle w:val="TT"/>
      </w:pPr>
      <w:r w:rsidRPr="00B15549">
        <w:br w:type="page"/>
      </w:r>
      <w:r w:rsidRPr="00B15549">
        <w:lastRenderedPageBreak/>
        <w:t>Contents</w:t>
      </w:r>
    </w:p>
    <w:p w14:paraId="061FC30D" w14:textId="77777777" w:rsidR="00261888" w:rsidRPr="001C666A" w:rsidRDefault="00261888">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_Toc528162785 \h </w:instrText>
      </w:r>
      <w:r>
        <w:fldChar w:fldCharType="separate"/>
      </w:r>
      <w:r>
        <w:t>5</w:t>
      </w:r>
      <w:r>
        <w:fldChar w:fldCharType="end"/>
      </w:r>
    </w:p>
    <w:p w14:paraId="0B8A7E7A" w14:textId="77777777" w:rsidR="00261888" w:rsidRPr="001C666A" w:rsidRDefault="00261888">
      <w:pPr>
        <w:pStyle w:val="TOC1"/>
        <w:rPr>
          <w:rFonts w:ascii="Calibri" w:eastAsia="Malgun Gothic" w:hAnsi="Calibri"/>
          <w:szCs w:val="22"/>
        </w:rPr>
      </w:pPr>
      <w:r>
        <w:t>1</w:t>
      </w:r>
      <w:r w:rsidRPr="001C666A">
        <w:rPr>
          <w:rFonts w:ascii="Calibri" w:eastAsia="Malgun Gothic" w:hAnsi="Calibri"/>
          <w:szCs w:val="22"/>
        </w:rPr>
        <w:tab/>
      </w:r>
      <w:r>
        <w:t>Scope</w:t>
      </w:r>
      <w:r>
        <w:tab/>
      </w:r>
      <w:r>
        <w:fldChar w:fldCharType="begin" w:fldLock="1"/>
      </w:r>
      <w:r>
        <w:instrText xml:space="preserve"> PAGEREF _Toc528162786 \h </w:instrText>
      </w:r>
      <w:r>
        <w:fldChar w:fldCharType="separate"/>
      </w:r>
      <w:r>
        <w:t>6</w:t>
      </w:r>
      <w:r>
        <w:fldChar w:fldCharType="end"/>
      </w:r>
    </w:p>
    <w:p w14:paraId="5B22BD00" w14:textId="77777777" w:rsidR="00261888" w:rsidRPr="001C666A" w:rsidRDefault="00261888">
      <w:pPr>
        <w:pStyle w:val="TOC1"/>
        <w:rPr>
          <w:rFonts w:ascii="Calibri" w:eastAsia="Malgun Gothic" w:hAnsi="Calibri"/>
          <w:szCs w:val="22"/>
        </w:rPr>
      </w:pPr>
      <w:r>
        <w:t>2</w:t>
      </w:r>
      <w:r w:rsidRPr="001C666A">
        <w:rPr>
          <w:rFonts w:ascii="Calibri" w:eastAsia="Malgun Gothic" w:hAnsi="Calibri"/>
          <w:szCs w:val="22"/>
        </w:rPr>
        <w:tab/>
      </w:r>
      <w:r>
        <w:t>References</w:t>
      </w:r>
      <w:r>
        <w:tab/>
      </w:r>
      <w:r>
        <w:fldChar w:fldCharType="begin" w:fldLock="1"/>
      </w:r>
      <w:r>
        <w:instrText xml:space="preserve"> PAGEREF _Toc528162787 \h </w:instrText>
      </w:r>
      <w:r>
        <w:fldChar w:fldCharType="separate"/>
      </w:r>
      <w:r>
        <w:t>6</w:t>
      </w:r>
      <w:r>
        <w:fldChar w:fldCharType="end"/>
      </w:r>
    </w:p>
    <w:p w14:paraId="5EB9890E" w14:textId="77777777" w:rsidR="00261888" w:rsidRPr="001C666A" w:rsidRDefault="00261888">
      <w:pPr>
        <w:pStyle w:val="TOC1"/>
        <w:rPr>
          <w:rFonts w:ascii="Calibri" w:eastAsia="Malgun Gothic" w:hAnsi="Calibri"/>
          <w:szCs w:val="22"/>
        </w:rPr>
      </w:pPr>
      <w:r>
        <w:t>3</w:t>
      </w:r>
      <w:r w:rsidRPr="001C666A">
        <w:rPr>
          <w:rFonts w:ascii="Calibri" w:eastAsia="Malgun Gothic" w:hAnsi="Calibri"/>
          <w:szCs w:val="22"/>
        </w:rPr>
        <w:tab/>
      </w:r>
      <w:r>
        <w:t>Definitions, symbols and abbreviations</w:t>
      </w:r>
      <w:r>
        <w:tab/>
      </w:r>
      <w:r>
        <w:fldChar w:fldCharType="begin" w:fldLock="1"/>
      </w:r>
      <w:r>
        <w:instrText xml:space="preserve"> PAGEREF _Toc528162788 \h </w:instrText>
      </w:r>
      <w:r>
        <w:fldChar w:fldCharType="separate"/>
      </w:r>
      <w:r>
        <w:t>6</w:t>
      </w:r>
      <w:r>
        <w:fldChar w:fldCharType="end"/>
      </w:r>
    </w:p>
    <w:p w14:paraId="0ECBD90C" w14:textId="77777777" w:rsidR="00261888" w:rsidRPr="001C666A" w:rsidRDefault="00261888">
      <w:pPr>
        <w:pStyle w:val="TOC2"/>
        <w:rPr>
          <w:rFonts w:ascii="Calibri" w:eastAsia="Malgun Gothic" w:hAnsi="Calibri"/>
          <w:sz w:val="22"/>
          <w:szCs w:val="22"/>
        </w:rPr>
      </w:pPr>
      <w:r>
        <w:t>3.1</w:t>
      </w:r>
      <w:r w:rsidRPr="001C666A">
        <w:rPr>
          <w:rFonts w:ascii="Calibri" w:eastAsia="Malgun Gothic" w:hAnsi="Calibri"/>
          <w:sz w:val="22"/>
          <w:szCs w:val="22"/>
        </w:rPr>
        <w:tab/>
      </w:r>
      <w:r>
        <w:t>Definitions</w:t>
      </w:r>
      <w:r>
        <w:tab/>
      </w:r>
      <w:r>
        <w:fldChar w:fldCharType="begin" w:fldLock="1"/>
      </w:r>
      <w:r>
        <w:instrText xml:space="preserve"> PAGEREF _Toc528162789 \h </w:instrText>
      </w:r>
      <w:r>
        <w:fldChar w:fldCharType="separate"/>
      </w:r>
      <w:r>
        <w:t>6</w:t>
      </w:r>
      <w:r>
        <w:fldChar w:fldCharType="end"/>
      </w:r>
    </w:p>
    <w:p w14:paraId="3D52579C" w14:textId="77777777" w:rsidR="00261888" w:rsidRPr="001C666A" w:rsidRDefault="00261888">
      <w:pPr>
        <w:pStyle w:val="TOC2"/>
        <w:rPr>
          <w:rFonts w:ascii="Calibri" w:eastAsia="Malgun Gothic" w:hAnsi="Calibri"/>
          <w:sz w:val="22"/>
          <w:szCs w:val="22"/>
        </w:rPr>
      </w:pPr>
      <w:r>
        <w:t>3.1A</w:t>
      </w:r>
      <w:r w:rsidRPr="001C666A">
        <w:rPr>
          <w:rFonts w:ascii="Calibri" w:eastAsia="Malgun Gothic" w:hAnsi="Calibri"/>
          <w:sz w:val="22"/>
          <w:szCs w:val="22"/>
        </w:rPr>
        <w:tab/>
      </w:r>
      <w:r>
        <w:t>Symbols</w:t>
      </w:r>
      <w:r>
        <w:tab/>
      </w:r>
      <w:r>
        <w:fldChar w:fldCharType="begin" w:fldLock="1"/>
      </w:r>
      <w:r>
        <w:instrText xml:space="preserve"> PAGEREF _Toc528162790 \h </w:instrText>
      </w:r>
      <w:r>
        <w:fldChar w:fldCharType="separate"/>
      </w:r>
      <w:r>
        <w:t>6</w:t>
      </w:r>
      <w:r>
        <w:fldChar w:fldCharType="end"/>
      </w:r>
    </w:p>
    <w:p w14:paraId="1AF7C2A2" w14:textId="77777777" w:rsidR="00261888" w:rsidRPr="001C666A" w:rsidRDefault="00261888">
      <w:pPr>
        <w:pStyle w:val="TOC2"/>
        <w:rPr>
          <w:rFonts w:ascii="Calibri" w:eastAsia="Malgun Gothic" w:hAnsi="Calibri"/>
          <w:sz w:val="22"/>
          <w:szCs w:val="22"/>
        </w:rPr>
      </w:pPr>
      <w:r>
        <w:t>3.2</w:t>
      </w:r>
      <w:r w:rsidRPr="001C666A">
        <w:rPr>
          <w:rFonts w:ascii="Calibri" w:eastAsia="Malgun Gothic" w:hAnsi="Calibri"/>
          <w:sz w:val="22"/>
          <w:szCs w:val="22"/>
        </w:rPr>
        <w:tab/>
      </w:r>
      <w:r>
        <w:t>Abbreviations</w:t>
      </w:r>
      <w:r>
        <w:tab/>
      </w:r>
      <w:r>
        <w:fldChar w:fldCharType="begin" w:fldLock="1"/>
      </w:r>
      <w:r>
        <w:instrText xml:space="preserve"> PAGEREF _Toc528162791 \h </w:instrText>
      </w:r>
      <w:r>
        <w:fldChar w:fldCharType="separate"/>
      </w:r>
      <w:r>
        <w:t>7</w:t>
      </w:r>
      <w:r>
        <w:fldChar w:fldCharType="end"/>
      </w:r>
    </w:p>
    <w:p w14:paraId="2DF274DA" w14:textId="77777777" w:rsidR="00261888" w:rsidRPr="001C666A" w:rsidRDefault="00261888">
      <w:pPr>
        <w:pStyle w:val="TOC1"/>
        <w:rPr>
          <w:rFonts w:ascii="Calibri" w:eastAsia="Malgun Gothic" w:hAnsi="Calibri"/>
          <w:szCs w:val="22"/>
        </w:rPr>
      </w:pPr>
      <w:r>
        <w:t>4</w:t>
      </w:r>
      <w:r w:rsidRPr="001C666A">
        <w:rPr>
          <w:rFonts w:ascii="Calibri" w:eastAsia="Malgun Gothic" w:hAnsi="Calibri"/>
          <w:szCs w:val="22"/>
        </w:rPr>
        <w:tab/>
      </w:r>
      <w:r>
        <w:t>General</w:t>
      </w:r>
      <w:r>
        <w:tab/>
      </w:r>
      <w:r>
        <w:fldChar w:fldCharType="begin" w:fldLock="1"/>
      </w:r>
      <w:r>
        <w:instrText xml:space="preserve"> PAGEREF _Toc528162792 \h </w:instrText>
      </w:r>
      <w:r>
        <w:fldChar w:fldCharType="separate"/>
      </w:r>
      <w:r>
        <w:t>7</w:t>
      </w:r>
      <w:r>
        <w:fldChar w:fldCharType="end"/>
      </w:r>
    </w:p>
    <w:p w14:paraId="4979AB48" w14:textId="77777777" w:rsidR="00261888" w:rsidRPr="001C666A" w:rsidRDefault="00261888">
      <w:pPr>
        <w:pStyle w:val="TOC1"/>
        <w:rPr>
          <w:rFonts w:ascii="Calibri" w:eastAsia="Malgun Gothic" w:hAnsi="Calibri"/>
          <w:szCs w:val="22"/>
        </w:rPr>
      </w:pPr>
      <w:r>
        <w:t>5</w:t>
      </w:r>
      <w:r w:rsidRPr="001C666A">
        <w:rPr>
          <w:rFonts w:ascii="Calibri" w:eastAsia="Malgun Gothic" w:hAnsi="Calibri"/>
          <w:szCs w:val="22"/>
        </w:rPr>
        <w:tab/>
      </w:r>
      <w:r>
        <w:t>LMU RF Requirements</w:t>
      </w:r>
      <w:r>
        <w:tab/>
      </w:r>
      <w:r>
        <w:fldChar w:fldCharType="begin" w:fldLock="1"/>
      </w:r>
      <w:r>
        <w:instrText xml:space="preserve"> PAGEREF _Toc528162793 \h </w:instrText>
      </w:r>
      <w:r>
        <w:fldChar w:fldCharType="separate"/>
      </w:r>
      <w:r>
        <w:t>7</w:t>
      </w:r>
      <w:r>
        <w:fldChar w:fldCharType="end"/>
      </w:r>
    </w:p>
    <w:p w14:paraId="5BACCC0F" w14:textId="77777777" w:rsidR="00261888" w:rsidRPr="001C666A" w:rsidRDefault="00261888">
      <w:pPr>
        <w:pStyle w:val="TOC2"/>
        <w:rPr>
          <w:rFonts w:ascii="Calibri" w:eastAsia="Malgun Gothic" w:hAnsi="Calibri"/>
          <w:sz w:val="22"/>
          <w:szCs w:val="22"/>
        </w:rPr>
      </w:pPr>
      <w:r>
        <w:t>5.1</w:t>
      </w:r>
      <w:r w:rsidRPr="001C666A">
        <w:rPr>
          <w:rFonts w:ascii="Calibri" w:eastAsia="Malgun Gothic" w:hAnsi="Calibri"/>
          <w:sz w:val="22"/>
          <w:szCs w:val="22"/>
        </w:rPr>
        <w:tab/>
      </w:r>
      <w:r>
        <w:t>General</w:t>
      </w:r>
      <w:r>
        <w:tab/>
      </w:r>
      <w:r>
        <w:fldChar w:fldCharType="begin" w:fldLock="1"/>
      </w:r>
      <w:r>
        <w:instrText xml:space="preserve"> PAGEREF _Toc528162794 \h </w:instrText>
      </w:r>
      <w:r>
        <w:fldChar w:fldCharType="separate"/>
      </w:r>
      <w:r>
        <w:t>7</w:t>
      </w:r>
      <w:r>
        <w:fldChar w:fldCharType="end"/>
      </w:r>
    </w:p>
    <w:p w14:paraId="0F1D52AA" w14:textId="77777777" w:rsidR="00261888" w:rsidRPr="001C666A" w:rsidRDefault="00261888">
      <w:pPr>
        <w:pStyle w:val="TOC3"/>
        <w:rPr>
          <w:rFonts w:ascii="Calibri" w:eastAsia="Malgun Gothic" w:hAnsi="Calibri"/>
          <w:sz w:val="22"/>
          <w:szCs w:val="22"/>
        </w:rPr>
      </w:pPr>
      <w:r>
        <w:t>5.1.1</w:t>
      </w:r>
      <w:r w:rsidRPr="001C666A">
        <w:rPr>
          <w:rFonts w:ascii="Calibri" w:eastAsia="Malgun Gothic" w:hAnsi="Calibri"/>
          <w:sz w:val="22"/>
          <w:szCs w:val="22"/>
        </w:rPr>
        <w:tab/>
      </w:r>
      <w:r>
        <w:t>Detection probability requirement and false alarm requirement</w:t>
      </w:r>
      <w:r>
        <w:tab/>
      </w:r>
      <w:r>
        <w:fldChar w:fldCharType="begin" w:fldLock="1"/>
      </w:r>
      <w:r>
        <w:instrText xml:space="preserve"> PAGEREF _Toc528162795 \h </w:instrText>
      </w:r>
      <w:r>
        <w:fldChar w:fldCharType="separate"/>
      </w:r>
      <w:r>
        <w:t>9</w:t>
      </w:r>
      <w:r>
        <w:fldChar w:fldCharType="end"/>
      </w:r>
    </w:p>
    <w:p w14:paraId="72F8F6DB" w14:textId="77777777" w:rsidR="00261888" w:rsidRPr="001C666A" w:rsidRDefault="00261888">
      <w:pPr>
        <w:pStyle w:val="TOC3"/>
        <w:rPr>
          <w:rFonts w:ascii="Calibri" w:eastAsia="Malgun Gothic" w:hAnsi="Calibri"/>
          <w:sz w:val="22"/>
          <w:szCs w:val="22"/>
        </w:rPr>
      </w:pPr>
      <w:r>
        <w:t>5.1.2</w:t>
      </w:r>
      <w:r w:rsidRPr="001C666A">
        <w:rPr>
          <w:rFonts w:ascii="Calibri" w:eastAsia="Malgun Gothic" w:hAnsi="Calibri"/>
          <w:sz w:val="22"/>
          <w:szCs w:val="22"/>
        </w:rPr>
        <w:tab/>
      </w:r>
      <w:r>
        <w:t>Operating bands</w:t>
      </w:r>
      <w:r>
        <w:tab/>
      </w:r>
      <w:r>
        <w:fldChar w:fldCharType="begin" w:fldLock="1"/>
      </w:r>
      <w:r>
        <w:instrText xml:space="preserve"> PAGEREF _Toc528162796 \h </w:instrText>
      </w:r>
      <w:r>
        <w:fldChar w:fldCharType="separate"/>
      </w:r>
      <w:r>
        <w:t>9</w:t>
      </w:r>
      <w:r>
        <w:fldChar w:fldCharType="end"/>
      </w:r>
    </w:p>
    <w:p w14:paraId="54232B1D" w14:textId="77777777" w:rsidR="00261888" w:rsidRPr="001C666A" w:rsidRDefault="00261888">
      <w:pPr>
        <w:pStyle w:val="TOC3"/>
        <w:rPr>
          <w:rFonts w:ascii="Calibri" w:eastAsia="Malgun Gothic" w:hAnsi="Calibri"/>
          <w:sz w:val="22"/>
          <w:szCs w:val="22"/>
        </w:rPr>
      </w:pPr>
      <w:r>
        <w:t>5.1.3</w:t>
      </w:r>
      <w:r w:rsidRPr="001C666A">
        <w:rPr>
          <w:rFonts w:ascii="Calibri" w:eastAsia="Malgun Gothic" w:hAnsi="Calibri"/>
          <w:sz w:val="22"/>
          <w:szCs w:val="22"/>
        </w:rPr>
        <w:tab/>
      </w:r>
      <w:r>
        <w:t>Operating bands</w:t>
      </w:r>
      <w:r>
        <w:tab/>
      </w:r>
      <w:r>
        <w:fldChar w:fldCharType="begin" w:fldLock="1"/>
      </w:r>
      <w:r>
        <w:instrText xml:space="preserve"> PAGEREF _Toc528162797 \h </w:instrText>
      </w:r>
      <w:r>
        <w:fldChar w:fldCharType="separate"/>
      </w:r>
      <w:r>
        <w:t>10</w:t>
      </w:r>
      <w:r>
        <w:fldChar w:fldCharType="end"/>
      </w:r>
    </w:p>
    <w:p w14:paraId="6439E59A" w14:textId="77777777" w:rsidR="00261888" w:rsidRPr="001C666A" w:rsidRDefault="00261888">
      <w:pPr>
        <w:pStyle w:val="TOC2"/>
        <w:rPr>
          <w:rFonts w:ascii="Calibri" w:eastAsia="Malgun Gothic" w:hAnsi="Calibri"/>
          <w:sz w:val="22"/>
          <w:szCs w:val="22"/>
        </w:rPr>
      </w:pPr>
      <w:r>
        <w:t>5.2</w:t>
      </w:r>
      <w:r w:rsidRPr="001C666A">
        <w:rPr>
          <w:rFonts w:ascii="Calibri" w:eastAsia="Malgun Gothic" w:hAnsi="Calibri"/>
          <w:sz w:val="22"/>
          <w:szCs w:val="22"/>
        </w:rPr>
        <w:tab/>
      </w:r>
      <w:r>
        <w:t>Reference sensitivity level</w:t>
      </w:r>
      <w:r>
        <w:tab/>
      </w:r>
      <w:r>
        <w:fldChar w:fldCharType="begin" w:fldLock="1"/>
      </w:r>
      <w:r>
        <w:instrText xml:space="preserve"> PAGEREF _Toc528162798 \h </w:instrText>
      </w:r>
      <w:r>
        <w:fldChar w:fldCharType="separate"/>
      </w:r>
      <w:r>
        <w:t>12</w:t>
      </w:r>
      <w:r>
        <w:fldChar w:fldCharType="end"/>
      </w:r>
    </w:p>
    <w:p w14:paraId="1C2A3EA2" w14:textId="77777777" w:rsidR="00261888" w:rsidRPr="001C666A" w:rsidRDefault="00261888">
      <w:pPr>
        <w:pStyle w:val="TOC3"/>
        <w:rPr>
          <w:rFonts w:ascii="Calibri" w:eastAsia="Malgun Gothic" w:hAnsi="Calibri"/>
          <w:sz w:val="22"/>
          <w:szCs w:val="22"/>
        </w:rPr>
      </w:pPr>
      <w:r w:rsidRPr="00261888">
        <w:t>5.2.1</w:t>
      </w:r>
      <w:r w:rsidRPr="001C666A">
        <w:rPr>
          <w:rFonts w:ascii="Calibri" w:eastAsia="Malgun Gothic" w:hAnsi="Calibri"/>
          <w:sz w:val="22"/>
          <w:szCs w:val="22"/>
        </w:rPr>
        <w:tab/>
      </w:r>
      <w:r w:rsidRPr="00E55690">
        <w:rPr>
          <w:rFonts w:cs="Arial"/>
        </w:rPr>
        <w:t>Minimum requirement</w:t>
      </w:r>
      <w:r>
        <w:tab/>
      </w:r>
      <w:r>
        <w:fldChar w:fldCharType="begin" w:fldLock="1"/>
      </w:r>
      <w:r>
        <w:instrText xml:space="preserve"> PAGEREF _Toc528162799 \h </w:instrText>
      </w:r>
      <w:r>
        <w:fldChar w:fldCharType="separate"/>
      </w:r>
      <w:r>
        <w:t>12</w:t>
      </w:r>
      <w:r>
        <w:fldChar w:fldCharType="end"/>
      </w:r>
    </w:p>
    <w:p w14:paraId="1BB17FBB" w14:textId="77777777" w:rsidR="00261888" w:rsidRPr="001C666A" w:rsidRDefault="00261888">
      <w:pPr>
        <w:pStyle w:val="TOC2"/>
        <w:rPr>
          <w:rFonts w:ascii="Calibri" w:eastAsia="Malgun Gothic" w:hAnsi="Calibri"/>
          <w:sz w:val="22"/>
          <w:szCs w:val="22"/>
        </w:rPr>
      </w:pPr>
      <w:r>
        <w:t>5.3</w:t>
      </w:r>
      <w:r w:rsidRPr="001C666A">
        <w:rPr>
          <w:rFonts w:ascii="Calibri" w:eastAsia="Malgun Gothic" w:hAnsi="Calibri"/>
          <w:sz w:val="22"/>
          <w:szCs w:val="22"/>
        </w:rPr>
        <w:tab/>
      </w:r>
      <w:r>
        <w:t>Dynamic range</w:t>
      </w:r>
      <w:r>
        <w:tab/>
      </w:r>
      <w:r>
        <w:fldChar w:fldCharType="begin" w:fldLock="1"/>
      </w:r>
      <w:r>
        <w:instrText xml:space="preserve"> PAGEREF _Toc528162800 \h </w:instrText>
      </w:r>
      <w:r>
        <w:fldChar w:fldCharType="separate"/>
      </w:r>
      <w:r>
        <w:t>12</w:t>
      </w:r>
      <w:r>
        <w:fldChar w:fldCharType="end"/>
      </w:r>
    </w:p>
    <w:p w14:paraId="037DE93A" w14:textId="77777777" w:rsidR="00261888" w:rsidRPr="001C666A" w:rsidRDefault="00261888">
      <w:pPr>
        <w:pStyle w:val="TOC3"/>
        <w:rPr>
          <w:rFonts w:ascii="Calibri" w:eastAsia="Malgun Gothic" w:hAnsi="Calibri"/>
          <w:sz w:val="22"/>
          <w:szCs w:val="22"/>
        </w:rPr>
      </w:pPr>
      <w:r>
        <w:t>5.3.1</w:t>
      </w:r>
      <w:r w:rsidRPr="001C666A">
        <w:rPr>
          <w:rFonts w:ascii="Calibri" w:eastAsia="Malgun Gothic" w:hAnsi="Calibri"/>
          <w:sz w:val="22"/>
          <w:szCs w:val="22"/>
        </w:rPr>
        <w:tab/>
      </w:r>
      <w:r>
        <w:t>Minimum requirement</w:t>
      </w:r>
      <w:r>
        <w:tab/>
      </w:r>
      <w:r>
        <w:fldChar w:fldCharType="begin" w:fldLock="1"/>
      </w:r>
      <w:r>
        <w:instrText xml:space="preserve"> PAGEREF _Toc528162801 \h </w:instrText>
      </w:r>
      <w:r>
        <w:fldChar w:fldCharType="separate"/>
      </w:r>
      <w:r>
        <w:t>12</w:t>
      </w:r>
      <w:r>
        <w:fldChar w:fldCharType="end"/>
      </w:r>
    </w:p>
    <w:p w14:paraId="106903B4" w14:textId="77777777" w:rsidR="00261888" w:rsidRPr="001C666A" w:rsidRDefault="00261888">
      <w:pPr>
        <w:pStyle w:val="TOC2"/>
        <w:rPr>
          <w:rFonts w:ascii="Calibri" w:eastAsia="Malgun Gothic" w:hAnsi="Calibri"/>
          <w:sz w:val="22"/>
          <w:szCs w:val="22"/>
        </w:rPr>
      </w:pPr>
      <w:r>
        <w:t>5.4</w:t>
      </w:r>
      <w:r w:rsidRPr="001C666A">
        <w:rPr>
          <w:rFonts w:ascii="Calibri" w:eastAsia="Malgun Gothic" w:hAnsi="Calibri"/>
          <w:sz w:val="22"/>
          <w:szCs w:val="22"/>
        </w:rPr>
        <w:tab/>
      </w:r>
      <w:r>
        <w:t>In-channel selectivity</w:t>
      </w:r>
      <w:r>
        <w:tab/>
      </w:r>
      <w:r>
        <w:fldChar w:fldCharType="begin" w:fldLock="1"/>
      </w:r>
      <w:r>
        <w:instrText xml:space="preserve"> PAGEREF _Toc528162802 \h </w:instrText>
      </w:r>
      <w:r>
        <w:fldChar w:fldCharType="separate"/>
      </w:r>
      <w:r>
        <w:t>12</w:t>
      </w:r>
      <w:r>
        <w:fldChar w:fldCharType="end"/>
      </w:r>
    </w:p>
    <w:p w14:paraId="27BFDB9F" w14:textId="77777777" w:rsidR="00261888" w:rsidRPr="001C666A" w:rsidRDefault="00261888">
      <w:pPr>
        <w:pStyle w:val="TOC3"/>
        <w:rPr>
          <w:rFonts w:ascii="Calibri" w:eastAsia="Malgun Gothic" w:hAnsi="Calibri"/>
          <w:sz w:val="22"/>
          <w:szCs w:val="22"/>
        </w:rPr>
      </w:pPr>
      <w:r>
        <w:t>5.4.1</w:t>
      </w:r>
      <w:r w:rsidRPr="001C666A">
        <w:rPr>
          <w:rFonts w:ascii="Calibri" w:eastAsia="Malgun Gothic" w:hAnsi="Calibri"/>
          <w:sz w:val="22"/>
          <w:szCs w:val="22"/>
        </w:rPr>
        <w:tab/>
      </w:r>
      <w:r>
        <w:t>Minimum requirement</w:t>
      </w:r>
      <w:r>
        <w:tab/>
      </w:r>
      <w:r>
        <w:fldChar w:fldCharType="begin" w:fldLock="1"/>
      </w:r>
      <w:r>
        <w:instrText xml:space="preserve"> PAGEREF _Toc528162803 \h </w:instrText>
      </w:r>
      <w:r>
        <w:fldChar w:fldCharType="separate"/>
      </w:r>
      <w:r>
        <w:t>13</w:t>
      </w:r>
      <w:r>
        <w:fldChar w:fldCharType="end"/>
      </w:r>
    </w:p>
    <w:p w14:paraId="06592454" w14:textId="77777777" w:rsidR="00261888" w:rsidRPr="001C666A" w:rsidRDefault="00261888">
      <w:pPr>
        <w:pStyle w:val="TOC2"/>
        <w:rPr>
          <w:rFonts w:ascii="Calibri" w:eastAsia="Malgun Gothic" w:hAnsi="Calibri"/>
          <w:sz w:val="22"/>
          <w:szCs w:val="22"/>
        </w:rPr>
      </w:pPr>
      <w:r>
        <w:t>5.5</w:t>
      </w:r>
      <w:r w:rsidRPr="001C666A">
        <w:rPr>
          <w:rFonts w:ascii="Calibri" w:eastAsia="Malgun Gothic" w:hAnsi="Calibri"/>
          <w:sz w:val="22"/>
          <w:szCs w:val="22"/>
        </w:rPr>
        <w:tab/>
      </w:r>
      <w:r>
        <w:t>Adjacent Channel Selectivity (ACS) and narrow-band blocking</w:t>
      </w:r>
      <w:r>
        <w:tab/>
      </w:r>
      <w:r>
        <w:fldChar w:fldCharType="begin" w:fldLock="1"/>
      </w:r>
      <w:r>
        <w:instrText xml:space="preserve"> PAGEREF _Toc528162804 \h </w:instrText>
      </w:r>
      <w:r>
        <w:fldChar w:fldCharType="separate"/>
      </w:r>
      <w:r>
        <w:t>13</w:t>
      </w:r>
      <w:r>
        <w:fldChar w:fldCharType="end"/>
      </w:r>
    </w:p>
    <w:p w14:paraId="24D35B85" w14:textId="77777777" w:rsidR="00261888" w:rsidRPr="001C666A" w:rsidRDefault="00261888">
      <w:pPr>
        <w:pStyle w:val="TOC3"/>
        <w:rPr>
          <w:rFonts w:ascii="Calibri" w:eastAsia="Malgun Gothic" w:hAnsi="Calibri"/>
          <w:sz w:val="22"/>
          <w:szCs w:val="22"/>
        </w:rPr>
      </w:pPr>
      <w:r>
        <w:t>5.5.1</w:t>
      </w:r>
      <w:r w:rsidRPr="001C666A">
        <w:rPr>
          <w:rFonts w:ascii="Calibri" w:eastAsia="Malgun Gothic" w:hAnsi="Calibri"/>
          <w:sz w:val="22"/>
          <w:szCs w:val="22"/>
        </w:rPr>
        <w:tab/>
      </w:r>
      <w:r>
        <w:t>Minimum requirement</w:t>
      </w:r>
      <w:r>
        <w:tab/>
      </w:r>
      <w:r>
        <w:fldChar w:fldCharType="begin" w:fldLock="1"/>
      </w:r>
      <w:r>
        <w:instrText xml:space="preserve"> PAGEREF _Toc528162805 \h </w:instrText>
      </w:r>
      <w:r>
        <w:fldChar w:fldCharType="separate"/>
      </w:r>
      <w:r>
        <w:t>13</w:t>
      </w:r>
      <w:r>
        <w:fldChar w:fldCharType="end"/>
      </w:r>
    </w:p>
    <w:p w14:paraId="5B6ACF36" w14:textId="77777777" w:rsidR="00261888" w:rsidRPr="001C666A" w:rsidRDefault="00261888">
      <w:pPr>
        <w:pStyle w:val="TOC2"/>
        <w:rPr>
          <w:rFonts w:ascii="Calibri" w:eastAsia="Malgun Gothic" w:hAnsi="Calibri"/>
          <w:sz w:val="22"/>
          <w:szCs w:val="22"/>
        </w:rPr>
      </w:pPr>
      <w:r>
        <w:t>5.6</w:t>
      </w:r>
      <w:r w:rsidRPr="001C666A">
        <w:rPr>
          <w:rFonts w:ascii="Calibri" w:eastAsia="Malgun Gothic" w:hAnsi="Calibri"/>
          <w:sz w:val="22"/>
          <w:szCs w:val="22"/>
        </w:rPr>
        <w:tab/>
      </w:r>
      <w:r>
        <w:t>Blocking</w:t>
      </w:r>
      <w:r>
        <w:tab/>
      </w:r>
      <w:r>
        <w:fldChar w:fldCharType="begin" w:fldLock="1"/>
      </w:r>
      <w:r>
        <w:instrText xml:space="preserve"> PAGEREF _Toc528162806 \h </w:instrText>
      </w:r>
      <w:r>
        <w:fldChar w:fldCharType="separate"/>
      </w:r>
      <w:r>
        <w:t>14</w:t>
      </w:r>
      <w:r>
        <w:fldChar w:fldCharType="end"/>
      </w:r>
    </w:p>
    <w:p w14:paraId="2B9C38EA" w14:textId="77777777" w:rsidR="00261888" w:rsidRPr="001C666A" w:rsidRDefault="00261888">
      <w:pPr>
        <w:pStyle w:val="TOC3"/>
        <w:rPr>
          <w:rFonts w:ascii="Calibri" w:eastAsia="Malgun Gothic" w:hAnsi="Calibri"/>
          <w:sz w:val="22"/>
          <w:szCs w:val="22"/>
        </w:rPr>
      </w:pPr>
      <w:r>
        <w:t>5.6.1</w:t>
      </w:r>
      <w:r w:rsidRPr="001C666A">
        <w:rPr>
          <w:rFonts w:ascii="Calibri" w:eastAsia="Malgun Gothic" w:hAnsi="Calibri"/>
          <w:sz w:val="22"/>
          <w:szCs w:val="22"/>
        </w:rPr>
        <w:tab/>
      </w:r>
      <w:r>
        <w:t>General blocking requirement</w:t>
      </w:r>
      <w:r>
        <w:tab/>
      </w:r>
      <w:r>
        <w:fldChar w:fldCharType="begin" w:fldLock="1"/>
      </w:r>
      <w:r>
        <w:instrText xml:space="preserve"> PAGEREF _Toc528162807 \h </w:instrText>
      </w:r>
      <w:r>
        <w:fldChar w:fldCharType="separate"/>
      </w:r>
      <w:r>
        <w:t>14</w:t>
      </w:r>
      <w:r>
        <w:fldChar w:fldCharType="end"/>
      </w:r>
    </w:p>
    <w:p w14:paraId="23402ADF" w14:textId="77777777" w:rsidR="00261888" w:rsidRPr="001C666A" w:rsidRDefault="00261888">
      <w:pPr>
        <w:pStyle w:val="TOC4"/>
        <w:rPr>
          <w:rFonts w:ascii="Calibri" w:eastAsia="Malgun Gothic" w:hAnsi="Calibri"/>
          <w:sz w:val="22"/>
          <w:szCs w:val="22"/>
        </w:rPr>
      </w:pPr>
      <w:r>
        <w:t>5.6.1.1</w:t>
      </w:r>
      <w:r w:rsidRPr="001C666A">
        <w:rPr>
          <w:rFonts w:ascii="Calibri" w:eastAsia="Malgun Gothic" w:hAnsi="Calibri"/>
          <w:sz w:val="22"/>
          <w:szCs w:val="22"/>
        </w:rPr>
        <w:tab/>
      </w:r>
      <w:r>
        <w:t>Minimum requirement</w:t>
      </w:r>
      <w:r>
        <w:tab/>
      </w:r>
      <w:r>
        <w:fldChar w:fldCharType="begin" w:fldLock="1"/>
      </w:r>
      <w:r>
        <w:instrText xml:space="preserve"> PAGEREF _Toc528162808 \h </w:instrText>
      </w:r>
      <w:r>
        <w:fldChar w:fldCharType="separate"/>
      </w:r>
      <w:r>
        <w:t>15</w:t>
      </w:r>
      <w:r>
        <w:fldChar w:fldCharType="end"/>
      </w:r>
    </w:p>
    <w:p w14:paraId="6FB979E3" w14:textId="77777777" w:rsidR="00261888" w:rsidRPr="001C666A" w:rsidRDefault="00261888">
      <w:pPr>
        <w:pStyle w:val="TOC2"/>
        <w:rPr>
          <w:rFonts w:ascii="Calibri" w:eastAsia="Malgun Gothic" w:hAnsi="Calibri"/>
          <w:sz w:val="22"/>
          <w:szCs w:val="22"/>
        </w:rPr>
      </w:pPr>
      <w:r>
        <w:t>5.7</w:t>
      </w:r>
      <w:r w:rsidRPr="001C666A">
        <w:rPr>
          <w:rFonts w:ascii="Calibri" w:eastAsia="Malgun Gothic" w:hAnsi="Calibri"/>
          <w:sz w:val="22"/>
          <w:szCs w:val="22"/>
        </w:rPr>
        <w:tab/>
      </w:r>
      <w:r>
        <w:t>Receiver spurious emissions</w:t>
      </w:r>
      <w:r>
        <w:tab/>
      </w:r>
      <w:r>
        <w:fldChar w:fldCharType="begin" w:fldLock="1"/>
      </w:r>
      <w:r>
        <w:instrText xml:space="preserve"> PAGEREF _Toc528162809 \h </w:instrText>
      </w:r>
      <w:r>
        <w:fldChar w:fldCharType="separate"/>
      </w:r>
      <w:r>
        <w:t>16</w:t>
      </w:r>
      <w:r>
        <w:fldChar w:fldCharType="end"/>
      </w:r>
    </w:p>
    <w:p w14:paraId="3985E13E" w14:textId="77777777" w:rsidR="00261888" w:rsidRPr="001C666A" w:rsidRDefault="00261888">
      <w:pPr>
        <w:pStyle w:val="TOC3"/>
        <w:rPr>
          <w:rFonts w:ascii="Calibri" w:eastAsia="Malgun Gothic" w:hAnsi="Calibri"/>
          <w:sz w:val="22"/>
          <w:szCs w:val="22"/>
        </w:rPr>
      </w:pPr>
      <w:r>
        <w:t>5.7.1</w:t>
      </w:r>
      <w:r w:rsidRPr="001C666A">
        <w:rPr>
          <w:rFonts w:ascii="Calibri" w:eastAsia="Malgun Gothic" w:hAnsi="Calibri"/>
          <w:sz w:val="22"/>
          <w:szCs w:val="22"/>
        </w:rPr>
        <w:tab/>
      </w:r>
      <w:r>
        <w:t>Minimum requirement</w:t>
      </w:r>
      <w:r>
        <w:tab/>
      </w:r>
      <w:r>
        <w:fldChar w:fldCharType="begin" w:fldLock="1"/>
      </w:r>
      <w:r>
        <w:instrText xml:space="preserve"> PAGEREF _Toc528162810 \h </w:instrText>
      </w:r>
      <w:r>
        <w:fldChar w:fldCharType="separate"/>
      </w:r>
      <w:r>
        <w:t>16</w:t>
      </w:r>
      <w:r>
        <w:fldChar w:fldCharType="end"/>
      </w:r>
    </w:p>
    <w:p w14:paraId="601ED107" w14:textId="77777777" w:rsidR="00261888" w:rsidRPr="001C666A" w:rsidRDefault="00261888">
      <w:pPr>
        <w:pStyle w:val="TOC2"/>
        <w:rPr>
          <w:rFonts w:ascii="Calibri" w:eastAsia="Malgun Gothic" w:hAnsi="Calibri"/>
          <w:sz w:val="22"/>
          <w:szCs w:val="22"/>
        </w:rPr>
      </w:pPr>
      <w:r>
        <w:t>5.8</w:t>
      </w:r>
      <w:r w:rsidRPr="001C666A">
        <w:rPr>
          <w:rFonts w:ascii="Calibri" w:eastAsia="Malgun Gothic" w:hAnsi="Calibri"/>
          <w:sz w:val="22"/>
          <w:szCs w:val="22"/>
        </w:rPr>
        <w:tab/>
      </w:r>
      <w:r>
        <w:t>Receiver intermodulation</w:t>
      </w:r>
      <w:r>
        <w:tab/>
      </w:r>
      <w:r>
        <w:fldChar w:fldCharType="begin" w:fldLock="1"/>
      </w:r>
      <w:r>
        <w:instrText xml:space="preserve"> PAGEREF _Toc528162811 \h </w:instrText>
      </w:r>
      <w:r>
        <w:fldChar w:fldCharType="separate"/>
      </w:r>
      <w:r>
        <w:t>16</w:t>
      </w:r>
      <w:r>
        <w:fldChar w:fldCharType="end"/>
      </w:r>
    </w:p>
    <w:p w14:paraId="1945DAA7" w14:textId="77777777" w:rsidR="00261888" w:rsidRPr="001C666A" w:rsidRDefault="00261888">
      <w:pPr>
        <w:pStyle w:val="TOC3"/>
        <w:rPr>
          <w:rFonts w:ascii="Calibri" w:eastAsia="Malgun Gothic" w:hAnsi="Calibri"/>
          <w:sz w:val="22"/>
          <w:szCs w:val="22"/>
        </w:rPr>
      </w:pPr>
      <w:r>
        <w:t>5.8.1</w:t>
      </w:r>
      <w:r w:rsidRPr="001C666A">
        <w:rPr>
          <w:rFonts w:ascii="Calibri" w:eastAsia="Malgun Gothic" w:hAnsi="Calibri"/>
          <w:sz w:val="22"/>
          <w:szCs w:val="22"/>
        </w:rPr>
        <w:tab/>
      </w:r>
      <w:r>
        <w:t>Minimum requirement</w:t>
      </w:r>
      <w:r>
        <w:tab/>
      </w:r>
      <w:r>
        <w:fldChar w:fldCharType="begin" w:fldLock="1"/>
      </w:r>
      <w:r>
        <w:instrText xml:space="preserve"> PAGEREF _Toc528162812 \h </w:instrText>
      </w:r>
      <w:r>
        <w:fldChar w:fldCharType="separate"/>
      </w:r>
      <w:r>
        <w:t>16</w:t>
      </w:r>
      <w:r>
        <w:fldChar w:fldCharType="end"/>
      </w:r>
    </w:p>
    <w:p w14:paraId="27E1FBBB" w14:textId="77777777" w:rsidR="00261888" w:rsidRPr="001C666A" w:rsidRDefault="00261888">
      <w:pPr>
        <w:pStyle w:val="TOC1"/>
        <w:rPr>
          <w:rFonts w:ascii="Calibri" w:eastAsia="Malgun Gothic" w:hAnsi="Calibri"/>
          <w:szCs w:val="22"/>
        </w:rPr>
      </w:pPr>
      <w:r>
        <w:t>6</w:t>
      </w:r>
      <w:r w:rsidRPr="001C666A">
        <w:rPr>
          <w:rFonts w:ascii="Calibri" w:eastAsia="Malgun Gothic" w:hAnsi="Calibri"/>
          <w:szCs w:val="22"/>
        </w:rPr>
        <w:tab/>
      </w:r>
      <w:r>
        <w:t>UL RTOA Measurement Time Requirements</w:t>
      </w:r>
      <w:r>
        <w:tab/>
      </w:r>
      <w:r>
        <w:fldChar w:fldCharType="begin" w:fldLock="1"/>
      </w:r>
      <w:r>
        <w:instrText xml:space="preserve"> PAGEREF _Toc528162813 \h </w:instrText>
      </w:r>
      <w:r>
        <w:fldChar w:fldCharType="separate"/>
      </w:r>
      <w:r>
        <w:t>17</w:t>
      </w:r>
      <w:r>
        <w:fldChar w:fldCharType="end"/>
      </w:r>
    </w:p>
    <w:p w14:paraId="2382FE37" w14:textId="77777777" w:rsidR="00261888" w:rsidRPr="001C666A" w:rsidRDefault="00261888">
      <w:pPr>
        <w:pStyle w:val="TOC2"/>
        <w:rPr>
          <w:rFonts w:ascii="Calibri" w:eastAsia="Malgun Gothic" w:hAnsi="Calibri"/>
          <w:sz w:val="22"/>
          <w:szCs w:val="22"/>
        </w:rPr>
      </w:pPr>
      <w:r>
        <w:t>6.1</w:t>
      </w:r>
      <w:r w:rsidRPr="001C666A">
        <w:rPr>
          <w:rFonts w:ascii="Calibri" w:eastAsia="Malgun Gothic" w:hAnsi="Calibri"/>
          <w:sz w:val="22"/>
          <w:szCs w:val="22"/>
        </w:rPr>
        <w:tab/>
      </w:r>
      <w:r>
        <w:t>General</w:t>
      </w:r>
      <w:r>
        <w:tab/>
      </w:r>
      <w:r>
        <w:fldChar w:fldCharType="begin" w:fldLock="1"/>
      </w:r>
      <w:r>
        <w:instrText xml:space="preserve"> PAGEREF _Toc528162814 \h </w:instrText>
      </w:r>
      <w:r>
        <w:fldChar w:fldCharType="separate"/>
      </w:r>
      <w:r>
        <w:t>17</w:t>
      </w:r>
      <w:r>
        <w:fldChar w:fldCharType="end"/>
      </w:r>
    </w:p>
    <w:p w14:paraId="735F502E" w14:textId="77777777" w:rsidR="00261888" w:rsidRPr="001C666A" w:rsidRDefault="00261888">
      <w:pPr>
        <w:pStyle w:val="TOC2"/>
        <w:rPr>
          <w:rFonts w:ascii="Calibri" w:eastAsia="Malgun Gothic" w:hAnsi="Calibri"/>
          <w:sz w:val="22"/>
          <w:szCs w:val="22"/>
        </w:rPr>
      </w:pPr>
      <w:r>
        <w:t>6.2</w:t>
      </w:r>
      <w:r w:rsidRPr="001C666A">
        <w:rPr>
          <w:rFonts w:ascii="Calibri" w:eastAsia="Malgun Gothic" w:hAnsi="Calibri"/>
          <w:sz w:val="22"/>
          <w:szCs w:val="22"/>
        </w:rPr>
        <w:tab/>
      </w:r>
      <w:r>
        <w:t>Requirements</w:t>
      </w:r>
      <w:r>
        <w:tab/>
      </w:r>
      <w:r>
        <w:fldChar w:fldCharType="begin" w:fldLock="1"/>
      </w:r>
      <w:r>
        <w:instrText xml:space="preserve"> PAGEREF _Toc528162815 \h </w:instrText>
      </w:r>
      <w:r>
        <w:fldChar w:fldCharType="separate"/>
      </w:r>
      <w:r>
        <w:t>18</w:t>
      </w:r>
      <w:r>
        <w:fldChar w:fldCharType="end"/>
      </w:r>
    </w:p>
    <w:p w14:paraId="2A93EA80" w14:textId="77777777" w:rsidR="00261888" w:rsidRPr="001C666A" w:rsidRDefault="00261888">
      <w:pPr>
        <w:pStyle w:val="TOC3"/>
        <w:rPr>
          <w:rFonts w:ascii="Calibri" w:eastAsia="Malgun Gothic" w:hAnsi="Calibri"/>
          <w:sz w:val="22"/>
          <w:szCs w:val="22"/>
        </w:rPr>
      </w:pPr>
      <w:r>
        <w:t>6.2.1</w:t>
      </w:r>
      <w:r w:rsidRPr="001C666A">
        <w:rPr>
          <w:rFonts w:ascii="Calibri" w:eastAsia="Malgun Gothic" w:hAnsi="Calibri"/>
          <w:sz w:val="22"/>
          <w:szCs w:val="22"/>
        </w:rPr>
        <w:tab/>
      </w:r>
      <w:r>
        <w:t>Requirements for FDD without DRX</w:t>
      </w:r>
      <w:r>
        <w:tab/>
      </w:r>
      <w:r>
        <w:fldChar w:fldCharType="begin" w:fldLock="1"/>
      </w:r>
      <w:r>
        <w:instrText xml:space="preserve"> PAGEREF _Toc528162816 \h </w:instrText>
      </w:r>
      <w:r>
        <w:fldChar w:fldCharType="separate"/>
      </w:r>
      <w:r>
        <w:t>18</w:t>
      </w:r>
      <w:r>
        <w:fldChar w:fldCharType="end"/>
      </w:r>
    </w:p>
    <w:p w14:paraId="0797F8A9" w14:textId="77777777" w:rsidR="00261888" w:rsidRPr="001C666A" w:rsidRDefault="00261888">
      <w:pPr>
        <w:pStyle w:val="TOC3"/>
        <w:rPr>
          <w:rFonts w:ascii="Calibri" w:eastAsia="Malgun Gothic" w:hAnsi="Calibri"/>
          <w:sz w:val="22"/>
          <w:szCs w:val="22"/>
        </w:rPr>
      </w:pPr>
      <w:r>
        <w:t>6.2.2</w:t>
      </w:r>
      <w:r w:rsidRPr="001C666A">
        <w:rPr>
          <w:rFonts w:ascii="Calibri" w:eastAsia="Malgun Gothic" w:hAnsi="Calibri"/>
          <w:sz w:val="22"/>
          <w:szCs w:val="22"/>
        </w:rPr>
        <w:tab/>
      </w:r>
      <w:r>
        <w:t>Requirements for TDD without DRX</w:t>
      </w:r>
      <w:r>
        <w:tab/>
      </w:r>
      <w:r>
        <w:fldChar w:fldCharType="begin" w:fldLock="1"/>
      </w:r>
      <w:r>
        <w:instrText xml:space="preserve"> PAGEREF _Toc528162817 \h </w:instrText>
      </w:r>
      <w:r>
        <w:fldChar w:fldCharType="separate"/>
      </w:r>
      <w:r>
        <w:t>19</w:t>
      </w:r>
      <w:r>
        <w:fldChar w:fldCharType="end"/>
      </w:r>
    </w:p>
    <w:p w14:paraId="6C2B1BCC" w14:textId="77777777" w:rsidR="00261888" w:rsidRPr="001C666A" w:rsidRDefault="00261888">
      <w:pPr>
        <w:pStyle w:val="TOC3"/>
        <w:rPr>
          <w:rFonts w:ascii="Calibri" w:eastAsia="Malgun Gothic" w:hAnsi="Calibri"/>
          <w:sz w:val="22"/>
          <w:szCs w:val="22"/>
        </w:rPr>
      </w:pPr>
      <w:r>
        <w:t>6.2.3</w:t>
      </w:r>
      <w:r w:rsidRPr="001C666A">
        <w:rPr>
          <w:rFonts w:ascii="Calibri" w:eastAsia="Malgun Gothic" w:hAnsi="Calibri"/>
          <w:sz w:val="22"/>
          <w:szCs w:val="22"/>
        </w:rPr>
        <w:tab/>
      </w:r>
      <w:r>
        <w:t>UL RTOA Measurements upon Receiving SRS Configuration Update</w:t>
      </w:r>
      <w:r>
        <w:tab/>
      </w:r>
      <w:r>
        <w:fldChar w:fldCharType="begin" w:fldLock="1"/>
      </w:r>
      <w:r>
        <w:instrText xml:space="preserve"> PAGEREF _Toc528162818 \h </w:instrText>
      </w:r>
      <w:r>
        <w:fldChar w:fldCharType="separate"/>
      </w:r>
      <w:r>
        <w:t>19</w:t>
      </w:r>
      <w:r>
        <w:fldChar w:fldCharType="end"/>
      </w:r>
    </w:p>
    <w:p w14:paraId="4CD647FC" w14:textId="77777777" w:rsidR="00261888" w:rsidRPr="001C666A" w:rsidRDefault="00261888">
      <w:pPr>
        <w:pStyle w:val="TOC3"/>
        <w:rPr>
          <w:rFonts w:ascii="Calibri" w:eastAsia="Malgun Gothic" w:hAnsi="Calibri"/>
          <w:sz w:val="22"/>
          <w:szCs w:val="22"/>
        </w:rPr>
      </w:pPr>
      <w:r>
        <w:t>6.2.4</w:t>
      </w:r>
      <w:r w:rsidRPr="001C666A">
        <w:rPr>
          <w:rFonts w:ascii="Calibri" w:eastAsia="Malgun Gothic" w:hAnsi="Calibri"/>
          <w:sz w:val="22"/>
          <w:szCs w:val="22"/>
        </w:rPr>
        <w:tab/>
      </w:r>
      <w:r>
        <w:t>UL RTOA Measurements when Dropped SRS occurs</w:t>
      </w:r>
      <w:r>
        <w:tab/>
      </w:r>
      <w:r>
        <w:fldChar w:fldCharType="begin" w:fldLock="1"/>
      </w:r>
      <w:r>
        <w:instrText xml:space="preserve"> PAGEREF _Toc528162819 \h </w:instrText>
      </w:r>
      <w:r>
        <w:fldChar w:fldCharType="separate"/>
      </w:r>
      <w:r>
        <w:t>20</w:t>
      </w:r>
      <w:r>
        <w:fldChar w:fldCharType="end"/>
      </w:r>
    </w:p>
    <w:p w14:paraId="53947785" w14:textId="77777777" w:rsidR="00261888" w:rsidRPr="001C666A" w:rsidRDefault="00261888">
      <w:pPr>
        <w:pStyle w:val="TOC2"/>
        <w:rPr>
          <w:rFonts w:ascii="Calibri" w:eastAsia="Malgun Gothic" w:hAnsi="Calibri"/>
          <w:sz w:val="22"/>
          <w:szCs w:val="22"/>
        </w:rPr>
      </w:pPr>
      <w:r>
        <w:t>6.3</w:t>
      </w:r>
      <w:r w:rsidRPr="001C666A">
        <w:rPr>
          <w:rFonts w:ascii="Calibri" w:eastAsia="Malgun Gothic" w:hAnsi="Calibri"/>
          <w:sz w:val="22"/>
          <w:szCs w:val="22"/>
        </w:rPr>
        <w:tab/>
      </w:r>
      <w:r>
        <w:t>Measurement Reporting Delay</w:t>
      </w:r>
      <w:r>
        <w:tab/>
      </w:r>
      <w:r>
        <w:fldChar w:fldCharType="begin" w:fldLock="1"/>
      </w:r>
      <w:r>
        <w:instrText xml:space="preserve"> PAGEREF _Toc528162820 \h </w:instrText>
      </w:r>
      <w:r>
        <w:fldChar w:fldCharType="separate"/>
      </w:r>
      <w:r>
        <w:t>20</w:t>
      </w:r>
      <w:r>
        <w:fldChar w:fldCharType="end"/>
      </w:r>
    </w:p>
    <w:p w14:paraId="01BA1584" w14:textId="77777777" w:rsidR="00261888" w:rsidRPr="001C666A" w:rsidRDefault="00261888">
      <w:pPr>
        <w:pStyle w:val="TOC1"/>
        <w:rPr>
          <w:rFonts w:ascii="Calibri" w:eastAsia="Malgun Gothic" w:hAnsi="Calibri"/>
          <w:szCs w:val="22"/>
        </w:rPr>
      </w:pPr>
      <w:r>
        <w:t>7</w:t>
      </w:r>
      <w:r w:rsidRPr="001C666A">
        <w:rPr>
          <w:rFonts w:ascii="Calibri" w:eastAsia="Malgun Gothic" w:hAnsi="Calibri"/>
          <w:szCs w:val="22"/>
        </w:rPr>
        <w:tab/>
      </w:r>
      <w:r>
        <w:t>UL RTOA Measurement Accuracy Requirements</w:t>
      </w:r>
      <w:r>
        <w:tab/>
      </w:r>
      <w:r>
        <w:fldChar w:fldCharType="begin" w:fldLock="1"/>
      </w:r>
      <w:r>
        <w:instrText xml:space="preserve"> PAGEREF _Toc528162821 \h </w:instrText>
      </w:r>
      <w:r>
        <w:fldChar w:fldCharType="separate"/>
      </w:r>
      <w:r>
        <w:t>20</w:t>
      </w:r>
      <w:r>
        <w:fldChar w:fldCharType="end"/>
      </w:r>
    </w:p>
    <w:p w14:paraId="5AD82784" w14:textId="77777777" w:rsidR="00261888" w:rsidRPr="001C666A" w:rsidRDefault="00261888">
      <w:pPr>
        <w:pStyle w:val="TOC2"/>
        <w:rPr>
          <w:rFonts w:ascii="Calibri" w:eastAsia="Malgun Gothic" w:hAnsi="Calibri"/>
          <w:sz w:val="22"/>
          <w:szCs w:val="22"/>
        </w:rPr>
      </w:pPr>
      <w:r>
        <w:t>7.1</w:t>
      </w:r>
      <w:r w:rsidRPr="001C666A">
        <w:rPr>
          <w:rFonts w:ascii="Calibri" w:eastAsia="Malgun Gothic" w:hAnsi="Calibri"/>
          <w:sz w:val="22"/>
          <w:szCs w:val="22"/>
        </w:rPr>
        <w:tab/>
      </w:r>
      <w:r>
        <w:t>General</w:t>
      </w:r>
      <w:r>
        <w:tab/>
      </w:r>
      <w:r>
        <w:fldChar w:fldCharType="begin" w:fldLock="1"/>
      </w:r>
      <w:r>
        <w:instrText xml:space="preserve"> PAGEREF _Toc528162822 \h </w:instrText>
      </w:r>
      <w:r>
        <w:fldChar w:fldCharType="separate"/>
      </w:r>
      <w:r>
        <w:t>20</w:t>
      </w:r>
      <w:r>
        <w:fldChar w:fldCharType="end"/>
      </w:r>
    </w:p>
    <w:p w14:paraId="3170E67F" w14:textId="77777777" w:rsidR="00261888" w:rsidRPr="001C666A" w:rsidRDefault="00261888">
      <w:pPr>
        <w:pStyle w:val="TOC2"/>
        <w:rPr>
          <w:rFonts w:ascii="Calibri" w:eastAsia="Malgun Gothic" w:hAnsi="Calibri"/>
          <w:sz w:val="22"/>
          <w:szCs w:val="22"/>
        </w:rPr>
      </w:pPr>
      <w:r>
        <w:t>7.2</w:t>
      </w:r>
      <w:r w:rsidRPr="001C666A">
        <w:rPr>
          <w:rFonts w:ascii="Calibri" w:eastAsia="Malgun Gothic" w:hAnsi="Calibri"/>
          <w:sz w:val="22"/>
          <w:szCs w:val="22"/>
        </w:rPr>
        <w:tab/>
      </w:r>
      <w:r>
        <w:t>UL RTOA measurement accuracy</w:t>
      </w:r>
      <w:r>
        <w:tab/>
      </w:r>
      <w:r>
        <w:fldChar w:fldCharType="begin" w:fldLock="1"/>
      </w:r>
      <w:r>
        <w:instrText xml:space="preserve"> PAGEREF _Toc528162823 \h </w:instrText>
      </w:r>
      <w:r>
        <w:fldChar w:fldCharType="separate"/>
      </w:r>
      <w:r>
        <w:t>20</w:t>
      </w:r>
      <w:r>
        <w:fldChar w:fldCharType="end"/>
      </w:r>
    </w:p>
    <w:p w14:paraId="53476410" w14:textId="77777777" w:rsidR="00261888" w:rsidRPr="001C666A" w:rsidRDefault="00261888">
      <w:pPr>
        <w:pStyle w:val="TOC3"/>
        <w:rPr>
          <w:rFonts w:ascii="Calibri" w:eastAsia="Malgun Gothic" w:hAnsi="Calibri"/>
          <w:sz w:val="22"/>
          <w:szCs w:val="22"/>
        </w:rPr>
      </w:pPr>
      <w:r>
        <w:t>7.2.1</w:t>
      </w:r>
      <w:r w:rsidRPr="001C666A">
        <w:rPr>
          <w:rFonts w:ascii="Calibri" w:eastAsia="Malgun Gothic" w:hAnsi="Calibri"/>
          <w:sz w:val="22"/>
          <w:szCs w:val="22"/>
        </w:rPr>
        <w:tab/>
      </w:r>
      <w:r>
        <w:t>UL RTOA measurement accuracy for a UE not configured with CA</w:t>
      </w:r>
      <w:r>
        <w:tab/>
      </w:r>
      <w:r>
        <w:fldChar w:fldCharType="begin" w:fldLock="1"/>
      </w:r>
      <w:r>
        <w:instrText xml:space="preserve"> PAGEREF _Toc528162824 \h </w:instrText>
      </w:r>
      <w:r>
        <w:fldChar w:fldCharType="separate"/>
      </w:r>
      <w:r>
        <w:t>20</w:t>
      </w:r>
      <w:r>
        <w:fldChar w:fldCharType="end"/>
      </w:r>
    </w:p>
    <w:p w14:paraId="74D6900D" w14:textId="77777777" w:rsidR="00261888" w:rsidRPr="001C666A" w:rsidRDefault="00261888">
      <w:pPr>
        <w:pStyle w:val="TOC3"/>
        <w:rPr>
          <w:rFonts w:ascii="Calibri" w:eastAsia="Malgun Gothic" w:hAnsi="Calibri"/>
          <w:sz w:val="22"/>
          <w:szCs w:val="22"/>
        </w:rPr>
      </w:pPr>
      <w:r>
        <w:t>7.2.2</w:t>
      </w:r>
      <w:r w:rsidRPr="001C666A">
        <w:rPr>
          <w:rFonts w:ascii="Calibri" w:eastAsia="Malgun Gothic" w:hAnsi="Calibri"/>
          <w:sz w:val="22"/>
          <w:szCs w:val="22"/>
        </w:rPr>
        <w:tab/>
      </w:r>
      <w:r>
        <w:t>UL RTOA measurement accuracy for a UE configured with CA</w:t>
      </w:r>
      <w:r>
        <w:tab/>
      </w:r>
      <w:r>
        <w:fldChar w:fldCharType="begin" w:fldLock="1"/>
      </w:r>
      <w:r>
        <w:instrText xml:space="preserve"> PAGEREF _Toc528162825 \h </w:instrText>
      </w:r>
      <w:r>
        <w:fldChar w:fldCharType="separate"/>
      </w:r>
      <w:r>
        <w:t>21</w:t>
      </w:r>
      <w:r>
        <w:fldChar w:fldCharType="end"/>
      </w:r>
    </w:p>
    <w:p w14:paraId="6661458C" w14:textId="77777777" w:rsidR="00261888" w:rsidRPr="001C666A" w:rsidRDefault="00261888">
      <w:pPr>
        <w:pStyle w:val="TOC3"/>
        <w:rPr>
          <w:rFonts w:ascii="Calibri" w:eastAsia="Malgun Gothic" w:hAnsi="Calibri"/>
          <w:sz w:val="22"/>
          <w:szCs w:val="22"/>
        </w:rPr>
      </w:pPr>
      <w:r>
        <w:t>7.2.3</w:t>
      </w:r>
      <w:r w:rsidRPr="001C666A">
        <w:rPr>
          <w:rFonts w:ascii="Calibri" w:eastAsia="Malgun Gothic" w:hAnsi="Calibri"/>
          <w:sz w:val="22"/>
          <w:szCs w:val="22"/>
        </w:rPr>
        <w:tab/>
      </w:r>
      <w:r>
        <w:t>UL RTOA measurement accuracy when LMU is performing multiple UL RTOA measurements in parallel</w:t>
      </w:r>
      <w:r>
        <w:tab/>
      </w:r>
      <w:r>
        <w:fldChar w:fldCharType="begin" w:fldLock="1"/>
      </w:r>
      <w:r>
        <w:instrText xml:space="preserve"> PAGEREF _Toc528162826 \h </w:instrText>
      </w:r>
      <w:r>
        <w:fldChar w:fldCharType="separate"/>
      </w:r>
      <w:r>
        <w:t>22</w:t>
      </w:r>
      <w:r>
        <w:fldChar w:fldCharType="end"/>
      </w:r>
    </w:p>
    <w:p w14:paraId="3CB5EB65" w14:textId="77777777" w:rsidR="00261888" w:rsidRPr="001C666A" w:rsidRDefault="00261888">
      <w:pPr>
        <w:pStyle w:val="TOC4"/>
        <w:rPr>
          <w:rFonts w:ascii="Calibri" w:eastAsia="Malgun Gothic" w:hAnsi="Calibri"/>
          <w:sz w:val="22"/>
          <w:szCs w:val="22"/>
        </w:rPr>
      </w:pPr>
      <w:r>
        <w:t>7.2.3.1</w:t>
      </w:r>
      <w:r w:rsidRPr="001C666A">
        <w:rPr>
          <w:rFonts w:ascii="Calibri" w:eastAsia="Malgun Gothic" w:hAnsi="Calibri"/>
          <w:sz w:val="22"/>
          <w:szCs w:val="22"/>
        </w:rPr>
        <w:tab/>
      </w:r>
      <w:r>
        <w:t>Parallel UL RTOA measurements on the same carrier frequency</w:t>
      </w:r>
      <w:r>
        <w:tab/>
      </w:r>
      <w:r>
        <w:fldChar w:fldCharType="begin" w:fldLock="1"/>
      </w:r>
      <w:r>
        <w:instrText xml:space="preserve"> PAGEREF _Toc528162827 \h </w:instrText>
      </w:r>
      <w:r>
        <w:fldChar w:fldCharType="separate"/>
      </w:r>
      <w:r>
        <w:t>22</w:t>
      </w:r>
      <w:r>
        <w:fldChar w:fldCharType="end"/>
      </w:r>
    </w:p>
    <w:p w14:paraId="2A144BDF" w14:textId="77777777" w:rsidR="00261888" w:rsidRPr="001C666A" w:rsidRDefault="00261888">
      <w:pPr>
        <w:pStyle w:val="TOC4"/>
        <w:rPr>
          <w:rFonts w:ascii="Calibri" w:eastAsia="Malgun Gothic" w:hAnsi="Calibri"/>
          <w:sz w:val="22"/>
          <w:szCs w:val="22"/>
        </w:rPr>
      </w:pPr>
      <w:r>
        <w:t>7.2.3.2</w:t>
      </w:r>
      <w:r w:rsidRPr="001C666A">
        <w:rPr>
          <w:rFonts w:ascii="Calibri" w:eastAsia="Malgun Gothic" w:hAnsi="Calibri"/>
          <w:sz w:val="22"/>
          <w:szCs w:val="22"/>
        </w:rPr>
        <w:tab/>
      </w:r>
      <w:r>
        <w:t>Parallel UL RTOA measurements over two carrier frequencies</w:t>
      </w:r>
      <w:r>
        <w:tab/>
      </w:r>
      <w:r>
        <w:fldChar w:fldCharType="begin" w:fldLock="1"/>
      </w:r>
      <w:r>
        <w:instrText xml:space="preserve"> PAGEREF _Toc528162828 \h </w:instrText>
      </w:r>
      <w:r>
        <w:fldChar w:fldCharType="separate"/>
      </w:r>
      <w:r>
        <w:t>23</w:t>
      </w:r>
      <w:r>
        <w:fldChar w:fldCharType="end"/>
      </w:r>
    </w:p>
    <w:p w14:paraId="67AF7D1B" w14:textId="77777777" w:rsidR="00261888" w:rsidRPr="001C666A" w:rsidRDefault="00261888">
      <w:pPr>
        <w:pStyle w:val="TOC1"/>
        <w:rPr>
          <w:rFonts w:ascii="Calibri" w:eastAsia="Malgun Gothic" w:hAnsi="Calibri"/>
          <w:szCs w:val="22"/>
        </w:rPr>
      </w:pPr>
      <w:r>
        <w:lastRenderedPageBreak/>
        <w:t>8</w:t>
      </w:r>
      <w:r w:rsidRPr="001C666A">
        <w:rPr>
          <w:rFonts w:ascii="Calibri" w:eastAsia="Malgun Gothic" w:hAnsi="Calibri"/>
          <w:szCs w:val="22"/>
        </w:rPr>
        <w:tab/>
      </w:r>
      <w:r>
        <w:t>UL RTOA Measurement Report Mapping</w:t>
      </w:r>
      <w:r>
        <w:tab/>
      </w:r>
      <w:r>
        <w:fldChar w:fldCharType="begin" w:fldLock="1"/>
      </w:r>
      <w:r>
        <w:instrText xml:space="preserve"> PAGEREF _Toc528162829 \h </w:instrText>
      </w:r>
      <w:r>
        <w:fldChar w:fldCharType="separate"/>
      </w:r>
      <w:r>
        <w:t>24</w:t>
      </w:r>
      <w:r>
        <w:fldChar w:fldCharType="end"/>
      </w:r>
    </w:p>
    <w:p w14:paraId="525F5F81" w14:textId="77777777" w:rsidR="00261888" w:rsidRPr="001C666A" w:rsidRDefault="00261888">
      <w:pPr>
        <w:pStyle w:val="TOC1"/>
        <w:rPr>
          <w:rFonts w:ascii="Calibri" w:eastAsia="Malgun Gothic" w:hAnsi="Calibri"/>
          <w:szCs w:val="22"/>
        </w:rPr>
      </w:pPr>
      <w:r>
        <w:t xml:space="preserve">9 </w:t>
      </w:r>
      <w:r w:rsidRPr="001C666A">
        <w:rPr>
          <w:rFonts w:ascii="Calibri" w:eastAsia="Malgun Gothic" w:hAnsi="Calibri"/>
          <w:szCs w:val="22"/>
        </w:rPr>
        <w:tab/>
      </w:r>
      <w:r>
        <w:t>Search Window for UL RTOA Measurements</w:t>
      </w:r>
      <w:r>
        <w:tab/>
      </w:r>
      <w:r>
        <w:fldChar w:fldCharType="begin" w:fldLock="1"/>
      </w:r>
      <w:r>
        <w:instrText xml:space="preserve"> PAGEREF _Toc528162830 \h </w:instrText>
      </w:r>
      <w:r>
        <w:fldChar w:fldCharType="separate"/>
      </w:r>
      <w:r>
        <w:t>24</w:t>
      </w:r>
      <w:r>
        <w:fldChar w:fldCharType="end"/>
      </w:r>
    </w:p>
    <w:p w14:paraId="2FDFCAE1" w14:textId="77777777" w:rsidR="00261888" w:rsidRPr="001C666A" w:rsidRDefault="00261888" w:rsidP="00261888">
      <w:pPr>
        <w:pStyle w:val="TOC8"/>
        <w:rPr>
          <w:rFonts w:ascii="Calibri" w:eastAsia="Malgun Gothic" w:hAnsi="Calibri"/>
          <w:b w:val="0"/>
          <w:szCs w:val="22"/>
        </w:rPr>
      </w:pPr>
      <w:r>
        <w:t>Annex A (informative):</w:t>
      </w:r>
      <w:r>
        <w:tab/>
        <w:t>Reference Measurement Channel</w:t>
      </w:r>
      <w:r>
        <w:tab/>
      </w:r>
      <w:r>
        <w:fldChar w:fldCharType="begin" w:fldLock="1"/>
      </w:r>
      <w:r>
        <w:instrText xml:space="preserve"> PAGEREF _Toc528162831 \h </w:instrText>
      </w:r>
      <w:r>
        <w:fldChar w:fldCharType="separate"/>
      </w:r>
      <w:r>
        <w:t>26</w:t>
      </w:r>
      <w:r>
        <w:fldChar w:fldCharType="end"/>
      </w:r>
    </w:p>
    <w:p w14:paraId="3776EC9C" w14:textId="77777777" w:rsidR="00261888" w:rsidRPr="001C666A" w:rsidRDefault="00261888" w:rsidP="00261888">
      <w:pPr>
        <w:pStyle w:val="TOC8"/>
        <w:rPr>
          <w:rFonts w:ascii="Calibri" w:eastAsia="Malgun Gothic" w:hAnsi="Calibri"/>
          <w:b w:val="0"/>
          <w:szCs w:val="22"/>
        </w:rPr>
      </w:pPr>
      <w:r>
        <w:t>Annex B (informative):</w:t>
      </w:r>
      <w:r>
        <w:tab/>
        <w:t>Propagation Conditions</w:t>
      </w:r>
      <w:r>
        <w:tab/>
      </w:r>
      <w:r>
        <w:fldChar w:fldCharType="begin" w:fldLock="1"/>
      </w:r>
      <w:r>
        <w:instrText xml:space="preserve"> PAGEREF _Toc528162832 \h </w:instrText>
      </w:r>
      <w:r>
        <w:fldChar w:fldCharType="separate"/>
      </w:r>
      <w:r>
        <w:t>30</w:t>
      </w:r>
      <w:r>
        <w:fldChar w:fldCharType="end"/>
      </w:r>
    </w:p>
    <w:p w14:paraId="685FF276" w14:textId="77777777" w:rsidR="00261888" w:rsidRPr="001C666A" w:rsidRDefault="00261888">
      <w:pPr>
        <w:pStyle w:val="TOC1"/>
        <w:rPr>
          <w:rFonts w:ascii="Calibri" w:eastAsia="Malgun Gothic" w:hAnsi="Calibri"/>
          <w:szCs w:val="22"/>
        </w:rPr>
      </w:pPr>
      <w:r>
        <w:t>B.1</w:t>
      </w:r>
      <w:r w:rsidRPr="001C666A">
        <w:rPr>
          <w:rFonts w:ascii="Calibri" w:eastAsia="Malgun Gothic" w:hAnsi="Calibri"/>
          <w:szCs w:val="22"/>
        </w:rPr>
        <w:tab/>
      </w:r>
      <w:r>
        <w:t>Static Propagation condition</w:t>
      </w:r>
      <w:r>
        <w:tab/>
      </w:r>
      <w:r>
        <w:fldChar w:fldCharType="begin" w:fldLock="1"/>
      </w:r>
      <w:r>
        <w:instrText xml:space="preserve"> PAGEREF _Toc528162833 \h </w:instrText>
      </w:r>
      <w:r>
        <w:fldChar w:fldCharType="separate"/>
      </w:r>
      <w:r>
        <w:t>30</w:t>
      </w:r>
      <w:r>
        <w:fldChar w:fldCharType="end"/>
      </w:r>
    </w:p>
    <w:p w14:paraId="43E5983F" w14:textId="77777777" w:rsidR="00261888" w:rsidRPr="001C666A" w:rsidRDefault="00261888">
      <w:pPr>
        <w:pStyle w:val="TOC1"/>
        <w:rPr>
          <w:rFonts w:ascii="Calibri" w:eastAsia="Malgun Gothic" w:hAnsi="Calibri"/>
          <w:szCs w:val="22"/>
        </w:rPr>
      </w:pPr>
      <w:r>
        <w:t>B.2</w:t>
      </w:r>
      <w:r w:rsidRPr="001C666A">
        <w:rPr>
          <w:rFonts w:ascii="Calibri" w:eastAsia="Malgun Gothic" w:hAnsi="Calibri"/>
          <w:szCs w:val="22"/>
        </w:rPr>
        <w:tab/>
      </w:r>
      <w:r>
        <w:t>Multi-path fading propagation conditions</w:t>
      </w:r>
      <w:r>
        <w:tab/>
      </w:r>
      <w:r>
        <w:fldChar w:fldCharType="begin" w:fldLock="1"/>
      </w:r>
      <w:r>
        <w:instrText xml:space="preserve"> PAGEREF _Toc528162834 \h </w:instrText>
      </w:r>
      <w:r>
        <w:fldChar w:fldCharType="separate"/>
      </w:r>
      <w:r>
        <w:t>30</w:t>
      </w:r>
      <w:r>
        <w:fldChar w:fldCharType="end"/>
      </w:r>
    </w:p>
    <w:p w14:paraId="5A0E7AA2" w14:textId="77777777" w:rsidR="00261888" w:rsidRPr="001C666A" w:rsidRDefault="00261888" w:rsidP="00261888">
      <w:pPr>
        <w:pStyle w:val="TOC8"/>
        <w:rPr>
          <w:rFonts w:ascii="Calibri" w:eastAsia="Malgun Gothic" w:hAnsi="Calibri"/>
          <w:b w:val="0"/>
          <w:szCs w:val="22"/>
        </w:rPr>
      </w:pPr>
      <w:r>
        <w:t>Annex C (informative):</w:t>
      </w:r>
      <w:r>
        <w:tab/>
        <w:t>Characteristics of the interfering signals</w:t>
      </w:r>
      <w:r>
        <w:tab/>
      </w:r>
      <w:r>
        <w:fldChar w:fldCharType="begin" w:fldLock="1"/>
      </w:r>
      <w:r>
        <w:instrText xml:space="preserve"> PAGEREF _Toc528162835 \h </w:instrText>
      </w:r>
      <w:r>
        <w:fldChar w:fldCharType="separate"/>
      </w:r>
      <w:r>
        <w:t>31</w:t>
      </w:r>
      <w:r>
        <w:fldChar w:fldCharType="end"/>
      </w:r>
    </w:p>
    <w:p w14:paraId="78837935" w14:textId="77777777" w:rsidR="00261888" w:rsidRPr="001C666A" w:rsidRDefault="00261888" w:rsidP="00261888">
      <w:pPr>
        <w:pStyle w:val="TOC8"/>
        <w:rPr>
          <w:rFonts w:ascii="Calibri" w:eastAsia="Malgun Gothic" w:hAnsi="Calibri"/>
          <w:b w:val="0"/>
          <w:szCs w:val="22"/>
        </w:rPr>
      </w:pPr>
      <w:r>
        <w:t>Annex D (informative):</w:t>
      </w:r>
      <w:r>
        <w:tab/>
        <w:t>Change history</w:t>
      </w:r>
      <w:r>
        <w:tab/>
      </w:r>
      <w:r>
        <w:fldChar w:fldCharType="begin" w:fldLock="1"/>
      </w:r>
      <w:r>
        <w:instrText xml:space="preserve"> PAGEREF _Toc528162836 \h </w:instrText>
      </w:r>
      <w:r>
        <w:fldChar w:fldCharType="separate"/>
      </w:r>
      <w:r>
        <w:t>32</w:t>
      </w:r>
      <w:r>
        <w:fldChar w:fldCharType="end"/>
      </w:r>
    </w:p>
    <w:p w14:paraId="66CDD6B8" w14:textId="77777777" w:rsidR="003E34CF" w:rsidRPr="00B15549" w:rsidRDefault="00261888" w:rsidP="00A60236">
      <w:r>
        <w:rPr>
          <w:noProof/>
          <w:sz w:val="22"/>
        </w:rPr>
        <w:fldChar w:fldCharType="end"/>
      </w:r>
    </w:p>
    <w:p w14:paraId="01B3436A" w14:textId="77777777" w:rsidR="003E34CF" w:rsidRPr="00B15549" w:rsidRDefault="003E34CF" w:rsidP="00BA71C4">
      <w:pPr>
        <w:pStyle w:val="Heading1"/>
      </w:pPr>
      <w:r w:rsidRPr="00B15549">
        <w:br w:type="page"/>
      </w:r>
      <w:bookmarkStart w:id="15" w:name="_Toc528162785"/>
      <w:r w:rsidRPr="00B15549">
        <w:lastRenderedPageBreak/>
        <w:t>Foreword</w:t>
      </w:r>
      <w:bookmarkEnd w:id="15"/>
    </w:p>
    <w:p w14:paraId="552DE291" w14:textId="77777777" w:rsidR="003E34CF" w:rsidRPr="00B15549" w:rsidRDefault="003E34CF" w:rsidP="00BA71C4">
      <w:r w:rsidRPr="00B15549">
        <w:t>This Technical Specification has been produced by the 3</w:t>
      </w:r>
      <w:r w:rsidRPr="00B15549">
        <w:rPr>
          <w:vertAlign w:val="superscript"/>
        </w:rPr>
        <w:t>rd</w:t>
      </w:r>
      <w:r w:rsidRPr="00B15549">
        <w:t xml:space="preserve"> Generation Partnership Project (3GPP).</w:t>
      </w:r>
    </w:p>
    <w:p w14:paraId="5C59C332" w14:textId="77777777" w:rsidR="003E34CF" w:rsidRPr="00B15549" w:rsidRDefault="003E34CF" w:rsidP="00BA71C4">
      <w:r w:rsidRPr="00B15549">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AA242EE" w14:textId="77777777" w:rsidR="003E34CF" w:rsidRPr="00B15549" w:rsidRDefault="003E34CF">
      <w:pPr>
        <w:pStyle w:val="B1"/>
      </w:pPr>
      <w:r w:rsidRPr="00B15549">
        <w:t>Version x.y.z</w:t>
      </w:r>
    </w:p>
    <w:p w14:paraId="3DEEA8A3" w14:textId="77777777" w:rsidR="003E34CF" w:rsidRPr="00B15549" w:rsidRDefault="003E34CF">
      <w:pPr>
        <w:pStyle w:val="B1"/>
      </w:pPr>
      <w:r w:rsidRPr="00B15549">
        <w:t>where:</w:t>
      </w:r>
    </w:p>
    <w:p w14:paraId="07C83894" w14:textId="77777777" w:rsidR="003E34CF" w:rsidRPr="00B15549" w:rsidRDefault="003E34CF">
      <w:pPr>
        <w:pStyle w:val="B2"/>
      </w:pPr>
      <w:r w:rsidRPr="00B15549">
        <w:t>x</w:t>
      </w:r>
      <w:r w:rsidRPr="00B15549">
        <w:tab/>
        <w:t>the first digit:</w:t>
      </w:r>
    </w:p>
    <w:p w14:paraId="272F448F" w14:textId="77777777" w:rsidR="003E34CF" w:rsidRPr="00B15549" w:rsidRDefault="003E34CF">
      <w:pPr>
        <w:pStyle w:val="B3"/>
      </w:pPr>
      <w:r w:rsidRPr="00B15549">
        <w:t>1</w:t>
      </w:r>
      <w:r w:rsidRPr="00B15549">
        <w:tab/>
        <w:t>presented to TSG for information;</w:t>
      </w:r>
    </w:p>
    <w:p w14:paraId="5B65DDAA" w14:textId="77777777" w:rsidR="003E34CF" w:rsidRPr="00B15549" w:rsidRDefault="003E34CF">
      <w:pPr>
        <w:pStyle w:val="B3"/>
      </w:pPr>
      <w:r w:rsidRPr="00B15549">
        <w:t>2</w:t>
      </w:r>
      <w:r w:rsidRPr="00B15549">
        <w:tab/>
        <w:t>presented to TSG for approval;</w:t>
      </w:r>
    </w:p>
    <w:p w14:paraId="6DF5BA0B" w14:textId="77777777" w:rsidR="003E34CF" w:rsidRPr="00B15549" w:rsidRDefault="003E34CF">
      <w:pPr>
        <w:pStyle w:val="B3"/>
      </w:pPr>
      <w:r w:rsidRPr="00B15549">
        <w:t>3</w:t>
      </w:r>
      <w:r w:rsidRPr="00B15549">
        <w:tab/>
        <w:t>or greater indicates TSG approved document under change control.</w:t>
      </w:r>
    </w:p>
    <w:p w14:paraId="06EF186F" w14:textId="77777777" w:rsidR="003E34CF" w:rsidRPr="00B15549" w:rsidRDefault="003E34CF">
      <w:pPr>
        <w:pStyle w:val="B2"/>
      </w:pPr>
      <w:r w:rsidRPr="00B15549">
        <w:t>y</w:t>
      </w:r>
      <w:r w:rsidRPr="00B15549">
        <w:tab/>
        <w:t>the second digit is incremented for all changes of substance, i.e. technical enhancements, corrections, updates, etc.</w:t>
      </w:r>
    </w:p>
    <w:p w14:paraId="1D89051C" w14:textId="77777777" w:rsidR="003E34CF" w:rsidRPr="00B15549" w:rsidRDefault="003E34CF">
      <w:pPr>
        <w:pStyle w:val="B2"/>
      </w:pPr>
      <w:r w:rsidRPr="00B15549">
        <w:t>z</w:t>
      </w:r>
      <w:r w:rsidRPr="00B15549">
        <w:tab/>
        <w:t>the third digit is incremented when editorial only changes have been incorporated in the document.</w:t>
      </w:r>
    </w:p>
    <w:p w14:paraId="2C95D226" w14:textId="77777777" w:rsidR="003E34CF" w:rsidRPr="00B15549" w:rsidRDefault="003E34CF" w:rsidP="00BA71C4">
      <w:pPr>
        <w:pStyle w:val="Heading1"/>
      </w:pPr>
      <w:r w:rsidRPr="00B15549">
        <w:br w:type="page"/>
      </w:r>
      <w:bookmarkStart w:id="16" w:name="_Toc528162786"/>
      <w:r w:rsidRPr="00B15549">
        <w:lastRenderedPageBreak/>
        <w:t>1</w:t>
      </w:r>
      <w:r w:rsidRPr="00B15549">
        <w:tab/>
        <w:t>Scope</w:t>
      </w:r>
      <w:bookmarkEnd w:id="16"/>
    </w:p>
    <w:p w14:paraId="0AABC084" w14:textId="77777777" w:rsidR="003E34CF" w:rsidRPr="00B15549" w:rsidRDefault="003E34CF" w:rsidP="00BA71C4">
      <w:r w:rsidRPr="00B15549">
        <w:t>The present document establishes the Location Measurement Unit (LMU) minimum UTDOA positioning requirement for the FDD and TDD mode of E-UTRAN.</w:t>
      </w:r>
    </w:p>
    <w:p w14:paraId="7A055114" w14:textId="77777777" w:rsidR="003E34CF" w:rsidRPr="00B15549" w:rsidRDefault="003E34CF" w:rsidP="00BA71C4">
      <w:pPr>
        <w:pStyle w:val="Heading1"/>
      </w:pPr>
      <w:bookmarkStart w:id="17" w:name="_Toc528162787"/>
      <w:r w:rsidRPr="00B15549">
        <w:t>2</w:t>
      </w:r>
      <w:r w:rsidRPr="00B15549">
        <w:tab/>
        <w:t>References</w:t>
      </w:r>
      <w:bookmarkEnd w:id="17"/>
    </w:p>
    <w:p w14:paraId="39047742" w14:textId="77777777" w:rsidR="003E34CF" w:rsidRPr="00B15549" w:rsidRDefault="003E34CF">
      <w:r w:rsidRPr="00B15549">
        <w:t>The following documents contain provisions which, through reference in this text, constitute provisions of the present document.</w:t>
      </w:r>
    </w:p>
    <w:p w14:paraId="7B5FF6B7" w14:textId="77777777" w:rsidR="003E34CF" w:rsidRPr="00B15549" w:rsidRDefault="003E34CF">
      <w:pPr>
        <w:pStyle w:val="B1"/>
      </w:pPr>
      <w:r w:rsidRPr="00B15549">
        <w:t>-</w:t>
      </w:r>
      <w:r w:rsidRPr="00B15549">
        <w:tab/>
        <w:t>References are either specific (identified by date of publication, edition number, version number, etc.) or non</w:t>
      </w:r>
      <w:r w:rsidRPr="00B15549">
        <w:noBreakHyphen/>
        <w:t>specific.</w:t>
      </w:r>
    </w:p>
    <w:p w14:paraId="2B88BF38" w14:textId="77777777" w:rsidR="003E34CF" w:rsidRPr="00B15549" w:rsidRDefault="003E34CF">
      <w:pPr>
        <w:pStyle w:val="B1"/>
      </w:pPr>
      <w:r w:rsidRPr="00B15549">
        <w:t>-</w:t>
      </w:r>
      <w:r w:rsidRPr="00B15549">
        <w:tab/>
        <w:t>For a specific reference, subsequent revisions do not apply.</w:t>
      </w:r>
    </w:p>
    <w:p w14:paraId="381CA12F" w14:textId="77777777" w:rsidR="003E34CF" w:rsidRPr="00B15549" w:rsidRDefault="003E34CF">
      <w:pPr>
        <w:pStyle w:val="B1"/>
      </w:pPr>
      <w:r w:rsidRPr="00B15549">
        <w:t>-</w:t>
      </w:r>
      <w:r w:rsidRPr="00B15549">
        <w:tab/>
        <w:t>For a non-specific reference, the latest version applies. In the case of a reference to a 3GPP document (including a GSM document), a non-specific reference implicitly refers to the latest version of that document</w:t>
      </w:r>
      <w:r w:rsidRPr="00B15549">
        <w:rPr>
          <w:i/>
        </w:rPr>
        <w:t xml:space="preserve"> in the same Release as the present document</w:t>
      </w:r>
      <w:r w:rsidRPr="00B15549">
        <w:t>.</w:t>
      </w:r>
    </w:p>
    <w:p w14:paraId="3D6059BF" w14:textId="77777777" w:rsidR="003E34CF" w:rsidRPr="00B15549" w:rsidRDefault="003E34CF" w:rsidP="003E34CF">
      <w:pPr>
        <w:pStyle w:val="EX"/>
      </w:pPr>
      <w:r w:rsidRPr="00B15549">
        <w:t>[1]</w:t>
      </w:r>
      <w:r w:rsidRPr="00B15549">
        <w:tab/>
        <w:t>3GPP TR 21.905: "Vocabulary for 3GPP Specifications".</w:t>
      </w:r>
    </w:p>
    <w:p w14:paraId="345FCDC7" w14:textId="77777777" w:rsidR="003E34CF" w:rsidRPr="00B15549" w:rsidRDefault="003E34CF" w:rsidP="00CF6C05">
      <w:pPr>
        <w:pStyle w:val="EX"/>
        <w:rPr>
          <w:rFonts w:cs="v5.0.0"/>
          <w:snapToGrid w:val="0"/>
        </w:rPr>
      </w:pPr>
      <w:r w:rsidRPr="00B15549">
        <w:rPr>
          <w:rFonts w:cs="v5.0.0"/>
          <w:snapToGrid w:val="0"/>
        </w:rPr>
        <w:t>[2]</w:t>
      </w:r>
      <w:r w:rsidRPr="00B15549">
        <w:rPr>
          <w:rFonts w:cs="v5.0.0"/>
          <w:snapToGrid w:val="0"/>
        </w:rPr>
        <w:tab/>
        <w:t xml:space="preserve">3GPP TS 36.305: </w:t>
      </w:r>
      <w:r w:rsidR="000D03BF" w:rsidRPr="00B15549">
        <w:rPr>
          <w:rFonts w:cs="v5.0.0"/>
          <w:snapToGrid w:val="0"/>
        </w:rPr>
        <w:t>"</w:t>
      </w:r>
      <w:r w:rsidR="00CF6C05" w:rsidRPr="00B15549">
        <w:t>Evolved Universal Terrestrial Radio Access Network (E-UTRAN); Stage 2 functional specification of User Equipment (UE) positioning in E-UTRAN</w:t>
      </w:r>
      <w:r w:rsidR="000D03BF" w:rsidRPr="00B15549">
        <w:rPr>
          <w:rFonts w:cs="v5.0.0"/>
          <w:snapToGrid w:val="0"/>
        </w:rPr>
        <w:t>"</w:t>
      </w:r>
      <w:r w:rsidRPr="00B15549">
        <w:rPr>
          <w:rFonts w:cs="v5.0.0"/>
          <w:snapToGrid w:val="0"/>
        </w:rPr>
        <w:t>.</w:t>
      </w:r>
    </w:p>
    <w:p w14:paraId="5A661984" w14:textId="77777777" w:rsidR="003E34CF" w:rsidRPr="00B15549" w:rsidRDefault="003E34CF" w:rsidP="00CF6C05">
      <w:pPr>
        <w:pStyle w:val="EX"/>
        <w:rPr>
          <w:rFonts w:cs="v5.0.0"/>
          <w:snapToGrid w:val="0"/>
        </w:rPr>
      </w:pPr>
      <w:r w:rsidRPr="00B15549">
        <w:rPr>
          <w:rFonts w:cs="v5.0.0"/>
          <w:snapToGrid w:val="0"/>
        </w:rPr>
        <w:t>[3]</w:t>
      </w:r>
      <w:r w:rsidRPr="00B15549">
        <w:rPr>
          <w:rFonts w:cs="v5.0.0"/>
          <w:snapToGrid w:val="0"/>
        </w:rPr>
        <w:tab/>
        <w:t xml:space="preserve">3GPP TS 36.214: </w:t>
      </w:r>
      <w:r w:rsidR="000D03BF" w:rsidRPr="00B15549">
        <w:rPr>
          <w:rFonts w:cs="v5.0.0"/>
          <w:snapToGrid w:val="0"/>
        </w:rPr>
        <w:t>"</w:t>
      </w:r>
      <w:r w:rsidR="00CF6C05" w:rsidRPr="00B15549">
        <w:t>Evolved Universal Terrestrial Radio Access (E-UTRA); Physical layer; Measurements</w:t>
      </w:r>
      <w:r w:rsidR="000D03BF" w:rsidRPr="00B15549">
        <w:rPr>
          <w:rFonts w:cs="v5.0.0"/>
          <w:snapToGrid w:val="0"/>
        </w:rPr>
        <w:t>"</w:t>
      </w:r>
      <w:r w:rsidRPr="00B15549">
        <w:rPr>
          <w:rFonts w:cs="v5.0.0"/>
          <w:snapToGrid w:val="0"/>
        </w:rPr>
        <w:t>.</w:t>
      </w:r>
    </w:p>
    <w:p w14:paraId="19EDCF12" w14:textId="77777777" w:rsidR="003E34CF" w:rsidRPr="00B15549" w:rsidRDefault="003E34CF" w:rsidP="00CF6C05">
      <w:pPr>
        <w:pStyle w:val="EX"/>
        <w:rPr>
          <w:rFonts w:cs="v5.0.0"/>
          <w:snapToGrid w:val="0"/>
        </w:rPr>
      </w:pPr>
      <w:r w:rsidRPr="00B15549">
        <w:rPr>
          <w:rFonts w:cs="v5.0.0"/>
          <w:snapToGrid w:val="0"/>
        </w:rPr>
        <w:t>[4]</w:t>
      </w:r>
      <w:r w:rsidRPr="00B15549">
        <w:rPr>
          <w:rFonts w:cs="v5.0.0"/>
          <w:snapToGrid w:val="0"/>
        </w:rPr>
        <w:tab/>
        <w:t xml:space="preserve">3GPP TS 36.321: </w:t>
      </w:r>
      <w:r w:rsidR="000D03BF" w:rsidRPr="00B15549">
        <w:rPr>
          <w:rFonts w:cs="v5.0.0"/>
          <w:snapToGrid w:val="0"/>
        </w:rPr>
        <w:t>"</w:t>
      </w:r>
      <w:r w:rsidR="00CF6C05" w:rsidRPr="00B15549">
        <w:t>Evolved Universal Terrestrial Radio Access (E-UTRA); Medium Access Control (MAC) protocol specification</w:t>
      </w:r>
      <w:r w:rsidR="000D03BF" w:rsidRPr="00B15549">
        <w:rPr>
          <w:rFonts w:cs="v5.0.0"/>
          <w:snapToGrid w:val="0"/>
        </w:rPr>
        <w:t>"</w:t>
      </w:r>
      <w:r w:rsidRPr="00B15549">
        <w:rPr>
          <w:rFonts w:cs="v5.0.0"/>
          <w:snapToGrid w:val="0"/>
        </w:rPr>
        <w:t>.</w:t>
      </w:r>
    </w:p>
    <w:p w14:paraId="532DB184" w14:textId="77777777" w:rsidR="003E34CF" w:rsidRPr="00B15549" w:rsidRDefault="003E34CF" w:rsidP="00CF6C05">
      <w:pPr>
        <w:pStyle w:val="EX"/>
        <w:rPr>
          <w:rFonts w:cs="v5.0.0"/>
          <w:snapToGrid w:val="0"/>
        </w:rPr>
      </w:pPr>
      <w:r w:rsidRPr="00B15549">
        <w:rPr>
          <w:rFonts w:cs="v5.0.0"/>
          <w:snapToGrid w:val="0"/>
        </w:rPr>
        <w:t>[5]</w:t>
      </w:r>
      <w:r w:rsidRPr="00B15549">
        <w:rPr>
          <w:rFonts w:cs="v5.0.0"/>
          <w:snapToGrid w:val="0"/>
        </w:rPr>
        <w:tab/>
        <w:t xml:space="preserve">3GPP TS 36.459: </w:t>
      </w:r>
      <w:r w:rsidR="000D03BF" w:rsidRPr="00B15549">
        <w:rPr>
          <w:rFonts w:cs="v5.0.0"/>
          <w:snapToGrid w:val="0"/>
        </w:rPr>
        <w:t>"</w:t>
      </w:r>
      <w:r w:rsidR="00CF6C05" w:rsidRPr="00B15549">
        <w:t>Evolved Universal Terrestrial Radio Access Network (E-UTRAN); SLm interface Application Protocol (SLmAP)</w:t>
      </w:r>
      <w:r w:rsidR="000D03BF" w:rsidRPr="00B15549">
        <w:rPr>
          <w:rFonts w:cs="v5.0.0"/>
          <w:snapToGrid w:val="0"/>
        </w:rPr>
        <w:t>"</w:t>
      </w:r>
      <w:r w:rsidRPr="00B15549">
        <w:rPr>
          <w:rFonts w:cs="v5.0.0"/>
          <w:snapToGrid w:val="0"/>
        </w:rPr>
        <w:t>.</w:t>
      </w:r>
    </w:p>
    <w:p w14:paraId="1AFFF5D7" w14:textId="77777777" w:rsidR="003E34CF" w:rsidRPr="00B15549" w:rsidRDefault="003E34CF" w:rsidP="00CF6C05">
      <w:pPr>
        <w:pStyle w:val="EX"/>
        <w:rPr>
          <w:rFonts w:cs="v5.0.0"/>
          <w:snapToGrid w:val="0"/>
        </w:rPr>
      </w:pPr>
      <w:r w:rsidRPr="00B15549">
        <w:rPr>
          <w:rFonts w:cs="v5.0.0"/>
          <w:snapToGrid w:val="0"/>
        </w:rPr>
        <w:t>[6]</w:t>
      </w:r>
      <w:r w:rsidRPr="00B15549">
        <w:rPr>
          <w:rFonts w:cs="v5.0.0"/>
          <w:snapToGrid w:val="0"/>
        </w:rPr>
        <w:tab/>
        <w:t xml:space="preserve">3GPP TS 36.211: </w:t>
      </w:r>
      <w:r w:rsidR="000D03BF" w:rsidRPr="00B15549">
        <w:rPr>
          <w:rFonts w:cs="v5.0.0"/>
          <w:snapToGrid w:val="0"/>
        </w:rPr>
        <w:t>"</w:t>
      </w:r>
      <w:r w:rsidR="00CF6C05" w:rsidRPr="00B15549">
        <w:t>Evolved Universal Terrestrial Radio Access (E-UTRA); Physical channels and modulation</w:t>
      </w:r>
      <w:r w:rsidR="000D03BF" w:rsidRPr="00B15549">
        <w:rPr>
          <w:rFonts w:cs="v5.0.0"/>
          <w:snapToGrid w:val="0"/>
        </w:rPr>
        <w:t>"</w:t>
      </w:r>
      <w:r w:rsidRPr="00B15549">
        <w:rPr>
          <w:rFonts w:cs="v5.0.0"/>
          <w:snapToGrid w:val="0"/>
        </w:rPr>
        <w:t>.</w:t>
      </w:r>
    </w:p>
    <w:p w14:paraId="6886E742" w14:textId="77777777" w:rsidR="003E34CF" w:rsidRPr="00B15549" w:rsidRDefault="003E34CF" w:rsidP="00CF6C05">
      <w:pPr>
        <w:pStyle w:val="EX"/>
        <w:rPr>
          <w:rFonts w:cs="v5.0.0"/>
          <w:snapToGrid w:val="0"/>
        </w:rPr>
      </w:pPr>
      <w:r w:rsidRPr="00B15549">
        <w:rPr>
          <w:rFonts w:cs="v5.0.0"/>
          <w:snapToGrid w:val="0"/>
        </w:rPr>
        <w:t>[7]</w:t>
      </w:r>
      <w:r w:rsidRPr="00B15549">
        <w:rPr>
          <w:rFonts w:cs="v5.0.0"/>
          <w:snapToGrid w:val="0"/>
        </w:rPr>
        <w:tab/>
        <w:t xml:space="preserve">3GPP TS 36.104: </w:t>
      </w:r>
      <w:r w:rsidR="000D03BF" w:rsidRPr="00B15549">
        <w:rPr>
          <w:rFonts w:cs="v5.0.0"/>
          <w:snapToGrid w:val="0"/>
        </w:rPr>
        <w:t>"</w:t>
      </w:r>
      <w:r w:rsidR="00CF6C05" w:rsidRPr="00B15549">
        <w:t>Evolved Universal Terrestrial Radio Access (E-UTRA); Base Station (BS) radio transmission and reception</w:t>
      </w:r>
      <w:r w:rsidR="000D03BF" w:rsidRPr="00B15549">
        <w:rPr>
          <w:rFonts w:cs="v5.0.0"/>
          <w:snapToGrid w:val="0"/>
        </w:rPr>
        <w:t>"</w:t>
      </w:r>
      <w:r w:rsidRPr="00B15549">
        <w:rPr>
          <w:rFonts w:cs="v5.0.0"/>
          <w:snapToGrid w:val="0"/>
        </w:rPr>
        <w:t>.</w:t>
      </w:r>
    </w:p>
    <w:p w14:paraId="1A62CAFC" w14:textId="77777777" w:rsidR="003E34CF" w:rsidRPr="00B15549" w:rsidRDefault="003E34CF">
      <w:pPr>
        <w:pStyle w:val="Heading1"/>
      </w:pPr>
      <w:bookmarkStart w:id="18" w:name="_Toc528162788"/>
      <w:r w:rsidRPr="00B15549">
        <w:t>3</w:t>
      </w:r>
      <w:r w:rsidRPr="00B15549">
        <w:tab/>
        <w:t>Definitions</w:t>
      </w:r>
      <w:r w:rsidR="00A46003" w:rsidRPr="00B15549">
        <w:t>, symbols</w:t>
      </w:r>
      <w:r w:rsidRPr="00B15549">
        <w:t xml:space="preserve"> and abbreviations</w:t>
      </w:r>
      <w:bookmarkEnd w:id="18"/>
    </w:p>
    <w:p w14:paraId="5B11F0A0" w14:textId="77777777" w:rsidR="003E34CF" w:rsidRPr="00B15549" w:rsidRDefault="003E34CF">
      <w:pPr>
        <w:pStyle w:val="Heading2"/>
      </w:pPr>
      <w:bookmarkStart w:id="19" w:name="_Toc528162789"/>
      <w:r w:rsidRPr="00B15549">
        <w:t>3.1</w:t>
      </w:r>
      <w:r w:rsidRPr="00B15549">
        <w:tab/>
        <w:t>Definitions</w:t>
      </w:r>
      <w:bookmarkEnd w:id="19"/>
    </w:p>
    <w:p w14:paraId="5A49041D" w14:textId="77777777" w:rsidR="003E34CF" w:rsidRPr="00B15549" w:rsidRDefault="003E34CF" w:rsidP="003E34CF">
      <w:r w:rsidRPr="00B15549">
        <w:t>For the purposes of the present document, the terms and definitions given in TR 21.905 [1] apply.</w:t>
      </w:r>
    </w:p>
    <w:p w14:paraId="3E2FAC25" w14:textId="77777777" w:rsidR="00A46003" w:rsidRPr="00B15549" w:rsidRDefault="00A46003" w:rsidP="00A46003">
      <w:pPr>
        <w:pStyle w:val="Heading2"/>
      </w:pPr>
      <w:bookmarkStart w:id="20" w:name="_Toc528162790"/>
      <w:r w:rsidRPr="00B15549">
        <w:t>3.1A</w:t>
      </w:r>
      <w:r w:rsidRPr="00B15549">
        <w:tab/>
        <w:t>Symbols</w:t>
      </w:r>
      <w:bookmarkEnd w:id="20"/>
    </w:p>
    <w:p w14:paraId="45EBD897" w14:textId="77777777" w:rsidR="00A46003" w:rsidRPr="00B15549" w:rsidRDefault="00A46003" w:rsidP="00A46003">
      <w:pPr>
        <w:rPr>
          <w:lang w:eastAsia="x-none"/>
        </w:rPr>
      </w:pPr>
      <w:r w:rsidRPr="00B15549">
        <w:t>For the purposes of the present document, the following symbols apply:</w:t>
      </w:r>
    </w:p>
    <w:p w14:paraId="03E0E7D5" w14:textId="77777777" w:rsidR="00A46003" w:rsidRPr="00B15549" w:rsidRDefault="00A46003" w:rsidP="00A46003">
      <w:pPr>
        <w:pStyle w:val="EW"/>
      </w:pPr>
      <w:r w:rsidRPr="00B15549">
        <w:t>BW</w:t>
      </w:r>
      <w:r w:rsidRPr="00B15549">
        <w:rPr>
          <w:vertAlign w:val="subscript"/>
        </w:rPr>
        <w:t>Channel</w:t>
      </w:r>
      <w:r w:rsidRPr="00B15549">
        <w:tab/>
        <w:t>Channel bandwidth</w:t>
      </w:r>
    </w:p>
    <w:p w14:paraId="662A9B16" w14:textId="77777777" w:rsidR="00A46003" w:rsidRPr="00B15549" w:rsidRDefault="00A46003" w:rsidP="00A46003">
      <w:pPr>
        <w:pStyle w:val="EW"/>
      </w:pPr>
      <w:r w:rsidRPr="00B15549">
        <w:t>BW</w:t>
      </w:r>
      <w:r w:rsidRPr="00B15549">
        <w:rPr>
          <w:vertAlign w:val="subscript"/>
        </w:rPr>
        <w:t>SRS</w:t>
      </w:r>
      <w:r w:rsidRPr="00B15549" w:rsidDel="00193F85">
        <w:t xml:space="preserve"> </w:t>
      </w:r>
      <w:r w:rsidRPr="00B15549">
        <w:tab/>
        <w:t>SRS bandwidth</w:t>
      </w:r>
    </w:p>
    <w:p w14:paraId="0B8C8A7D" w14:textId="77777777" w:rsidR="00A46003" w:rsidRPr="00B15549" w:rsidRDefault="00A46003" w:rsidP="00A46003">
      <w:pPr>
        <w:pStyle w:val="EW"/>
      </w:pPr>
      <w:r w:rsidRPr="00B15549">
        <w:t>Ês</w:t>
      </w:r>
      <w:r w:rsidRPr="00B15549">
        <w:tab/>
        <w:t>Received energy per RE (power normalized to the subcarrier spacing) during the useful part of the symbol, i.e. excluding the cyclic prefix, at the LMU antenna connector</w:t>
      </w:r>
    </w:p>
    <w:p w14:paraId="29A99BAD" w14:textId="77777777" w:rsidR="00A46003" w:rsidRPr="00B15549" w:rsidRDefault="00A46003" w:rsidP="00A46003">
      <w:pPr>
        <w:pStyle w:val="EW"/>
      </w:pPr>
      <w:r w:rsidRPr="00B15549">
        <w:t>Io</w:t>
      </w:r>
      <w:r w:rsidRPr="00B15549">
        <w:tab/>
        <w:t>The total received power density, including signal and interference, as measured at the UE antenna connector</w:t>
      </w:r>
    </w:p>
    <w:p w14:paraId="6AC61383" w14:textId="77777777" w:rsidR="001B6FED" w:rsidRDefault="00A46003" w:rsidP="001B6FED">
      <w:pPr>
        <w:pStyle w:val="EW"/>
        <w:rPr>
          <w:rFonts w:eastAsia="?? ??"/>
        </w:rPr>
      </w:pPr>
      <w:r w:rsidRPr="00B15549">
        <w:lastRenderedPageBreak/>
        <w:t>Iot</w:t>
      </w:r>
      <w:r w:rsidRPr="00B15549">
        <w:tab/>
      </w:r>
      <w:r w:rsidRPr="00B15549">
        <w:rPr>
          <w:rFonts w:eastAsia="?? ??"/>
        </w:rPr>
        <w:t>The received power spectral density</w:t>
      </w:r>
      <w:r w:rsidRPr="00B15549">
        <w:t xml:space="preserve"> </w:t>
      </w:r>
      <w:r w:rsidRPr="00B15549">
        <w:rPr>
          <w:rFonts w:eastAsia="?? ??"/>
        </w:rPr>
        <w:t xml:space="preserve">of the total noise and interference </w:t>
      </w:r>
      <w:r w:rsidRPr="00B15549">
        <w:t>for a certain RE</w:t>
      </w:r>
      <w:r w:rsidRPr="00B15549">
        <w:rPr>
          <w:rFonts w:eastAsia="?? ??"/>
        </w:rPr>
        <w:t xml:space="preserve"> </w:t>
      </w:r>
      <w:r w:rsidRPr="00B15549">
        <w:t xml:space="preserve">(power integrated over the RE and normalized to the subcarrier spacing) </w:t>
      </w:r>
      <w:r w:rsidRPr="00B15549">
        <w:rPr>
          <w:rFonts w:eastAsia="?? ??"/>
        </w:rPr>
        <w:t>as measured at the LMU antenna connector</w:t>
      </w:r>
    </w:p>
    <w:p w14:paraId="4BE7765C" w14:textId="77777777" w:rsidR="001B6FED" w:rsidRPr="00D87C28" w:rsidRDefault="001B6FED" w:rsidP="001B6FED">
      <w:pPr>
        <w:pStyle w:val="EW"/>
        <w:rPr>
          <w:rFonts w:eastAsia="?? ??"/>
        </w:rPr>
      </w:pPr>
      <w:r w:rsidRPr="00B15549">
        <w:t>P</w:t>
      </w:r>
      <w:r w:rsidRPr="00B15549">
        <w:rPr>
          <w:vertAlign w:val="subscript"/>
        </w:rPr>
        <w:t>REFSENS</w:t>
      </w:r>
      <w:r>
        <w:rPr>
          <w:vertAlign w:val="subscript"/>
        </w:rPr>
        <w:tab/>
      </w:r>
      <w:r>
        <w:t>The reference sensitivity power level</w:t>
      </w:r>
    </w:p>
    <w:p w14:paraId="09B48550" w14:textId="77777777" w:rsidR="004E6870" w:rsidRPr="00B15549" w:rsidRDefault="001B6FED" w:rsidP="001B6FED">
      <w:pPr>
        <w:pStyle w:val="EW"/>
        <w:rPr>
          <w:rFonts w:eastAsia="?? ??"/>
        </w:rPr>
      </w:pPr>
      <w:r w:rsidRPr="00B15549">
        <w:rPr>
          <w:rFonts w:eastAsia="MS Mincho"/>
          <w:position w:val="-12"/>
        </w:rPr>
        <w:object w:dxaOrig="440" w:dyaOrig="360" w14:anchorId="144B1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pt;height:18pt" o:ole="">
            <v:imagedata r:id="rId10" o:title=""/>
          </v:shape>
          <o:OLEObject Type="Embed" ProgID="Equation.3" ShapeID="_x0000_i1025" DrawAspect="Content" ObjectID="_1710576889" r:id="rId11"/>
        </w:object>
      </w:r>
      <w:r>
        <w:rPr>
          <w:rFonts w:eastAsia="MS Mincho"/>
          <w:position w:val="-12"/>
        </w:rPr>
        <w:tab/>
        <w:t>The SRS periodicity in ms</w:t>
      </w:r>
    </w:p>
    <w:p w14:paraId="6D6AF207" w14:textId="77777777" w:rsidR="00A46003" w:rsidRPr="00B15549" w:rsidRDefault="00A46003" w:rsidP="004E6870">
      <w:pPr>
        <w:pStyle w:val="EW"/>
      </w:pPr>
      <w:r w:rsidRPr="00B15549">
        <w:rPr>
          <w:i/>
        </w:rPr>
        <w:t>T</w:t>
      </w:r>
      <w:r w:rsidRPr="00B15549">
        <w:rPr>
          <w:vertAlign w:val="subscript"/>
        </w:rPr>
        <w:t>s</w:t>
      </w:r>
      <w:r w:rsidRPr="00B15549">
        <w:tab/>
        <w:t>The basic unit of time defined in TS 36.211 clause 4</w:t>
      </w:r>
    </w:p>
    <w:p w14:paraId="3AD3D793" w14:textId="77777777" w:rsidR="003E34CF" w:rsidRPr="00B15549" w:rsidRDefault="003E34CF">
      <w:pPr>
        <w:pStyle w:val="Heading2"/>
      </w:pPr>
      <w:bookmarkStart w:id="21" w:name="_Toc528162791"/>
      <w:r w:rsidRPr="00B15549">
        <w:t>3.2</w:t>
      </w:r>
      <w:r w:rsidRPr="00B15549">
        <w:tab/>
        <w:t>Abbreviations</w:t>
      </w:r>
      <w:bookmarkEnd w:id="21"/>
    </w:p>
    <w:p w14:paraId="6C0204EE" w14:textId="77777777" w:rsidR="003E34CF" w:rsidRPr="00B15549" w:rsidRDefault="003E34CF">
      <w:pPr>
        <w:keepNext/>
      </w:pPr>
      <w:r w:rsidRPr="00B15549">
        <w:t>For the purposes of the present document, the abbreviations given in TR 21.905 [1] and the following apply. An abbreviation defined in the present document takes precedence over the definition of the same abbreviation, if any, in TR 21.905 [1].</w:t>
      </w:r>
    </w:p>
    <w:p w14:paraId="24841932" w14:textId="77777777" w:rsidR="001B6FED" w:rsidRDefault="001B6FED" w:rsidP="001B6FED">
      <w:pPr>
        <w:pStyle w:val="EW"/>
      </w:pPr>
      <w:r>
        <w:t>ACS</w:t>
      </w:r>
      <w:r>
        <w:tab/>
        <w:t>Adjacent Channel Selectivity</w:t>
      </w:r>
    </w:p>
    <w:p w14:paraId="7AC75B04" w14:textId="77777777" w:rsidR="001B6FED" w:rsidRDefault="001B6FED" w:rsidP="001B6FED">
      <w:pPr>
        <w:pStyle w:val="EW"/>
      </w:pPr>
      <w:r>
        <w:t>DRX</w:t>
      </w:r>
      <w:r>
        <w:tab/>
        <w:t>Discontinuous Reception</w:t>
      </w:r>
    </w:p>
    <w:p w14:paraId="4CFBB013" w14:textId="77777777" w:rsidR="003E34CF" w:rsidRPr="00B15549" w:rsidRDefault="003E34CF" w:rsidP="000D03BF">
      <w:pPr>
        <w:pStyle w:val="EW"/>
      </w:pPr>
      <w:r w:rsidRPr="00B15549">
        <w:t>E-UTRAN</w:t>
      </w:r>
      <w:r w:rsidRPr="00B15549">
        <w:tab/>
        <w:t>Evolved Universal Terrestrial Radio Access Network</w:t>
      </w:r>
    </w:p>
    <w:p w14:paraId="6E9E9A0C" w14:textId="77777777" w:rsidR="003E34CF" w:rsidRPr="00B15549" w:rsidRDefault="003E34CF" w:rsidP="000D03BF">
      <w:pPr>
        <w:pStyle w:val="EW"/>
      </w:pPr>
      <w:r w:rsidRPr="00B15549">
        <w:t>eNodeB</w:t>
      </w:r>
      <w:r w:rsidRPr="00B15549">
        <w:tab/>
        <w:t>evolved Node B</w:t>
      </w:r>
    </w:p>
    <w:p w14:paraId="5588B3B2" w14:textId="77777777" w:rsidR="001B6FED" w:rsidRDefault="003E34CF" w:rsidP="001B6FED">
      <w:pPr>
        <w:pStyle w:val="EW"/>
      </w:pPr>
      <w:r w:rsidRPr="00B15549">
        <w:t>E-SMLC</w:t>
      </w:r>
      <w:r w:rsidRPr="00B15549">
        <w:tab/>
        <w:t xml:space="preserve">Enhanced </w:t>
      </w:r>
      <w:smartTag w:uri="urn:schemas-microsoft-com:office:smarttags" w:element="PlaceName">
        <w:r w:rsidRPr="00B15549">
          <w:t>Serving</w:t>
        </w:r>
      </w:smartTag>
      <w:r w:rsidRPr="00B15549">
        <w:t xml:space="preserve"> </w:t>
      </w:r>
      <w:smartTag w:uri="urn:schemas-microsoft-com:office:smarttags" w:element="PlaceName">
        <w:r w:rsidRPr="00B15549">
          <w:t>Mobile</w:t>
        </w:r>
      </w:smartTag>
      <w:r w:rsidRPr="00B15549">
        <w:t xml:space="preserve"> </w:t>
      </w:r>
      <w:smartTag w:uri="urn:schemas-microsoft-com:office:smarttags" w:element="PlaceName">
        <w:r w:rsidRPr="00B15549">
          <w:t>Location</w:t>
        </w:r>
      </w:smartTag>
      <w:r w:rsidRPr="00B15549">
        <w:t xml:space="preserve"> Center</w:t>
      </w:r>
    </w:p>
    <w:p w14:paraId="78629EE2" w14:textId="77777777" w:rsidR="003E34CF" w:rsidRPr="00B15549" w:rsidRDefault="001B6FED" w:rsidP="001B6FED">
      <w:pPr>
        <w:pStyle w:val="EW"/>
      </w:pPr>
      <w:r>
        <w:t>ICS</w:t>
      </w:r>
      <w:r>
        <w:tab/>
        <w:t>In-channel Selectivity</w:t>
      </w:r>
    </w:p>
    <w:p w14:paraId="7A764187" w14:textId="77777777" w:rsidR="001B6FED" w:rsidRDefault="003E34CF" w:rsidP="001B6FED">
      <w:pPr>
        <w:pStyle w:val="EW"/>
      </w:pPr>
      <w:r w:rsidRPr="00B15549">
        <w:t>LMU</w:t>
      </w:r>
      <w:r w:rsidRPr="00B15549">
        <w:tab/>
        <w:t>Location Measurement Unit</w:t>
      </w:r>
    </w:p>
    <w:p w14:paraId="25BCDAF2" w14:textId="77777777" w:rsidR="003E34CF" w:rsidRPr="00B15549" w:rsidRDefault="001B6FED" w:rsidP="001B6FED">
      <w:pPr>
        <w:pStyle w:val="EW"/>
      </w:pPr>
      <w:r>
        <w:t>SRS</w:t>
      </w:r>
      <w:r>
        <w:tab/>
        <w:t>Sounding Reference Signal</w:t>
      </w:r>
    </w:p>
    <w:p w14:paraId="592835FA" w14:textId="77777777" w:rsidR="003E34CF" w:rsidRPr="00B15549" w:rsidRDefault="003E34CF" w:rsidP="000D03BF">
      <w:pPr>
        <w:pStyle w:val="EW"/>
      </w:pPr>
      <w:r w:rsidRPr="00B15549">
        <w:t>UE</w:t>
      </w:r>
      <w:r w:rsidRPr="00B15549">
        <w:tab/>
        <w:t>User Equipment</w:t>
      </w:r>
    </w:p>
    <w:p w14:paraId="76AB9D45" w14:textId="77777777" w:rsidR="003E34CF" w:rsidRPr="00B15549" w:rsidRDefault="003E34CF" w:rsidP="000D03BF">
      <w:pPr>
        <w:pStyle w:val="EW"/>
      </w:pPr>
      <w:r w:rsidRPr="00B15549">
        <w:t>UL</w:t>
      </w:r>
      <w:r w:rsidRPr="00B15549">
        <w:tab/>
        <w:t>Up</w:t>
      </w:r>
      <w:r w:rsidR="00B15549" w:rsidRPr="00B15549">
        <w:t>l</w:t>
      </w:r>
      <w:r w:rsidRPr="00B15549">
        <w:t>ink</w:t>
      </w:r>
    </w:p>
    <w:p w14:paraId="30BD5E06" w14:textId="77777777" w:rsidR="003E34CF" w:rsidRPr="00B15549" w:rsidRDefault="003E34CF" w:rsidP="00BA71C4">
      <w:pPr>
        <w:pStyle w:val="EW"/>
      </w:pPr>
      <w:r w:rsidRPr="00B15549">
        <w:t>UTDOA</w:t>
      </w:r>
      <w:r w:rsidRPr="00B15549">
        <w:tab/>
        <w:t>Uplink Time Difference Of Arrival</w:t>
      </w:r>
    </w:p>
    <w:p w14:paraId="6BCCCCB1" w14:textId="77777777" w:rsidR="003E34CF" w:rsidRPr="00B15549" w:rsidRDefault="003E34CF" w:rsidP="00BA71C4">
      <w:pPr>
        <w:pStyle w:val="Heading1"/>
      </w:pPr>
      <w:bookmarkStart w:id="22" w:name="_Toc528162792"/>
      <w:r w:rsidRPr="00B15549">
        <w:t>4</w:t>
      </w:r>
      <w:r w:rsidRPr="00B15549">
        <w:tab/>
        <w:t>General</w:t>
      </w:r>
      <w:bookmarkEnd w:id="22"/>
    </w:p>
    <w:p w14:paraId="2AD58B34" w14:textId="77777777" w:rsidR="003E34CF" w:rsidRPr="00B15549" w:rsidRDefault="003E34CF" w:rsidP="003E34CF">
      <w:r w:rsidRPr="00B15549">
        <w:t>The UTDOA architecture is described in TS 36.305 [2].</w:t>
      </w:r>
    </w:p>
    <w:p w14:paraId="5D4A08C1" w14:textId="77777777" w:rsidR="003E34CF" w:rsidRPr="00B15549" w:rsidRDefault="003E34CF" w:rsidP="003E34CF">
      <w:r w:rsidRPr="00B15549">
        <w:t>An LMU may be deployed in three ways:</w:t>
      </w:r>
    </w:p>
    <w:p w14:paraId="7C3EBD29" w14:textId="77777777" w:rsidR="003E34CF" w:rsidRPr="00B15549" w:rsidRDefault="00BA71C4" w:rsidP="00BA71C4">
      <w:pPr>
        <w:pStyle w:val="B1"/>
      </w:pPr>
      <w:r w:rsidRPr="00B15549">
        <w:t>●</w:t>
      </w:r>
      <w:r w:rsidRPr="00B15549">
        <w:tab/>
      </w:r>
      <w:r w:rsidR="003E34CF" w:rsidRPr="00B15549">
        <w:t>LMU class 1: LMU integrated into base station</w:t>
      </w:r>
    </w:p>
    <w:p w14:paraId="0DEBC110" w14:textId="77777777" w:rsidR="003E34CF" w:rsidRPr="00B15549" w:rsidRDefault="00BA71C4" w:rsidP="00BA71C4">
      <w:pPr>
        <w:pStyle w:val="B1"/>
      </w:pPr>
      <w:r w:rsidRPr="00B15549">
        <w:t>●</w:t>
      </w:r>
      <w:r w:rsidRPr="00B15549">
        <w:tab/>
      </w:r>
      <w:r w:rsidR="003E34CF" w:rsidRPr="00B15549">
        <w:t>LMU class 2: LMU co-sited with base station and sharing antenna with the base station</w:t>
      </w:r>
    </w:p>
    <w:p w14:paraId="285A3D55" w14:textId="77777777" w:rsidR="003E34CF" w:rsidRPr="00B15549" w:rsidRDefault="00BA71C4" w:rsidP="00BA71C4">
      <w:pPr>
        <w:pStyle w:val="B1"/>
      </w:pPr>
      <w:r w:rsidRPr="00B15549">
        <w:t>●</w:t>
      </w:r>
      <w:r w:rsidRPr="00B15549">
        <w:tab/>
      </w:r>
      <w:r w:rsidR="003E34CF" w:rsidRPr="00B15549">
        <w:t>LMU class 3: standalone LMU with own receive antenna</w:t>
      </w:r>
    </w:p>
    <w:p w14:paraId="28EFBA66" w14:textId="77777777" w:rsidR="003E34CF" w:rsidRPr="00B15549" w:rsidRDefault="003E34CF" w:rsidP="003E34CF">
      <w:pPr>
        <w:pStyle w:val="Heading1"/>
      </w:pPr>
      <w:bookmarkStart w:id="23" w:name="_Toc528162793"/>
      <w:r w:rsidRPr="00B15549">
        <w:t>5</w:t>
      </w:r>
      <w:r w:rsidRPr="00B15549">
        <w:tab/>
        <w:t>LMU RF Requirements</w:t>
      </w:r>
      <w:bookmarkEnd w:id="23"/>
      <w:r w:rsidRPr="00B15549">
        <w:t xml:space="preserve"> </w:t>
      </w:r>
    </w:p>
    <w:p w14:paraId="0FCEB0B3" w14:textId="77777777" w:rsidR="003E34CF" w:rsidRPr="00B15549" w:rsidRDefault="003E34CF" w:rsidP="003E34CF">
      <w:pPr>
        <w:pStyle w:val="Heading2"/>
      </w:pPr>
      <w:bookmarkStart w:id="24" w:name="_Toc528162794"/>
      <w:r w:rsidRPr="00B15549">
        <w:t>5.1</w:t>
      </w:r>
      <w:r w:rsidRPr="00B15549">
        <w:tab/>
        <w:t>General</w:t>
      </w:r>
      <w:bookmarkEnd w:id="24"/>
    </w:p>
    <w:p w14:paraId="075D8E1C" w14:textId="77777777" w:rsidR="003E34CF" w:rsidRPr="00B15549" w:rsidRDefault="003E34CF" w:rsidP="003E34CF">
      <w:pPr>
        <w:rPr>
          <w:rFonts w:cs="v5.0.0"/>
        </w:rPr>
      </w:pPr>
      <w:r w:rsidRPr="00B15549">
        <w:rPr>
          <w:rFonts w:cs="v5.0.0"/>
        </w:rPr>
        <w:t>The requirements in</w:t>
      </w:r>
      <w:r w:rsidRPr="00B15549">
        <w:rPr>
          <w:rFonts w:cs="v4.2.0"/>
        </w:rPr>
        <w:t xml:space="preserve"> clause 5 are expressed for a single receiver antenna connector</w:t>
      </w:r>
      <w:r w:rsidRPr="00B15549">
        <w:rPr>
          <w:rFonts w:cs="v5.0.0"/>
        </w:rPr>
        <w:t>. For receivers with antenna diversity, the requirements apply for each receiver antenna connector.</w:t>
      </w:r>
    </w:p>
    <w:p w14:paraId="2B217BCD" w14:textId="77777777" w:rsidR="003E34CF" w:rsidRPr="00B15549" w:rsidDel="001828BA" w:rsidRDefault="003E34CF" w:rsidP="003E34CF">
      <w:pPr>
        <w:rPr>
          <w:rFonts w:cs="v5.0.0"/>
        </w:rPr>
      </w:pPr>
      <w:r w:rsidRPr="00B15549">
        <w:t>When the LMU is configured to receive multiple carriers for one or more UEs, all RF requirements are applicable for each received carrier.</w:t>
      </w:r>
      <w:r w:rsidRPr="00B15549">
        <w:rPr>
          <w:rFonts w:cs="v5.0.0"/>
        </w:rPr>
        <w:t xml:space="preserve"> For ACS, blocking and intermodulation characteristics, the negative offsets of the interfering signal apply relative to the lower edge and positive offsets of the interfering signal apply relative to the higher edge.</w:t>
      </w:r>
      <w:r w:rsidRPr="00B15549" w:rsidDel="001828BA">
        <w:rPr>
          <w:rFonts w:cs="v5.0.0"/>
        </w:rPr>
        <w:t xml:space="preserve"> </w:t>
      </w:r>
    </w:p>
    <w:p w14:paraId="3E9720B8" w14:textId="77777777" w:rsidR="003E34CF" w:rsidRPr="00B15549" w:rsidRDefault="003E34CF" w:rsidP="003E34CF">
      <w:pPr>
        <w:rPr>
          <w:rFonts w:cs="v5.0.0"/>
        </w:rPr>
      </w:pPr>
      <w:r w:rsidRPr="00B15549">
        <w:rPr>
          <w:rFonts w:cs="v5.0.0"/>
        </w:rPr>
        <w:t>Receiver test ports for LMU class 1 are illustrated in Figure 5.1-1. Receiver test ports for LMU class 2 are illustrated in Figure 5.1-2. Receiver test ports for LMU class 3 are illustrated in Figure 5.1-3. If any external apparatus, e.g., a RX amplifier, a filter or the combination of such devices is used, LMU RF requirements specified in this specification apply at the far end antenna connector (port B); otherwise, the requirements apply at port A.</w:t>
      </w:r>
    </w:p>
    <w:p w14:paraId="46CF03FE" w14:textId="77777777" w:rsidR="003E34CF" w:rsidRPr="00B15549" w:rsidRDefault="003E34CF" w:rsidP="003E34CF">
      <w:pPr>
        <w:rPr>
          <w:rFonts w:cs="v5.0.0"/>
        </w:rPr>
      </w:pPr>
      <w:r w:rsidRPr="00B15549">
        <w:rPr>
          <w:rFonts w:cs="v5.0.0"/>
        </w:rPr>
        <w:t>Requirements applicability for different LMU classes is summarized in Table 5.1-1.</w:t>
      </w:r>
    </w:p>
    <w:p w14:paraId="0ED8F640" w14:textId="77777777" w:rsidR="003E34CF" w:rsidRPr="00B15549" w:rsidRDefault="003E34CF" w:rsidP="003E34CF">
      <w:pPr>
        <w:pStyle w:val="TH"/>
      </w:pPr>
    </w:p>
    <w:p w14:paraId="346BB9F6" w14:textId="37E7E80E" w:rsidR="003E34CF" w:rsidRPr="00B15549" w:rsidRDefault="005812CE" w:rsidP="00BA71C4">
      <w:pPr>
        <w:pStyle w:val="TH"/>
      </w:pPr>
      <w:r w:rsidRPr="00B15549">
        <w:rPr>
          <w:noProof/>
        </w:rPr>
        <w:drawing>
          <wp:inline distT="0" distB="0" distL="0" distR="0" wp14:anchorId="1F2A95DD" wp14:editId="200D439F">
            <wp:extent cx="5772150" cy="210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2150" cy="2108200"/>
                    </a:xfrm>
                    <a:prstGeom prst="rect">
                      <a:avLst/>
                    </a:prstGeom>
                    <a:noFill/>
                    <a:ln>
                      <a:noFill/>
                    </a:ln>
                  </pic:spPr>
                </pic:pic>
              </a:graphicData>
            </a:graphic>
          </wp:inline>
        </w:drawing>
      </w:r>
    </w:p>
    <w:p w14:paraId="23C9DB80" w14:textId="30464817" w:rsidR="003E34CF" w:rsidRPr="00B15549" w:rsidRDefault="005812CE" w:rsidP="00BA71C4">
      <w:pPr>
        <w:pStyle w:val="TH"/>
      </w:pPr>
      <w:r w:rsidRPr="00B15549">
        <w:rPr>
          <w:noProof/>
        </w:rPr>
        <w:drawing>
          <wp:inline distT="0" distB="0" distL="0" distR="0" wp14:anchorId="3FC3F8D5" wp14:editId="12B47702">
            <wp:extent cx="5715000" cy="2222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2222500"/>
                    </a:xfrm>
                    <a:prstGeom prst="rect">
                      <a:avLst/>
                    </a:prstGeom>
                    <a:noFill/>
                    <a:ln>
                      <a:noFill/>
                    </a:ln>
                  </pic:spPr>
                </pic:pic>
              </a:graphicData>
            </a:graphic>
          </wp:inline>
        </w:drawing>
      </w:r>
    </w:p>
    <w:p w14:paraId="11F67BC5" w14:textId="77777777" w:rsidR="003E34CF" w:rsidRPr="00B15549" w:rsidRDefault="003E34CF" w:rsidP="00BA71C4">
      <w:pPr>
        <w:pStyle w:val="TF"/>
      </w:pPr>
      <w:r w:rsidRPr="00B15549">
        <w:t>Figure 5.1-1: Two examples of receiver test ports for LMU class 1.</w:t>
      </w:r>
    </w:p>
    <w:p w14:paraId="37F6E5DF" w14:textId="77777777" w:rsidR="003E34CF" w:rsidRPr="00B15549" w:rsidRDefault="003E34CF" w:rsidP="00BA71C4"/>
    <w:p w14:paraId="15DD636C" w14:textId="6747350A" w:rsidR="003E34CF" w:rsidRPr="00B15549" w:rsidRDefault="005812CE" w:rsidP="00BA71C4">
      <w:pPr>
        <w:pStyle w:val="TH"/>
      </w:pPr>
      <w:r w:rsidRPr="00B15549">
        <w:rPr>
          <w:noProof/>
        </w:rPr>
        <w:drawing>
          <wp:inline distT="0" distB="0" distL="0" distR="0" wp14:anchorId="5C2DCA09" wp14:editId="5C453D22">
            <wp:extent cx="5467350" cy="2419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350" cy="2419350"/>
                    </a:xfrm>
                    <a:prstGeom prst="rect">
                      <a:avLst/>
                    </a:prstGeom>
                    <a:noFill/>
                    <a:ln>
                      <a:noFill/>
                    </a:ln>
                  </pic:spPr>
                </pic:pic>
              </a:graphicData>
            </a:graphic>
          </wp:inline>
        </w:drawing>
      </w:r>
    </w:p>
    <w:p w14:paraId="693BDDAE" w14:textId="77777777" w:rsidR="003E34CF" w:rsidRPr="00B15549" w:rsidRDefault="003E34CF" w:rsidP="00BA71C4">
      <w:pPr>
        <w:pStyle w:val="TF"/>
      </w:pPr>
      <w:r w:rsidRPr="00B15549">
        <w:t>Figure 5.1-2: Receiver test ports for LMU class 2.</w:t>
      </w:r>
    </w:p>
    <w:bookmarkStart w:id="25" w:name="_MON_1434537876"/>
    <w:bookmarkEnd w:id="25"/>
    <w:p w14:paraId="38B445EF" w14:textId="77777777" w:rsidR="003E34CF" w:rsidRPr="00B15549" w:rsidRDefault="00FB43C0" w:rsidP="00FB43C0">
      <w:pPr>
        <w:pStyle w:val="TH"/>
      </w:pPr>
      <w:r w:rsidRPr="00B15549">
        <w:object w:dxaOrig="8909" w:dyaOrig="2759" w14:anchorId="63ACA01F">
          <v:shape id="_x0000_i1026" type="#_x0000_t75" style="width:445.5pt;height:138pt" o:ole="">
            <v:imagedata r:id="rId15" o:title=""/>
          </v:shape>
          <o:OLEObject Type="Embed" ProgID="Word.Picture.8" ShapeID="_x0000_i1026" DrawAspect="Content" ObjectID="_1710576890" r:id="rId16"/>
        </w:object>
      </w:r>
    </w:p>
    <w:p w14:paraId="76EBC6F9" w14:textId="77777777" w:rsidR="003E34CF" w:rsidRPr="00B15549" w:rsidRDefault="003E34CF" w:rsidP="007A504C">
      <w:pPr>
        <w:pStyle w:val="TF"/>
      </w:pPr>
      <w:r w:rsidRPr="00B15549">
        <w:rPr>
          <w:rFonts w:cs="v5.0.0"/>
        </w:rPr>
        <w:t>Figure 5.1-3: Receiver test ports for LMU class 3.</w:t>
      </w:r>
    </w:p>
    <w:p w14:paraId="4E3D46E7" w14:textId="77777777" w:rsidR="003E34CF" w:rsidRPr="00B15549" w:rsidRDefault="003E34CF" w:rsidP="00BA71C4">
      <w:pPr>
        <w:pStyle w:val="TH"/>
      </w:pPr>
      <w:r w:rsidRPr="00B15549">
        <w:t>Table 5.1</w:t>
      </w:r>
      <w:r w:rsidR="009506FD" w:rsidRPr="00B15549">
        <w:t>-1</w:t>
      </w:r>
      <w:r w:rsidR="008D0901" w:rsidRPr="00B15549">
        <w:t>:</w:t>
      </w:r>
      <w:r w:rsidRPr="00B15549">
        <w:t xml:space="preserve"> Test ports and RF requirements applicability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918"/>
        <w:gridCol w:w="1800"/>
        <w:gridCol w:w="1620"/>
        <w:gridCol w:w="1620"/>
        <w:gridCol w:w="1980"/>
      </w:tblGrid>
      <w:tr w:rsidR="003E34CF" w:rsidRPr="0032410E" w14:paraId="77D54AA5" w14:textId="77777777" w:rsidTr="00BA71C4">
        <w:trPr>
          <w:cantSplit/>
          <w:jc w:val="center"/>
        </w:trPr>
        <w:tc>
          <w:tcPr>
            <w:tcW w:w="918" w:type="dxa"/>
            <w:shd w:val="clear" w:color="auto" w:fill="auto"/>
            <w:vAlign w:val="center"/>
          </w:tcPr>
          <w:p w14:paraId="1FD5DCEB" w14:textId="77777777" w:rsidR="003E34CF" w:rsidRPr="006D6D77" w:rsidRDefault="003E34CF" w:rsidP="00BA71C4">
            <w:pPr>
              <w:pStyle w:val="TAH"/>
              <w:rPr>
                <w:rFonts w:eastAsia="Batang" w:cs="Arial"/>
                <w:lang w:eastAsia="en-US"/>
              </w:rPr>
            </w:pPr>
            <w:r w:rsidRPr="006D6D77">
              <w:rPr>
                <w:rFonts w:eastAsia="Batang" w:cs="Arial"/>
                <w:lang w:eastAsia="en-US"/>
              </w:rPr>
              <w:t>LMU class</w:t>
            </w:r>
          </w:p>
        </w:tc>
        <w:tc>
          <w:tcPr>
            <w:tcW w:w="1800" w:type="dxa"/>
            <w:shd w:val="clear" w:color="auto" w:fill="auto"/>
            <w:vAlign w:val="center"/>
          </w:tcPr>
          <w:p w14:paraId="6A88E468" w14:textId="77777777" w:rsidR="003E34CF" w:rsidRPr="006D6D77" w:rsidRDefault="003E34CF" w:rsidP="00BA71C4">
            <w:pPr>
              <w:pStyle w:val="TAH"/>
              <w:rPr>
                <w:rFonts w:eastAsia="Batang" w:cs="Arial"/>
                <w:lang w:eastAsia="en-US"/>
              </w:rPr>
            </w:pPr>
            <w:r w:rsidRPr="006D6D77">
              <w:rPr>
                <w:rFonts w:eastAsia="Batang" w:cs="Arial"/>
                <w:lang w:eastAsia="en-US"/>
              </w:rPr>
              <w:t>Physical Node</w:t>
            </w:r>
          </w:p>
        </w:tc>
        <w:tc>
          <w:tcPr>
            <w:tcW w:w="1620" w:type="dxa"/>
            <w:shd w:val="clear" w:color="auto" w:fill="auto"/>
            <w:vAlign w:val="center"/>
          </w:tcPr>
          <w:p w14:paraId="20AF5D19" w14:textId="77777777" w:rsidR="003E34CF" w:rsidRPr="006D6D77" w:rsidRDefault="003E34CF" w:rsidP="00BA71C4">
            <w:pPr>
              <w:pStyle w:val="TAH"/>
              <w:rPr>
                <w:rFonts w:eastAsia="Batang" w:cs="Arial"/>
                <w:lang w:eastAsia="en-US"/>
              </w:rPr>
            </w:pPr>
            <w:r w:rsidRPr="006D6D77">
              <w:rPr>
                <w:rFonts w:eastAsia="Batang" w:cs="Arial"/>
                <w:lang w:eastAsia="en-US"/>
              </w:rPr>
              <w:t>RF Requirements</w:t>
            </w:r>
          </w:p>
        </w:tc>
        <w:tc>
          <w:tcPr>
            <w:tcW w:w="1620" w:type="dxa"/>
            <w:shd w:val="clear" w:color="auto" w:fill="auto"/>
            <w:vAlign w:val="center"/>
          </w:tcPr>
          <w:p w14:paraId="02935078" w14:textId="77777777" w:rsidR="003E34CF" w:rsidRPr="006D6D77" w:rsidRDefault="003E34CF" w:rsidP="00BA71C4">
            <w:pPr>
              <w:pStyle w:val="TAH"/>
              <w:rPr>
                <w:rFonts w:eastAsia="Batang" w:cs="Arial"/>
                <w:lang w:eastAsia="en-US"/>
              </w:rPr>
            </w:pPr>
            <w:smartTag w:uri="urn:schemas-microsoft-com:office:smarttags" w:element="place">
              <w:smartTag w:uri="urn:schemas-microsoft-com:office:smarttags" w:element="PlaceName">
                <w:r w:rsidRPr="006D6D77">
                  <w:rPr>
                    <w:rFonts w:eastAsia="Batang" w:cs="Arial"/>
                    <w:lang w:eastAsia="en-US"/>
                  </w:rPr>
                  <w:t>Test</w:t>
                </w:r>
              </w:smartTag>
              <w:r w:rsidRPr="006D6D77">
                <w:rPr>
                  <w:rFonts w:eastAsia="Batang" w:cs="Arial"/>
                  <w:lang w:eastAsia="en-US"/>
                </w:rPr>
                <w:t xml:space="preserve"> </w:t>
              </w:r>
              <w:smartTag w:uri="urn:schemas-microsoft-com:office:smarttags" w:element="PlaceType">
                <w:r w:rsidRPr="006D6D77">
                  <w:rPr>
                    <w:rFonts w:eastAsia="Batang" w:cs="Arial"/>
                    <w:lang w:eastAsia="en-US"/>
                  </w:rPr>
                  <w:t>Port</w:t>
                </w:r>
              </w:smartTag>
            </w:smartTag>
          </w:p>
        </w:tc>
        <w:tc>
          <w:tcPr>
            <w:tcW w:w="1980" w:type="dxa"/>
            <w:shd w:val="clear" w:color="auto" w:fill="auto"/>
            <w:vAlign w:val="center"/>
          </w:tcPr>
          <w:p w14:paraId="6882AA89" w14:textId="77777777" w:rsidR="003E34CF" w:rsidRPr="006D6D77" w:rsidRDefault="003E34CF" w:rsidP="00BA71C4">
            <w:pPr>
              <w:pStyle w:val="TAH"/>
              <w:rPr>
                <w:rFonts w:eastAsia="Batang" w:cs="Arial"/>
                <w:lang w:eastAsia="en-US"/>
              </w:rPr>
            </w:pPr>
            <w:r w:rsidRPr="006D6D77">
              <w:rPr>
                <w:rFonts w:eastAsia="Batang" w:cs="Arial"/>
                <w:lang w:eastAsia="en-US"/>
              </w:rPr>
              <w:t>Comments</w:t>
            </w:r>
          </w:p>
        </w:tc>
      </w:tr>
      <w:tr w:rsidR="003E34CF" w:rsidRPr="0032410E" w14:paraId="39BD3DF8" w14:textId="77777777" w:rsidTr="008D0901">
        <w:trPr>
          <w:cantSplit/>
          <w:jc w:val="center"/>
        </w:trPr>
        <w:tc>
          <w:tcPr>
            <w:tcW w:w="918" w:type="dxa"/>
            <w:shd w:val="clear" w:color="auto" w:fill="auto"/>
            <w:vAlign w:val="center"/>
          </w:tcPr>
          <w:p w14:paraId="4C9D9CF8" w14:textId="77777777" w:rsidR="003E34CF" w:rsidRPr="006D6D77" w:rsidRDefault="003E34CF" w:rsidP="00BA71C4">
            <w:pPr>
              <w:pStyle w:val="TAC"/>
              <w:rPr>
                <w:rFonts w:eastAsia="Batang" w:cs="Arial"/>
                <w:lang w:eastAsia="en-US"/>
              </w:rPr>
            </w:pPr>
            <w:r w:rsidRPr="006D6D77">
              <w:rPr>
                <w:rFonts w:eastAsia="Batang" w:cs="Arial"/>
                <w:lang w:eastAsia="en-US"/>
              </w:rPr>
              <w:t>1</w:t>
            </w:r>
          </w:p>
        </w:tc>
        <w:tc>
          <w:tcPr>
            <w:tcW w:w="1800" w:type="dxa"/>
            <w:shd w:val="clear" w:color="auto" w:fill="auto"/>
            <w:vAlign w:val="center"/>
          </w:tcPr>
          <w:p w14:paraId="559BA7D7" w14:textId="77777777" w:rsidR="003E34CF" w:rsidRPr="006D6D77" w:rsidRDefault="003E34CF" w:rsidP="00BA71C4">
            <w:pPr>
              <w:pStyle w:val="TAC"/>
              <w:rPr>
                <w:rFonts w:eastAsia="Batang" w:cs="Arial"/>
                <w:lang w:eastAsia="en-US"/>
              </w:rPr>
            </w:pPr>
            <w:r w:rsidRPr="006D6D77">
              <w:rPr>
                <w:rFonts w:eastAsia="Batang" w:cs="Arial"/>
                <w:lang w:eastAsia="en-US"/>
              </w:rPr>
              <w:t>BS</w:t>
            </w:r>
          </w:p>
        </w:tc>
        <w:tc>
          <w:tcPr>
            <w:tcW w:w="1620" w:type="dxa"/>
            <w:shd w:val="clear" w:color="auto" w:fill="auto"/>
            <w:vAlign w:val="center"/>
          </w:tcPr>
          <w:p w14:paraId="4F82C376" w14:textId="77777777" w:rsidR="003E34CF" w:rsidRPr="006D6D77" w:rsidRDefault="003E34CF" w:rsidP="00BA71C4">
            <w:pPr>
              <w:pStyle w:val="TAC"/>
              <w:rPr>
                <w:rFonts w:eastAsia="Batang" w:cs="Arial"/>
                <w:lang w:eastAsia="en-US"/>
              </w:rPr>
            </w:pPr>
            <w:r w:rsidRPr="006D6D77">
              <w:rPr>
                <w:rFonts w:eastAsia="Batang" w:cs="Arial"/>
                <w:lang w:eastAsia="en-US"/>
              </w:rPr>
              <w:t>TS 36.104</w:t>
            </w:r>
          </w:p>
        </w:tc>
        <w:tc>
          <w:tcPr>
            <w:tcW w:w="1620" w:type="dxa"/>
            <w:shd w:val="clear" w:color="auto" w:fill="auto"/>
            <w:vAlign w:val="center"/>
          </w:tcPr>
          <w:p w14:paraId="66917655" w14:textId="77777777" w:rsidR="003E34CF" w:rsidRPr="006D6D77" w:rsidRDefault="003E34CF" w:rsidP="00BA71C4">
            <w:pPr>
              <w:pStyle w:val="TAC"/>
              <w:rPr>
                <w:rFonts w:eastAsia="Batang" w:cs="Arial"/>
                <w:lang w:eastAsia="en-US"/>
              </w:rPr>
            </w:pPr>
            <w:r w:rsidRPr="006D6D77">
              <w:rPr>
                <w:rFonts w:eastAsia="Batang" w:cs="Arial"/>
                <w:lang w:eastAsia="en-US"/>
              </w:rPr>
              <w:t>A or B</w:t>
            </w:r>
          </w:p>
        </w:tc>
        <w:tc>
          <w:tcPr>
            <w:tcW w:w="1980" w:type="dxa"/>
            <w:shd w:val="clear" w:color="auto" w:fill="auto"/>
            <w:vAlign w:val="bottom"/>
          </w:tcPr>
          <w:p w14:paraId="75758D5E" w14:textId="77777777" w:rsidR="003E34CF" w:rsidRPr="006D6D77" w:rsidRDefault="003E34CF" w:rsidP="00BA71C4">
            <w:pPr>
              <w:pStyle w:val="TAC"/>
              <w:rPr>
                <w:rFonts w:eastAsia="Batang" w:cs="Arial"/>
                <w:lang w:eastAsia="en-US"/>
              </w:rPr>
            </w:pPr>
            <w:r w:rsidRPr="006D6D77">
              <w:rPr>
                <w:rFonts w:eastAsia="Batang" w:cs="Arial"/>
                <w:lang w:eastAsia="en-US"/>
              </w:rPr>
              <w:t>Test port determined per TS 36.104</w:t>
            </w:r>
          </w:p>
        </w:tc>
      </w:tr>
      <w:tr w:rsidR="003E34CF" w:rsidRPr="0032410E" w14:paraId="3D6C50F2" w14:textId="77777777" w:rsidTr="008D0901">
        <w:trPr>
          <w:cantSplit/>
          <w:jc w:val="center"/>
        </w:trPr>
        <w:tc>
          <w:tcPr>
            <w:tcW w:w="918" w:type="dxa"/>
            <w:vMerge w:val="restart"/>
            <w:shd w:val="clear" w:color="auto" w:fill="auto"/>
            <w:vAlign w:val="center"/>
          </w:tcPr>
          <w:p w14:paraId="2BFF1F72" w14:textId="77777777" w:rsidR="003E34CF" w:rsidRPr="006D6D77" w:rsidRDefault="003E34CF" w:rsidP="00BA71C4">
            <w:pPr>
              <w:pStyle w:val="TAC"/>
              <w:rPr>
                <w:rFonts w:eastAsia="Batang" w:cs="Arial"/>
                <w:lang w:eastAsia="en-US"/>
              </w:rPr>
            </w:pPr>
            <w:r w:rsidRPr="006D6D77">
              <w:rPr>
                <w:rFonts w:eastAsia="Batang" w:cs="Arial"/>
                <w:lang w:eastAsia="en-US"/>
              </w:rPr>
              <w:t>2</w:t>
            </w:r>
          </w:p>
        </w:tc>
        <w:tc>
          <w:tcPr>
            <w:tcW w:w="1800" w:type="dxa"/>
            <w:shd w:val="clear" w:color="auto" w:fill="auto"/>
            <w:vAlign w:val="center"/>
          </w:tcPr>
          <w:p w14:paraId="756635C6" w14:textId="77777777" w:rsidR="003E34CF" w:rsidRPr="006D6D77" w:rsidRDefault="003E34CF" w:rsidP="00BA71C4">
            <w:pPr>
              <w:pStyle w:val="TAC"/>
              <w:rPr>
                <w:rFonts w:eastAsia="Batang" w:cs="Arial"/>
                <w:lang w:eastAsia="en-US"/>
              </w:rPr>
            </w:pPr>
            <w:r w:rsidRPr="006D6D77">
              <w:rPr>
                <w:rFonts w:eastAsia="Batang" w:cs="Arial"/>
                <w:lang w:eastAsia="en-US"/>
              </w:rPr>
              <w:t>BS</w:t>
            </w:r>
          </w:p>
        </w:tc>
        <w:tc>
          <w:tcPr>
            <w:tcW w:w="1620" w:type="dxa"/>
            <w:shd w:val="clear" w:color="auto" w:fill="auto"/>
            <w:vAlign w:val="center"/>
          </w:tcPr>
          <w:p w14:paraId="6D29D334" w14:textId="77777777" w:rsidR="003E34CF" w:rsidRPr="006D6D77" w:rsidRDefault="003E34CF" w:rsidP="00BA71C4">
            <w:pPr>
              <w:pStyle w:val="TAC"/>
              <w:rPr>
                <w:rFonts w:eastAsia="Batang" w:cs="Arial"/>
                <w:lang w:eastAsia="en-US"/>
              </w:rPr>
            </w:pPr>
            <w:r w:rsidRPr="006D6D77">
              <w:rPr>
                <w:rFonts w:eastAsia="Batang" w:cs="Arial"/>
                <w:lang w:eastAsia="en-US"/>
              </w:rPr>
              <w:t>Degradation of the base station DL performance and base station UL performance may occur when LMU class 2 is co-sited with the base station.</w:t>
            </w:r>
          </w:p>
        </w:tc>
        <w:tc>
          <w:tcPr>
            <w:tcW w:w="1620" w:type="dxa"/>
            <w:shd w:val="clear" w:color="auto" w:fill="auto"/>
            <w:vAlign w:val="center"/>
          </w:tcPr>
          <w:p w14:paraId="78986FD8" w14:textId="77777777" w:rsidR="003E34CF" w:rsidRPr="006D6D77" w:rsidRDefault="003E34CF" w:rsidP="00BA71C4">
            <w:pPr>
              <w:pStyle w:val="TAC"/>
              <w:rPr>
                <w:rFonts w:eastAsia="Batang" w:cs="Arial"/>
                <w:lang w:eastAsia="en-US"/>
              </w:rPr>
            </w:pPr>
            <w:r w:rsidRPr="006D6D77">
              <w:rPr>
                <w:rFonts w:eastAsia="Batang" w:cs="Arial"/>
                <w:lang w:eastAsia="en-US"/>
              </w:rPr>
              <w:t>B</w:t>
            </w:r>
          </w:p>
        </w:tc>
        <w:tc>
          <w:tcPr>
            <w:tcW w:w="1980" w:type="dxa"/>
            <w:shd w:val="clear" w:color="auto" w:fill="auto"/>
            <w:vAlign w:val="center"/>
          </w:tcPr>
          <w:p w14:paraId="0B079859" w14:textId="77777777" w:rsidR="003E34CF" w:rsidRPr="006D6D77" w:rsidRDefault="003E34CF" w:rsidP="00BA71C4">
            <w:pPr>
              <w:pStyle w:val="TAC"/>
              <w:rPr>
                <w:rFonts w:eastAsia="Batang" w:cs="Arial"/>
                <w:lang w:eastAsia="en-US"/>
              </w:rPr>
            </w:pPr>
            <w:r w:rsidRPr="006D6D77">
              <w:rPr>
                <w:rFonts w:eastAsia="Batang" w:cs="Arial"/>
                <w:lang w:eastAsia="en-US"/>
              </w:rPr>
              <w:t>Test port determined per TS 36.104</w:t>
            </w:r>
          </w:p>
        </w:tc>
      </w:tr>
      <w:tr w:rsidR="003E34CF" w:rsidRPr="0032410E" w14:paraId="671494DD" w14:textId="77777777" w:rsidTr="008D0901">
        <w:trPr>
          <w:cantSplit/>
          <w:jc w:val="center"/>
        </w:trPr>
        <w:tc>
          <w:tcPr>
            <w:tcW w:w="918" w:type="dxa"/>
            <w:vMerge/>
            <w:shd w:val="clear" w:color="auto" w:fill="auto"/>
            <w:vAlign w:val="center"/>
          </w:tcPr>
          <w:p w14:paraId="7F6A19BE" w14:textId="77777777" w:rsidR="003E34CF" w:rsidRPr="006D6D77" w:rsidRDefault="003E34CF" w:rsidP="00BA71C4">
            <w:pPr>
              <w:pStyle w:val="TAC"/>
              <w:rPr>
                <w:rFonts w:eastAsia="Batang" w:cs="Arial"/>
                <w:lang w:eastAsia="en-US"/>
              </w:rPr>
            </w:pPr>
          </w:p>
        </w:tc>
        <w:tc>
          <w:tcPr>
            <w:tcW w:w="1800" w:type="dxa"/>
            <w:shd w:val="clear" w:color="auto" w:fill="auto"/>
            <w:vAlign w:val="center"/>
          </w:tcPr>
          <w:p w14:paraId="246A9951" w14:textId="77777777" w:rsidR="003E34CF" w:rsidRPr="006D6D77" w:rsidRDefault="003E34CF" w:rsidP="00BA71C4">
            <w:pPr>
              <w:pStyle w:val="TAC"/>
              <w:rPr>
                <w:rFonts w:eastAsia="Batang" w:cs="Arial"/>
                <w:lang w:eastAsia="en-US"/>
              </w:rPr>
            </w:pPr>
            <w:r w:rsidRPr="006D6D77">
              <w:rPr>
                <w:rFonts w:eastAsia="Batang" w:cs="Arial"/>
                <w:lang w:eastAsia="en-US"/>
              </w:rPr>
              <w:t>LMU</w:t>
            </w:r>
          </w:p>
        </w:tc>
        <w:tc>
          <w:tcPr>
            <w:tcW w:w="1620" w:type="dxa"/>
            <w:shd w:val="clear" w:color="auto" w:fill="auto"/>
            <w:vAlign w:val="center"/>
          </w:tcPr>
          <w:p w14:paraId="288885AE" w14:textId="77777777" w:rsidR="003E34CF" w:rsidRPr="006D6D77" w:rsidRDefault="007A504C" w:rsidP="00BA71C4">
            <w:pPr>
              <w:pStyle w:val="TAC"/>
              <w:rPr>
                <w:rFonts w:eastAsia="Batang" w:cs="Arial"/>
                <w:lang w:eastAsia="en-US"/>
              </w:rPr>
            </w:pPr>
            <w:r w:rsidRPr="006D6D77">
              <w:rPr>
                <w:rFonts w:eastAsia="Batang" w:cs="Arial"/>
                <w:lang w:eastAsia="en-US"/>
              </w:rPr>
              <w:t xml:space="preserve">clauses </w:t>
            </w:r>
            <w:r w:rsidR="003E34CF" w:rsidRPr="006D6D77">
              <w:rPr>
                <w:rFonts w:eastAsia="Batang" w:cs="Arial"/>
                <w:lang w:eastAsia="en-US"/>
              </w:rPr>
              <w:t>5.2-5.8</w:t>
            </w:r>
          </w:p>
        </w:tc>
        <w:tc>
          <w:tcPr>
            <w:tcW w:w="1620" w:type="dxa"/>
            <w:shd w:val="clear" w:color="auto" w:fill="auto"/>
            <w:vAlign w:val="center"/>
          </w:tcPr>
          <w:p w14:paraId="187D221B" w14:textId="77777777" w:rsidR="003E34CF" w:rsidRPr="006D6D77" w:rsidRDefault="003E34CF" w:rsidP="00BA71C4">
            <w:pPr>
              <w:pStyle w:val="TAC"/>
              <w:rPr>
                <w:rFonts w:eastAsia="Batang" w:cs="Arial"/>
                <w:lang w:eastAsia="en-US"/>
              </w:rPr>
            </w:pPr>
            <w:r w:rsidRPr="006D6D77">
              <w:rPr>
                <w:rFonts w:eastAsia="Batang" w:cs="Arial"/>
                <w:lang w:eastAsia="en-US"/>
              </w:rPr>
              <w:t>A or B</w:t>
            </w:r>
          </w:p>
        </w:tc>
        <w:tc>
          <w:tcPr>
            <w:tcW w:w="1980" w:type="dxa"/>
            <w:shd w:val="clear" w:color="auto" w:fill="auto"/>
            <w:vAlign w:val="bottom"/>
          </w:tcPr>
          <w:p w14:paraId="13921AA3" w14:textId="77777777" w:rsidR="003E34CF" w:rsidRPr="006D6D77" w:rsidRDefault="003E34CF" w:rsidP="00BA71C4">
            <w:pPr>
              <w:pStyle w:val="TAC"/>
              <w:rPr>
                <w:rFonts w:eastAsia="Batang" w:cs="Arial"/>
                <w:lang w:eastAsia="en-US"/>
              </w:rPr>
            </w:pPr>
            <w:r w:rsidRPr="006D6D77">
              <w:rPr>
                <w:rFonts w:eastAsia="Batang" w:cs="Arial"/>
                <w:lang w:eastAsia="en-US"/>
              </w:rPr>
              <w:t xml:space="preserve">Test port determined per TS 36.111, </w:t>
            </w:r>
            <w:r w:rsidR="008D0901" w:rsidRPr="006D6D77">
              <w:rPr>
                <w:rFonts w:eastAsia="Batang" w:cs="Arial"/>
                <w:lang w:eastAsia="en-US"/>
              </w:rPr>
              <w:br/>
            </w:r>
            <w:r w:rsidRPr="006D6D77">
              <w:rPr>
                <w:rFonts w:eastAsia="Batang" w:cs="Arial"/>
                <w:lang w:eastAsia="en-US"/>
              </w:rPr>
              <w:t>Figure 5.1-2</w:t>
            </w:r>
          </w:p>
        </w:tc>
      </w:tr>
      <w:tr w:rsidR="003E34CF" w:rsidRPr="0032410E" w14:paraId="2753F003" w14:textId="77777777" w:rsidTr="008D0901">
        <w:trPr>
          <w:cantSplit/>
          <w:jc w:val="center"/>
        </w:trPr>
        <w:tc>
          <w:tcPr>
            <w:tcW w:w="918" w:type="dxa"/>
            <w:shd w:val="clear" w:color="auto" w:fill="auto"/>
            <w:vAlign w:val="center"/>
          </w:tcPr>
          <w:p w14:paraId="1B9FBE3A" w14:textId="77777777" w:rsidR="003E34CF" w:rsidRPr="006D6D77" w:rsidRDefault="003E34CF" w:rsidP="00BA71C4">
            <w:pPr>
              <w:pStyle w:val="TAC"/>
              <w:rPr>
                <w:rFonts w:eastAsia="Batang" w:cs="Arial"/>
                <w:lang w:eastAsia="en-US"/>
              </w:rPr>
            </w:pPr>
            <w:r w:rsidRPr="006D6D77">
              <w:rPr>
                <w:rFonts w:eastAsia="Batang" w:cs="Arial"/>
                <w:lang w:eastAsia="en-US"/>
              </w:rPr>
              <w:t>3</w:t>
            </w:r>
          </w:p>
        </w:tc>
        <w:tc>
          <w:tcPr>
            <w:tcW w:w="1800" w:type="dxa"/>
            <w:shd w:val="clear" w:color="auto" w:fill="auto"/>
            <w:vAlign w:val="center"/>
          </w:tcPr>
          <w:p w14:paraId="5A5165AD" w14:textId="77777777" w:rsidR="003E34CF" w:rsidRPr="006D6D77" w:rsidRDefault="003E34CF" w:rsidP="00BA71C4">
            <w:pPr>
              <w:pStyle w:val="TAC"/>
              <w:rPr>
                <w:rFonts w:eastAsia="Batang" w:cs="Arial"/>
                <w:lang w:eastAsia="en-US"/>
              </w:rPr>
            </w:pPr>
            <w:r w:rsidRPr="006D6D77">
              <w:rPr>
                <w:rFonts w:eastAsia="Batang" w:cs="Arial"/>
                <w:lang w:eastAsia="en-US"/>
              </w:rPr>
              <w:t>LMU</w:t>
            </w:r>
          </w:p>
        </w:tc>
        <w:tc>
          <w:tcPr>
            <w:tcW w:w="1620" w:type="dxa"/>
            <w:shd w:val="clear" w:color="auto" w:fill="auto"/>
            <w:vAlign w:val="center"/>
          </w:tcPr>
          <w:p w14:paraId="7FB676EF" w14:textId="77777777" w:rsidR="003E34CF" w:rsidRPr="006D6D77" w:rsidRDefault="007A504C" w:rsidP="00BA71C4">
            <w:pPr>
              <w:pStyle w:val="TAC"/>
              <w:rPr>
                <w:rFonts w:eastAsia="Batang" w:cs="Arial"/>
                <w:lang w:eastAsia="en-US"/>
              </w:rPr>
            </w:pPr>
            <w:r w:rsidRPr="006D6D77">
              <w:rPr>
                <w:rFonts w:eastAsia="Batang" w:cs="Arial"/>
                <w:lang w:eastAsia="en-US"/>
              </w:rPr>
              <w:t xml:space="preserve">clauses </w:t>
            </w:r>
            <w:r w:rsidR="003E34CF" w:rsidRPr="006D6D77">
              <w:rPr>
                <w:rFonts w:eastAsia="Batang" w:cs="Arial"/>
                <w:lang w:eastAsia="en-US"/>
              </w:rPr>
              <w:t>5.2-5.8</w:t>
            </w:r>
          </w:p>
        </w:tc>
        <w:tc>
          <w:tcPr>
            <w:tcW w:w="1620" w:type="dxa"/>
            <w:shd w:val="clear" w:color="auto" w:fill="auto"/>
            <w:vAlign w:val="center"/>
          </w:tcPr>
          <w:p w14:paraId="15FDADE8" w14:textId="77777777" w:rsidR="003E34CF" w:rsidRPr="006D6D77" w:rsidRDefault="003E34CF" w:rsidP="00BA71C4">
            <w:pPr>
              <w:pStyle w:val="TAC"/>
              <w:rPr>
                <w:rFonts w:eastAsia="Batang" w:cs="Arial"/>
                <w:lang w:eastAsia="en-US"/>
              </w:rPr>
            </w:pPr>
            <w:r w:rsidRPr="006D6D77">
              <w:rPr>
                <w:rFonts w:eastAsia="Batang" w:cs="Arial"/>
                <w:lang w:eastAsia="en-US"/>
              </w:rPr>
              <w:t>A or B</w:t>
            </w:r>
          </w:p>
        </w:tc>
        <w:tc>
          <w:tcPr>
            <w:tcW w:w="1980" w:type="dxa"/>
            <w:shd w:val="clear" w:color="auto" w:fill="auto"/>
            <w:vAlign w:val="bottom"/>
          </w:tcPr>
          <w:p w14:paraId="40055328" w14:textId="77777777" w:rsidR="003E34CF" w:rsidRPr="006D6D77" w:rsidRDefault="003E34CF" w:rsidP="00BA71C4">
            <w:pPr>
              <w:pStyle w:val="TAC"/>
              <w:rPr>
                <w:rFonts w:eastAsia="Batang" w:cs="Arial"/>
                <w:lang w:eastAsia="en-US"/>
              </w:rPr>
            </w:pPr>
            <w:r w:rsidRPr="006D6D77">
              <w:rPr>
                <w:rFonts w:eastAsia="Batang" w:cs="Arial"/>
                <w:lang w:eastAsia="en-US"/>
              </w:rPr>
              <w:t xml:space="preserve">Test port determined per TS 36.111, </w:t>
            </w:r>
            <w:r w:rsidR="008D0901" w:rsidRPr="006D6D77">
              <w:rPr>
                <w:rFonts w:eastAsia="Batang" w:cs="Arial"/>
                <w:lang w:eastAsia="en-US"/>
              </w:rPr>
              <w:br/>
            </w:r>
            <w:r w:rsidRPr="006D6D77">
              <w:rPr>
                <w:rFonts w:eastAsia="Batang" w:cs="Arial"/>
                <w:lang w:eastAsia="en-US"/>
              </w:rPr>
              <w:t>Figure 5.1-3</w:t>
            </w:r>
          </w:p>
        </w:tc>
      </w:tr>
    </w:tbl>
    <w:p w14:paraId="5A2B6BB2" w14:textId="77777777" w:rsidR="003E34CF" w:rsidRPr="00B15549" w:rsidRDefault="003E34CF" w:rsidP="003E34CF"/>
    <w:p w14:paraId="4ECF65E1" w14:textId="77777777" w:rsidR="003E34CF" w:rsidRPr="00B15549" w:rsidRDefault="003E34CF" w:rsidP="003E34CF">
      <w:pPr>
        <w:pStyle w:val="Heading3"/>
      </w:pPr>
      <w:bookmarkStart w:id="26" w:name="_Toc528162795"/>
      <w:r w:rsidRPr="00B15549">
        <w:t>5.1.1</w:t>
      </w:r>
      <w:r w:rsidRPr="00B15549">
        <w:tab/>
        <w:t>Detection probability requirement and false alarm requirement</w:t>
      </w:r>
      <w:bookmarkEnd w:id="26"/>
    </w:p>
    <w:p w14:paraId="058436E4" w14:textId="77777777" w:rsidR="003E34CF" w:rsidRPr="00B15549" w:rsidRDefault="003E34CF" w:rsidP="003E34CF">
      <w:pPr>
        <w:rPr>
          <w:rFonts w:cs="v5.0.0"/>
        </w:rPr>
      </w:pPr>
      <w:r w:rsidRPr="00B15549">
        <w:rPr>
          <w:rFonts w:cs="v5.0.0"/>
        </w:rPr>
        <w:t>The performance metrics used in RF requirements are detection probability and false alarm. The probability of detection is defined as the ratio of received measurement reports to the total number of measurement requests.</w:t>
      </w:r>
      <w:r w:rsidR="00C521F2" w:rsidRPr="00B15549">
        <w:rPr>
          <w:rFonts w:cs="v5.0.0"/>
        </w:rPr>
        <w:t xml:space="preserve"> </w:t>
      </w:r>
      <w:r w:rsidRPr="00B15549">
        <w:t xml:space="preserve">The false alarm rate is the probability of detection of a signal </w:t>
      </w:r>
      <w:r w:rsidR="001B6FED">
        <w:t>that</w:t>
      </w:r>
      <w:r w:rsidRPr="00B15549">
        <w:t xml:space="preserve"> is not present, and is defined as the percentage of the received measurement reports to the total number of measurement requests with the measurement configuration of a signal </w:t>
      </w:r>
      <w:r w:rsidR="001B6FED">
        <w:t>that</w:t>
      </w:r>
      <w:r w:rsidRPr="00B15549">
        <w:t xml:space="preserve"> is not present. </w:t>
      </w:r>
      <w:r w:rsidRPr="00B15549">
        <w:rPr>
          <w:rFonts w:cs="v5.0.0"/>
        </w:rPr>
        <w:t>The detection probability requirement is 99% and the false alarm requirement is 0.1%. The detection probability requirement and the false alarm requirement apply for any number of receive ports, any channel bandwidth, and all frame structures.</w:t>
      </w:r>
    </w:p>
    <w:p w14:paraId="3C3A8D9D" w14:textId="77777777" w:rsidR="003E34CF" w:rsidRPr="00B15549" w:rsidRDefault="003E34CF" w:rsidP="003E34CF">
      <w:pPr>
        <w:pStyle w:val="Heading3"/>
      </w:pPr>
      <w:bookmarkStart w:id="27" w:name="_Toc528162796"/>
      <w:r w:rsidRPr="00B15549">
        <w:t>5.1.2</w:t>
      </w:r>
      <w:r w:rsidRPr="00B15549">
        <w:tab/>
        <w:t>Operating bands</w:t>
      </w:r>
      <w:bookmarkEnd w:id="27"/>
    </w:p>
    <w:p w14:paraId="2D579023" w14:textId="77777777" w:rsidR="003E34CF" w:rsidRPr="00B15549" w:rsidRDefault="003E34CF" w:rsidP="003E34CF">
      <w:r w:rsidRPr="00B15549">
        <w:t>E-UTRA LMU</w:t>
      </w:r>
      <w:r w:rsidR="001B6FED">
        <w:t>s</w:t>
      </w:r>
      <w:r w:rsidRPr="00B15549">
        <w:t xml:space="preserve"> may operate in one or more of the operating bands defined in Table 5.1.2-1.</w:t>
      </w:r>
    </w:p>
    <w:p w14:paraId="134148DD" w14:textId="77777777" w:rsidR="003E34CF" w:rsidRPr="00B15549" w:rsidRDefault="003E34CF" w:rsidP="00B620D0">
      <w:pPr>
        <w:pStyle w:val="TH"/>
      </w:pPr>
      <w:r w:rsidRPr="00B15549">
        <w:lastRenderedPageBreak/>
        <w:t>Table 5.1.2-1</w:t>
      </w:r>
      <w:r w:rsidR="008D0901" w:rsidRPr="00B15549">
        <w:t>:</w:t>
      </w:r>
      <w:r w:rsidRPr="00B15549">
        <w:t xml:space="preserve"> E-UTRA frequency bands</w:t>
      </w:r>
    </w:p>
    <w:tbl>
      <w:tblPr>
        <w:tblW w:w="7655" w:type="dxa"/>
        <w:jc w:val="center"/>
        <w:tblCellMar>
          <w:left w:w="28" w:type="dxa"/>
        </w:tblCellMar>
        <w:tblLook w:val="0000" w:firstRow="0" w:lastRow="0" w:firstColumn="0" w:lastColumn="0" w:noHBand="0" w:noVBand="0"/>
      </w:tblPr>
      <w:tblGrid>
        <w:gridCol w:w="1054"/>
        <w:gridCol w:w="1280"/>
        <w:gridCol w:w="317"/>
        <w:gridCol w:w="1222"/>
        <w:gridCol w:w="1299"/>
        <w:gridCol w:w="317"/>
        <w:gridCol w:w="1239"/>
        <w:gridCol w:w="927"/>
      </w:tblGrid>
      <w:tr w:rsidR="004A142D" w:rsidRPr="0032410E" w14:paraId="373D7B0B" w14:textId="77777777" w:rsidTr="008B404B">
        <w:trPr>
          <w:jc w:val="center"/>
        </w:trPr>
        <w:tc>
          <w:tcPr>
            <w:tcW w:w="1054" w:type="dxa"/>
            <w:vMerge w:val="restart"/>
            <w:tcBorders>
              <w:top w:val="single" w:sz="4" w:space="0" w:color="auto"/>
              <w:left w:val="single" w:sz="4" w:space="0" w:color="auto"/>
              <w:right w:val="single" w:sz="4" w:space="0" w:color="auto"/>
            </w:tcBorders>
            <w:vAlign w:val="center"/>
          </w:tcPr>
          <w:p w14:paraId="4A94F7F6" w14:textId="77777777" w:rsidR="004A142D" w:rsidRPr="006D6D77" w:rsidRDefault="004A142D" w:rsidP="004A142D">
            <w:pPr>
              <w:pStyle w:val="TAH"/>
              <w:rPr>
                <w:rFonts w:eastAsia="Batang" w:cs="Arial"/>
                <w:lang w:eastAsia="en-US"/>
              </w:rPr>
            </w:pPr>
            <w:r w:rsidRPr="006D6D77">
              <w:rPr>
                <w:rFonts w:eastAsia="Batang" w:cs="Arial"/>
                <w:lang w:eastAsia="en-US"/>
              </w:rPr>
              <w:t>E</w:t>
            </w:r>
            <w:r w:rsidRPr="006D6D77">
              <w:rPr>
                <w:rFonts w:eastAsia="Batang" w:cs="Arial"/>
                <w:lang w:eastAsia="en-US"/>
              </w:rPr>
              <w:noBreakHyphen/>
              <w:t>UTRA Operating Band</w:t>
            </w:r>
          </w:p>
        </w:tc>
        <w:tc>
          <w:tcPr>
            <w:tcW w:w="2819" w:type="dxa"/>
            <w:gridSpan w:val="3"/>
            <w:tcBorders>
              <w:top w:val="single" w:sz="4" w:space="0" w:color="auto"/>
              <w:left w:val="single" w:sz="4" w:space="0" w:color="auto"/>
              <w:bottom w:val="single" w:sz="4" w:space="0" w:color="auto"/>
              <w:right w:val="single" w:sz="4" w:space="0" w:color="auto"/>
            </w:tcBorders>
            <w:vAlign w:val="center"/>
          </w:tcPr>
          <w:p w14:paraId="4FF9829D" w14:textId="77777777" w:rsidR="004A142D" w:rsidRPr="006D6D77" w:rsidRDefault="004A142D" w:rsidP="004A142D">
            <w:pPr>
              <w:pStyle w:val="TAH"/>
              <w:rPr>
                <w:rFonts w:eastAsia="Batang" w:cs="Arial"/>
                <w:lang w:eastAsia="en-US"/>
              </w:rPr>
            </w:pPr>
            <w:r w:rsidRPr="006D6D77">
              <w:rPr>
                <w:rFonts w:eastAsia="Batang" w:cs="Arial"/>
                <w:lang w:eastAsia="en-US"/>
              </w:rPr>
              <w:t>Uplink (UL) operating band</w:t>
            </w:r>
            <w:r w:rsidRPr="006D6D77">
              <w:rPr>
                <w:rFonts w:eastAsia="Batang" w:cs="Arial"/>
                <w:lang w:eastAsia="en-US"/>
              </w:rPr>
              <w:br/>
              <w:t>BS receive</w:t>
            </w:r>
            <w:r w:rsidRPr="006D6D77">
              <w:rPr>
                <w:rFonts w:eastAsia="Batang" w:cs="Arial"/>
                <w:lang w:eastAsia="en-US"/>
              </w:rPr>
              <w:br/>
              <w:t>UE transmit</w:t>
            </w:r>
          </w:p>
        </w:tc>
        <w:tc>
          <w:tcPr>
            <w:tcW w:w="2855" w:type="dxa"/>
            <w:gridSpan w:val="3"/>
            <w:tcBorders>
              <w:top w:val="single" w:sz="4" w:space="0" w:color="auto"/>
              <w:bottom w:val="single" w:sz="4" w:space="0" w:color="auto"/>
              <w:right w:val="single" w:sz="4" w:space="0" w:color="auto"/>
            </w:tcBorders>
            <w:vAlign w:val="center"/>
          </w:tcPr>
          <w:p w14:paraId="3214B09B" w14:textId="77777777" w:rsidR="004A142D" w:rsidRPr="006D6D77" w:rsidRDefault="004A142D" w:rsidP="004A142D">
            <w:pPr>
              <w:pStyle w:val="TAH"/>
              <w:rPr>
                <w:rFonts w:eastAsia="Batang" w:cs="Arial"/>
                <w:lang w:eastAsia="en-US"/>
              </w:rPr>
            </w:pPr>
            <w:r w:rsidRPr="006D6D77">
              <w:rPr>
                <w:rFonts w:eastAsia="Batang" w:cs="Arial"/>
                <w:lang w:eastAsia="en-US"/>
              </w:rPr>
              <w:t>Downlink (DL) operating band</w:t>
            </w:r>
            <w:r w:rsidRPr="006D6D77">
              <w:rPr>
                <w:rFonts w:eastAsia="Batang" w:cs="Arial"/>
                <w:lang w:eastAsia="en-US"/>
              </w:rPr>
              <w:br/>
              <w:t xml:space="preserve">BS transmit </w:t>
            </w:r>
            <w:r w:rsidRPr="006D6D77">
              <w:rPr>
                <w:rFonts w:eastAsia="Batang" w:cs="Arial"/>
                <w:lang w:eastAsia="en-US"/>
              </w:rPr>
              <w:br/>
              <w:t>UE receive</w:t>
            </w:r>
          </w:p>
        </w:tc>
        <w:tc>
          <w:tcPr>
            <w:tcW w:w="927" w:type="dxa"/>
            <w:vMerge w:val="restart"/>
            <w:tcBorders>
              <w:top w:val="single" w:sz="4" w:space="0" w:color="auto"/>
              <w:left w:val="single" w:sz="4" w:space="0" w:color="auto"/>
              <w:right w:val="single" w:sz="4" w:space="0" w:color="auto"/>
            </w:tcBorders>
          </w:tcPr>
          <w:p w14:paraId="5EC7EF8A" w14:textId="77777777" w:rsidR="004A142D" w:rsidRPr="006D6D77" w:rsidRDefault="004A142D" w:rsidP="004A142D">
            <w:pPr>
              <w:pStyle w:val="TAH"/>
              <w:rPr>
                <w:rFonts w:eastAsia="Batang" w:cs="Arial"/>
                <w:lang w:eastAsia="en-US"/>
              </w:rPr>
            </w:pPr>
            <w:r w:rsidRPr="006D6D77">
              <w:rPr>
                <w:rFonts w:eastAsia="Batang" w:cs="Arial"/>
                <w:lang w:eastAsia="en-US"/>
              </w:rPr>
              <w:t>Duplex Mode</w:t>
            </w:r>
          </w:p>
        </w:tc>
      </w:tr>
      <w:tr w:rsidR="004A142D" w:rsidRPr="0032410E" w14:paraId="292DE57C" w14:textId="77777777" w:rsidTr="008B404B">
        <w:trPr>
          <w:jc w:val="center"/>
        </w:trPr>
        <w:tc>
          <w:tcPr>
            <w:tcW w:w="1054" w:type="dxa"/>
            <w:vMerge/>
            <w:tcBorders>
              <w:left w:val="single" w:sz="4" w:space="0" w:color="auto"/>
              <w:bottom w:val="single" w:sz="4" w:space="0" w:color="auto"/>
              <w:right w:val="single" w:sz="4" w:space="0" w:color="auto"/>
            </w:tcBorders>
            <w:vAlign w:val="center"/>
          </w:tcPr>
          <w:p w14:paraId="4CA61CC7" w14:textId="77777777" w:rsidR="004A142D" w:rsidRPr="006D6D77" w:rsidRDefault="004A142D" w:rsidP="004A142D">
            <w:pPr>
              <w:pStyle w:val="TAH"/>
              <w:rPr>
                <w:rFonts w:eastAsia="Batang" w:cs="Arial"/>
                <w:lang w:eastAsia="en-US"/>
              </w:rPr>
            </w:pPr>
          </w:p>
        </w:tc>
        <w:tc>
          <w:tcPr>
            <w:tcW w:w="2819" w:type="dxa"/>
            <w:gridSpan w:val="3"/>
            <w:tcBorders>
              <w:top w:val="single" w:sz="4" w:space="0" w:color="auto"/>
              <w:left w:val="single" w:sz="4" w:space="0" w:color="auto"/>
              <w:bottom w:val="single" w:sz="4" w:space="0" w:color="auto"/>
              <w:right w:val="single" w:sz="4" w:space="0" w:color="auto"/>
            </w:tcBorders>
            <w:vAlign w:val="center"/>
          </w:tcPr>
          <w:p w14:paraId="1BAAD896" w14:textId="77777777" w:rsidR="004A142D" w:rsidRPr="006D6D77" w:rsidRDefault="004A142D" w:rsidP="004A142D">
            <w:pPr>
              <w:pStyle w:val="TAH"/>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Pr="006D6D77">
              <w:rPr>
                <w:rFonts w:eastAsia="Batang" w:cs="Arial"/>
                <w:lang w:eastAsia="en-US"/>
              </w:rPr>
              <w:t xml:space="preserve">  – F</w:t>
            </w:r>
            <w:r w:rsidRPr="006D6D77">
              <w:rPr>
                <w:rFonts w:eastAsia="Batang" w:cs="Arial"/>
                <w:vertAlign w:val="subscript"/>
                <w:lang w:eastAsia="en-US"/>
              </w:rPr>
              <w:t>UL_high</w:t>
            </w:r>
          </w:p>
        </w:tc>
        <w:tc>
          <w:tcPr>
            <w:tcW w:w="2855" w:type="dxa"/>
            <w:gridSpan w:val="3"/>
            <w:tcBorders>
              <w:top w:val="single" w:sz="4" w:space="0" w:color="auto"/>
              <w:bottom w:val="single" w:sz="4" w:space="0" w:color="auto"/>
              <w:right w:val="single" w:sz="4" w:space="0" w:color="auto"/>
            </w:tcBorders>
            <w:vAlign w:val="center"/>
          </w:tcPr>
          <w:p w14:paraId="0443A140" w14:textId="77777777" w:rsidR="004A142D" w:rsidRPr="006D6D77" w:rsidRDefault="004A142D" w:rsidP="004A142D">
            <w:pPr>
              <w:pStyle w:val="TAH"/>
              <w:rPr>
                <w:rFonts w:eastAsia="Batang" w:cs="Arial"/>
                <w:lang w:eastAsia="en-US"/>
              </w:rPr>
            </w:pPr>
            <w:r w:rsidRPr="006D6D77">
              <w:rPr>
                <w:rFonts w:eastAsia="Batang" w:cs="Arial"/>
                <w:lang w:eastAsia="en-US"/>
              </w:rPr>
              <w:t>F</w:t>
            </w:r>
            <w:r w:rsidRPr="006D6D77">
              <w:rPr>
                <w:rFonts w:eastAsia="Batang" w:cs="Arial"/>
                <w:vertAlign w:val="subscript"/>
                <w:lang w:eastAsia="en-US"/>
              </w:rPr>
              <w:t>DL_low</w:t>
            </w:r>
            <w:r w:rsidRPr="006D6D77">
              <w:rPr>
                <w:rFonts w:eastAsia="Batang" w:cs="Arial"/>
                <w:lang w:eastAsia="en-US"/>
              </w:rPr>
              <w:t xml:space="preserve">  – F</w:t>
            </w:r>
            <w:r w:rsidRPr="006D6D77">
              <w:rPr>
                <w:rFonts w:eastAsia="Batang" w:cs="Arial"/>
                <w:vertAlign w:val="subscript"/>
                <w:lang w:eastAsia="en-US"/>
              </w:rPr>
              <w:t>DL_high</w:t>
            </w:r>
          </w:p>
        </w:tc>
        <w:tc>
          <w:tcPr>
            <w:tcW w:w="927" w:type="dxa"/>
            <w:vMerge/>
            <w:tcBorders>
              <w:left w:val="single" w:sz="4" w:space="0" w:color="auto"/>
              <w:bottom w:val="single" w:sz="4" w:space="0" w:color="auto"/>
              <w:right w:val="single" w:sz="4" w:space="0" w:color="auto"/>
            </w:tcBorders>
          </w:tcPr>
          <w:p w14:paraId="318DD4EA" w14:textId="77777777" w:rsidR="004A142D" w:rsidRPr="006D6D77" w:rsidRDefault="004A142D" w:rsidP="003E34CF">
            <w:pPr>
              <w:pStyle w:val="TAC"/>
              <w:rPr>
                <w:rFonts w:eastAsia="Batang" w:cs="Arial"/>
                <w:lang w:eastAsia="en-US"/>
              </w:rPr>
            </w:pPr>
          </w:p>
        </w:tc>
      </w:tr>
      <w:tr w:rsidR="004A142D" w:rsidRPr="0032410E" w14:paraId="516183D1"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60C97CAB" w14:textId="77777777" w:rsidR="004A142D" w:rsidRPr="006D6D77" w:rsidRDefault="004A142D" w:rsidP="008B404B">
            <w:pPr>
              <w:pStyle w:val="TAC"/>
              <w:rPr>
                <w:rFonts w:eastAsia="Batang" w:cs="Arial"/>
                <w:lang w:eastAsia="en-US"/>
              </w:rPr>
            </w:pPr>
            <w:r w:rsidRPr="006D6D77">
              <w:rPr>
                <w:rFonts w:eastAsia="Batang" w:cs="Arial"/>
                <w:lang w:eastAsia="en-US"/>
              </w:rPr>
              <w:t>1</w:t>
            </w:r>
          </w:p>
        </w:tc>
        <w:tc>
          <w:tcPr>
            <w:tcW w:w="1280" w:type="dxa"/>
            <w:tcBorders>
              <w:top w:val="single" w:sz="4" w:space="0" w:color="auto"/>
              <w:left w:val="single" w:sz="4" w:space="0" w:color="auto"/>
              <w:bottom w:val="single" w:sz="4" w:space="0" w:color="auto"/>
            </w:tcBorders>
            <w:vAlign w:val="center"/>
          </w:tcPr>
          <w:p w14:paraId="2CC095EC" w14:textId="77777777" w:rsidR="004A142D" w:rsidRPr="006D6D77" w:rsidRDefault="004A142D" w:rsidP="008B404B">
            <w:pPr>
              <w:pStyle w:val="TAR"/>
              <w:rPr>
                <w:rFonts w:eastAsia="Batang" w:cs="Arial"/>
                <w:lang w:eastAsia="en-US"/>
              </w:rPr>
            </w:pPr>
            <w:r w:rsidRPr="006D6D77">
              <w:rPr>
                <w:rFonts w:eastAsia="Batang" w:cs="Arial"/>
                <w:lang w:eastAsia="en-US"/>
              </w:rPr>
              <w:t xml:space="preserve">1920 MHz </w:t>
            </w:r>
          </w:p>
        </w:tc>
        <w:tc>
          <w:tcPr>
            <w:tcW w:w="317" w:type="dxa"/>
            <w:tcBorders>
              <w:top w:val="single" w:sz="4" w:space="0" w:color="auto"/>
              <w:bottom w:val="single" w:sz="4" w:space="0" w:color="auto"/>
            </w:tcBorders>
          </w:tcPr>
          <w:p w14:paraId="7344447D" w14:textId="77777777" w:rsidR="004A142D" w:rsidRPr="006D6D77" w:rsidRDefault="004A142D" w:rsidP="008B404B">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1D0473BC" w14:textId="77777777" w:rsidR="004A142D" w:rsidRPr="006D6D77" w:rsidRDefault="004A142D" w:rsidP="008B404B">
            <w:pPr>
              <w:pStyle w:val="TAL"/>
              <w:rPr>
                <w:rFonts w:eastAsia="Batang" w:cs="Arial"/>
                <w:lang w:eastAsia="en-US"/>
              </w:rPr>
            </w:pPr>
            <w:r w:rsidRPr="006D6D77">
              <w:rPr>
                <w:rFonts w:eastAsia="Batang" w:cs="Arial"/>
                <w:lang w:eastAsia="en-US"/>
              </w:rPr>
              <w:t xml:space="preserve">1980 MHz </w:t>
            </w:r>
          </w:p>
        </w:tc>
        <w:tc>
          <w:tcPr>
            <w:tcW w:w="1299" w:type="dxa"/>
            <w:tcBorders>
              <w:top w:val="single" w:sz="4" w:space="0" w:color="auto"/>
              <w:bottom w:val="single" w:sz="4" w:space="0" w:color="auto"/>
            </w:tcBorders>
            <w:vAlign w:val="center"/>
          </w:tcPr>
          <w:p w14:paraId="4ED8C4BE" w14:textId="77777777" w:rsidR="004A142D" w:rsidRPr="006D6D77" w:rsidRDefault="004A142D" w:rsidP="008B404B">
            <w:pPr>
              <w:pStyle w:val="TAR"/>
              <w:rPr>
                <w:rFonts w:eastAsia="Batang" w:cs="Arial"/>
                <w:lang w:eastAsia="en-US"/>
              </w:rPr>
            </w:pPr>
            <w:r w:rsidRPr="006D6D77">
              <w:rPr>
                <w:rFonts w:eastAsia="Batang" w:cs="Arial"/>
                <w:lang w:eastAsia="en-US"/>
              </w:rPr>
              <w:t xml:space="preserve">2110 MHz </w:t>
            </w:r>
          </w:p>
        </w:tc>
        <w:tc>
          <w:tcPr>
            <w:tcW w:w="317" w:type="dxa"/>
            <w:tcBorders>
              <w:top w:val="single" w:sz="4" w:space="0" w:color="auto"/>
              <w:bottom w:val="single" w:sz="4" w:space="0" w:color="auto"/>
            </w:tcBorders>
          </w:tcPr>
          <w:p w14:paraId="6D0097DE" w14:textId="77777777" w:rsidR="004A142D" w:rsidRPr="006D6D77" w:rsidRDefault="004A142D" w:rsidP="008B404B">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4ACF209A" w14:textId="77777777" w:rsidR="004A142D" w:rsidRPr="006D6D77" w:rsidRDefault="004A142D" w:rsidP="008B404B">
            <w:pPr>
              <w:pStyle w:val="TAL"/>
              <w:rPr>
                <w:rFonts w:eastAsia="Batang" w:cs="Arial"/>
                <w:lang w:eastAsia="en-US"/>
              </w:rPr>
            </w:pPr>
            <w:r w:rsidRPr="006D6D77">
              <w:rPr>
                <w:rFonts w:eastAsia="Batang" w:cs="Arial"/>
                <w:lang w:eastAsia="en-US"/>
              </w:rPr>
              <w:t>2170 MHz</w:t>
            </w:r>
          </w:p>
        </w:tc>
        <w:tc>
          <w:tcPr>
            <w:tcW w:w="927" w:type="dxa"/>
            <w:tcBorders>
              <w:top w:val="single" w:sz="4" w:space="0" w:color="auto"/>
              <w:left w:val="single" w:sz="4" w:space="0" w:color="auto"/>
              <w:bottom w:val="single" w:sz="4" w:space="0" w:color="auto"/>
              <w:right w:val="single" w:sz="4" w:space="0" w:color="auto"/>
            </w:tcBorders>
          </w:tcPr>
          <w:p w14:paraId="07227EA7" w14:textId="77777777" w:rsidR="004A142D" w:rsidRPr="006D6D77" w:rsidRDefault="004A142D" w:rsidP="008B404B">
            <w:pPr>
              <w:pStyle w:val="TAC"/>
              <w:rPr>
                <w:rFonts w:eastAsia="Batang" w:cs="Arial"/>
                <w:lang w:eastAsia="en-US"/>
              </w:rPr>
            </w:pPr>
            <w:r w:rsidRPr="006D6D77">
              <w:rPr>
                <w:rFonts w:eastAsia="Batang" w:cs="Arial"/>
                <w:lang w:eastAsia="en-US"/>
              </w:rPr>
              <w:t>FDD</w:t>
            </w:r>
          </w:p>
        </w:tc>
      </w:tr>
      <w:tr w:rsidR="003E34CF" w:rsidRPr="0032410E" w14:paraId="063BE1FD"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250AB6C7" w14:textId="77777777" w:rsidR="003E34CF" w:rsidRPr="006D6D77" w:rsidRDefault="003E34CF" w:rsidP="00BA71C4">
            <w:pPr>
              <w:pStyle w:val="TAC"/>
              <w:rPr>
                <w:rFonts w:eastAsia="Batang" w:cs="Arial"/>
                <w:lang w:eastAsia="en-US"/>
              </w:rPr>
            </w:pPr>
            <w:r w:rsidRPr="006D6D77">
              <w:rPr>
                <w:rFonts w:eastAsia="Batang" w:cs="Arial"/>
                <w:lang w:eastAsia="en-US"/>
              </w:rPr>
              <w:t>2</w:t>
            </w:r>
          </w:p>
        </w:tc>
        <w:tc>
          <w:tcPr>
            <w:tcW w:w="1280" w:type="dxa"/>
            <w:tcBorders>
              <w:top w:val="single" w:sz="4" w:space="0" w:color="auto"/>
              <w:left w:val="single" w:sz="4" w:space="0" w:color="auto"/>
              <w:bottom w:val="single" w:sz="4" w:space="0" w:color="auto"/>
            </w:tcBorders>
            <w:vAlign w:val="center"/>
          </w:tcPr>
          <w:p w14:paraId="2712BF92" w14:textId="77777777" w:rsidR="003E34CF" w:rsidRPr="006D6D77" w:rsidRDefault="003E34CF" w:rsidP="00BA71C4">
            <w:pPr>
              <w:pStyle w:val="TAR"/>
              <w:rPr>
                <w:rFonts w:eastAsia="Batang" w:cs="Arial"/>
                <w:lang w:eastAsia="en-US"/>
              </w:rPr>
            </w:pPr>
            <w:r w:rsidRPr="006D6D77">
              <w:rPr>
                <w:rFonts w:eastAsia="Batang" w:cs="Arial"/>
                <w:lang w:eastAsia="en-US"/>
              </w:rPr>
              <w:t xml:space="preserve">1850 MHz </w:t>
            </w:r>
          </w:p>
        </w:tc>
        <w:tc>
          <w:tcPr>
            <w:tcW w:w="317" w:type="dxa"/>
            <w:tcBorders>
              <w:top w:val="single" w:sz="4" w:space="0" w:color="auto"/>
              <w:bottom w:val="single" w:sz="4" w:space="0" w:color="auto"/>
            </w:tcBorders>
          </w:tcPr>
          <w:p w14:paraId="154BFE4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1F6608FD" w14:textId="77777777" w:rsidR="003E34CF" w:rsidRPr="006D6D77" w:rsidRDefault="003E34CF" w:rsidP="00BA71C4">
            <w:pPr>
              <w:pStyle w:val="TAL"/>
              <w:rPr>
                <w:rFonts w:eastAsia="Batang" w:cs="Arial"/>
                <w:lang w:eastAsia="en-US"/>
              </w:rPr>
            </w:pPr>
            <w:r w:rsidRPr="006D6D77">
              <w:rPr>
                <w:rFonts w:eastAsia="Batang" w:cs="Arial"/>
                <w:lang w:eastAsia="en-US"/>
              </w:rPr>
              <w:t>1910</w:t>
            </w:r>
            <w:r w:rsidR="00C521F2" w:rsidRPr="006D6D77">
              <w:rPr>
                <w:rFonts w:eastAsia="Batang" w:cs="Arial"/>
                <w:lang w:eastAsia="en-US"/>
              </w:rPr>
              <w:t xml:space="preserve"> </w:t>
            </w:r>
            <w:r w:rsidRPr="006D6D77">
              <w:rPr>
                <w:rFonts w:eastAsia="Batang" w:cs="Arial"/>
                <w:lang w:eastAsia="en-US"/>
              </w:rPr>
              <w:t>MHz</w:t>
            </w:r>
          </w:p>
        </w:tc>
        <w:tc>
          <w:tcPr>
            <w:tcW w:w="1299" w:type="dxa"/>
            <w:tcBorders>
              <w:top w:val="single" w:sz="4" w:space="0" w:color="auto"/>
              <w:bottom w:val="single" w:sz="4" w:space="0" w:color="auto"/>
            </w:tcBorders>
            <w:vAlign w:val="center"/>
          </w:tcPr>
          <w:p w14:paraId="287391AD"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1930 MHz </w:t>
            </w:r>
          </w:p>
        </w:tc>
        <w:tc>
          <w:tcPr>
            <w:tcW w:w="317" w:type="dxa"/>
            <w:tcBorders>
              <w:top w:val="single" w:sz="4" w:space="0" w:color="auto"/>
              <w:bottom w:val="single" w:sz="4" w:space="0" w:color="auto"/>
            </w:tcBorders>
          </w:tcPr>
          <w:p w14:paraId="74A8636D"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7AFB34AB" w14:textId="77777777" w:rsidR="003E34CF" w:rsidRPr="006D6D77" w:rsidRDefault="003E34CF" w:rsidP="003E34CF">
            <w:pPr>
              <w:pStyle w:val="TAL"/>
              <w:rPr>
                <w:rFonts w:eastAsia="Batang" w:cs="Arial"/>
                <w:lang w:eastAsia="en-US"/>
              </w:rPr>
            </w:pPr>
            <w:r w:rsidRPr="006D6D77">
              <w:rPr>
                <w:rFonts w:eastAsia="Batang" w:cs="Arial"/>
                <w:lang w:eastAsia="en-US"/>
              </w:rPr>
              <w:t>1990 MHz</w:t>
            </w:r>
          </w:p>
        </w:tc>
        <w:tc>
          <w:tcPr>
            <w:tcW w:w="927" w:type="dxa"/>
            <w:tcBorders>
              <w:top w:val="single" w:sz="4" w:space="0" w:color="auto"/>
              <w:left w:val="single" w:sz="4" w:space="0" w:color="auto"/>
              <w:bottom w:val="single" w:sz="4" w:space="0" w:color="auto"/>
              <w:right w:val="single" w:sz="4" w:space="0" w:color="auto"/>
            </w:tcBorders>
          </w:tcPr>
          <w:p w14:paraId="12208FDE"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60090E7B"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42594C13" w14:textId="77777777" w:rsidR="003E34CF" w:rsidRPr="006D6D77" w:rsidRDefault="003E34CF" w:rsidP="00BA71C4">
            <w:pPr>
              <w:pStyle w:val="TAC"/>
              <w:rPr>
                <w:rFonts w:eastAsia="Batang" w:cs="Arial"/>
                <w:lang w:eastAsia="en-US"/>
              </w:rPr>
            </w:pPr>
            <w:r w:rsidRPr="006D6D77">
              <w:rPr>
                <w:rFonts w:eastAsia="Batang" w:cs="Arial"/>
                <w:lang w:eastAsia="en-US"/>
              </w:rPr>
              <w:t>3</w:t>
            </w:r>
          </w:p>
        </w:tc>
        <w:tc>
          <w:tcPr>
            <w:tcW w:w="1280" w:type="dxa"/>
            <w:tcBorders>
              <w:top w:val="single" w:sz="4" w:space="0" w:color="auto"/>
              <w:left w:val="single" w:sz="4" w:space="0" w:color="auto"/>
              <w:bottom w:val="single" w:sz="4" w:space="0" w:color="auto"/>
            </w:tcBorders>
            <w:vAlign w:val="center"/>
          </w:tcPr>
          <w:p w14:paraId="76C85256" w14:textId="77777777" w:rsidR="003E34CF" w:rsidRPr="006D6D77" w:rsidRDefault="003E34CF" w:rsidP="00BA71C4">
            <w:pPr>
              <w:pStyle w:val="TAR"/>
              <w:rPr>
                <w:rFonts w:eastAsia="Batang" w:cs="Arial"/>
                <w:lang w:eastAsia="en-US"/>
              </w:rPr>
            </w:pPr>
            <w:r w:rsidRPr="006D6D77">
              <w:rPr>
                <w:rFonts w:eastAsia="Batang" w:cs="Arial"/>
                <w:lang w:eastAsia="en-US"/>
              </w:rPr>
              <w:t xml:space="preserve">1710 MHz </w:t>
            </w:r>
          </w:p>
        </w:tc>
        <w:tc>
          <w:tcPr>
            <w:tcW w:w="317" w:type="dxa"/>
            <w:tcBorders>
              <w:top w:val="single" w:sz="4" w:space="0" w:color="auto"/>
              <w:bottom w:val="single" w:sz="4" w:space="0" w:color="auto"/>
            </w:tcBorders>
          </w:tcPr>
          <w:p w14:paraId="7E0B9A7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1E3280F5" w14:textId="77777777" w:rsidR="003E34CF" w:rsidRPr="006D6D77" w:rsidRDefault="003E34CF" w:rsidP="00BA71C4">
            <w:pPr>
              <w:pStyle w:val="TAL"/>
              <w:rPr>
                <w:rFonts w:eastAsia="Batang" w:cs="Arial"/>
                <w:lang w:eastAsia="en-US"/>
              </w:rPr>
            </w:pPr>
            <w:r w:rsidRPr="006D6D77">
              <w:rPr>
                <w:rFonts w:eastAsia="Batang" w:cs="Arial"/>
                <w:lang w:eastAsia="en-US"/>
              </w:rPr>
              <w:t>1785 MHz</w:t>
            </w:r>
          </w:p>
        </w:tc>
        <w:tc>
          <w:tcPr>
            <w:tcW w:w="1299" w:type="dxa"/>
            <w:tcBorders>
              <w:top w:val="single" w:sz="4" w:space="0" w:color="auto"/>
              <w:bottom w:val="single" w:sz="4" w:space="0" w:color="auto"/>
            </w:tcBorders>
            <w:vAlign w:val="center"/>
          </w:tcPr>
          <w:p w14:paraId="1289FEDD"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1805 MHz </w:t>
            </w:r>
          </w:p>
        </w:tc>
        <w:tc>
          <w:tcPr>
            <w:tcW w:w="317" w:type="dxa"/>
            <w:tcBorders>
              <w:top w:val="single" w:sz="4" w:space="0" w:color="auto"/>
              <w:bottom w:val="single" w:sz="4" w:space="0" w:color="auto"/>
            </w:tcBorders>
          </w:tcPr>
          <w:p w14:paraId="53031F2E"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39CFF8B6" w14:textId="77777777" w:rsidR="003E34CF" w:rsidRPr="006D6D77" w:rsidRDefault="003E34CF" w:rsidP="003E34CF">
            <w:pPr>
              <w:pStyle w:val="TAL"/>
              <w:rPr>
                <w:rFonts w:eastAsia="Batang" w:cs="Arial"/>
                <w:lang w:eastAsia="en-US"/>
              </w:rPr>
            </w:pPr>
            <w:r w:rsidRPr="006D6D77">
              <w:rPr>
                <w:rFonts w:eastAsia="Batang" w:cs="Arial"/>
                <w:lang w:eastAsia="en-US"/>
              </w:rPr>
              <w:t>1880 MHz</w:t>
            </w:r>
          </w:p>
        </w:tc>
        <w:tc>
          <w:tcPr>
            <w:tcW w:w="927" w:type="dxa"/>
            <w:tcBorders>
              <w:top w:val="single" w:sz="4" w:space="0" w:color="auto"/>
              <w:left w:val="single" w:sz="4" w:space="0" w:color="auto"/>
              <w:bottom w:val="single" w:sz="4" w:space="0" w:color="auto"/>
              <w:right w:val="single" w:sz="4" w:space="0" w:color="auto"/>
            </w:tcBorders>
          </w:tcPr>
          <w:p w14:paraId="7A851F27"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56D87E09"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567D7380" w14:textId="77777777" w:rsidR="003E34CF" w:rsidRPr="006D6D77" w:rsidRDefault="003E34CF" w:rsidP="00BA71C4">
            <w:pPr>
              <w:pStyle w:val="TAC"/>
              <w:rPr>
                <w:rFonts w:eastAsia="Batang" w:cs="Arial"/>
                <w:lang w:eastAsia="en-US"/>
              </w:rPr>
            </w:pPr>
            <w:r w:rsidRPr="006D6D77">
              <w:rPr>
                <w:rFonts w:eastAsia="Batang" w:cs="Arial"/>
                <w:lang w:eastAsia="en-US"/>
              </w:rPr>
              <w:t>4</w:t>
            </w:r>
          </w:p>
        </w:tc>
        <w:tc>
          <w:tcPr>
            <w:tcW w:w="1280" w:type="dxa"/>
            <w:tcBorders>
              <w:top w:val="single" w:sz="4" w:space="0" w:color="auto"/>
              <w:left w:val="single" w:sz="4" w:space="0" w:color="auto"/>
              <w:bottom w:val="single" w:sz="4" w:space="0" w:color="auto"/>
            </w:tcBorders>
          </w:tcPr>
          <w:p w14:paraId="25C4E824" w14:textId="77777777" w:rsidR="003E34CF" w:rsidRPr="006D6D77" w:rsidRDefault="003E34CF" w:rsidP="00BA71C4">
            <w:pPr>
              <w:pStyle w:val="TAR"/>
              <w:rPr>
                <w:rFonts w:eastAsia="Batang" w:cs="Arial"/>
                <w:lang w:eastAsia="en-US"/>
              </w:rPr>
            </w:pPr>
            <w:r w:rsidRPr="006D6D77">
              <w:rPr>
                <w:rFonts w:eastAsia="Batang" w:cs="Arial"/>
                <w:lang w:eastAsia="en-US"/>
              </w:rPr>
              <w:t>1710 MHz</w:t>
            </w:r>
          </w:p>
        </w:tc>
        <w:tc>
          <w:tcPr>
            <w:tcW w:w="317" w:type="dxa"/>
            <w:tcBorders>
              <w:top w:val="single" w:sz="4" w:space="0" w:color="auto"/>
              <w:bottom w:val="single" w:sz="4" w:space="0" w:color="auto"/>
            </w:tcBorders>
          </w:tcPr>
          <w:p w14:paraId="0E0A837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44627CFE" w14:textId="77777777" w:rsidR="003E34CF" w:rsidRPr="006D6D77" w:rsidRDefault="003E34CF" w:rsidP="00BA71C4">
            <w:pPr>
              <w:pStyle w:val="TAL"/>
              <w:rPr>
                <w:rFonts w:eastAsia="Batang" w:cs="Arial"/>
                <w:lang w:eastAsia="en-US"/>
              </w:rPr>
            </w:pPr>
            <w:r w:rsidRPr="006D6D77">
              <w:rPr>
                <w:rFonts w:eastAsia="Batang" w:cs="Arial"/>
                <w:lang w:eastAsia="en-US"/>
              </w:rPr>
              <w:t xml:space="preserve">1755 MHz </w:t>
            </w:r>
          </w:p>
        </w:tc>
        <w:tc>
          <w:tcPr>
            <w:tcW w:w="1299" w:type="dxa"/>
            <w:tcBorders>
              <w:top w:val="single" w:sz="4" w:space="0" w:color="auto"/>
              <w:bottom w:val="single" w:sz="4" w:space="0" w:color="auto"/>
            </w:tcBorders>
          </w:tcPr>
          <w:p w14:paraId="1161F36B"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2110 MHz </w:t>
            </w:r>
          </w:p>
        </w:tc>
        <w:tc>
          <w:tcPr>
            <w:tcW w:w="317" w:type="dxa"/>
            <w:tcBorders>
              <w:top w:val="single" w:sz="4" w:space="0" w:color="auto"/>
              <w:bottom w:val="single" w:sz="4" w:space="0" w:color="auto"/>
            </w:tcBorders>
          </w:tcPr>
          <w:p w14:paraId="75C40CD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7D2E4E93" w14:textId="77777777" w:rsidR="003E34CF" w:rsidRPr="006D6D77" w:rsidRDefault="003E34CF" w:rsidP="003E34CF">
            <w:pPr>
              <w:pStyle w:val="TAL"/>
              <w:rPr>
                <w:rFonts w:eastAsia="Batang" w:cs="Arial"/>
                <w:lang w:eastAsia="en-US"/>
              </w:rPr>
            </w:pPr>
            <w:r w:rsidRPr="006D6D77">
              <w:rPr>
                <w:rFonts w:eastAsia="Batang" w:cs="Arial"/>
                <w:lang w:eastAsia="en-US"/>
              </w:rPr>
              <w:t>2155 MHz</w:t>
            </w:r>
          </w:p>
        </w:tc>
        <w:tc>
          <w:tcPr>
            <w:tcW w:w="927" w:type="dxa"/>
            <w:tcBorders>
              <w:top w:val="single" w:sz="4" w:space="0" w:color="auto"/>
              <w:left w:val="single" w:sz="4" w:space="0" w:color="auto"/>
              <w:bottom w:val="single" w:sz="4" w:space="0" w:color="auto"/>
              <w:right w:val="single" w:sz="4" w:space="0" w:color="auto"/>
            </w:tcBorders>
          </w:tcPr>
          <w:p w14:paraId="74896AF0"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6F15B5FA"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4A67FB0E" w14:textId="77777777" w:rsidR="003E34CF" w:rsidRPr="006D6D77" w:rsidRDefault="003E34CF" w:rsidP="00BA71C4">
            <w:pPr>
              <w:pStyle w:val="TAC"/>
              <w:rPr>
                <w:rFonts w:eastAsia="Batang" w:cs="Arial"/>
                <w:lang w:eastAsia="en-US"/>
              </w:rPr>
            </w:pPr>
            <w:r w:rsidRPr="006D6D77">
              <w:rPr>
                <w:rFonts w:eastAsia="Batang" w:cs="Arial"/>
                <w:lang w:eastAsia="en-US"/>
              </w:rPr>
              <w:t>5</w:t>
            </w:r>
          </w:p>
        </w:tc>
        <w:tc>
          <w:tcPr>
            <w:tcW w:w="1280" w:type="dxa"/>
            <w:tcBorders>
              <w:top w:val="single" w:sz="4" w:space="0" w:color="auto"/>
              <w:left w:val="single" w:sz="4" w:space="0" w:color="auto"/>
              <w:bottom w:val="single" w:sz="4" w:space="0" w:color="auto"/>
            </w:tcBorders>
          </w:tcPr>
          <w:p w14:paraId="1217357C" w14:textId="77777777" w:rsidR="003E34CF" w:rsidRPr="006D6D77" w:rsidRDefault="003E34CF" w:rsidP="00BA71C4">
            <w:pPr>
              <w:pStyle w:val="TAR"/>
              <w:rPr>
                <w:rFonts w:eastAsia="Batang" w:cs="Arial"/>
                <w:lang w:eastAsia="en-US"/>
              </w:rPr>
            </w:pPr>
            <w:r w:rsidRPr="006D6D77">
              <w:rPr>
                <w:rFonts w:eastAsia="Batang" w:cs="Arial"/>
                <w:lang w:eastAsia="en-US"/>
              </w:rPr>
              <w:t>824 MHz</w:t>
            </w:r>
          </w:p>
        </w:tc>
        <w:tc>
          <w:tcPr>
            <w:tcW w:w="317" w:type="dxa"/>
            <w:tcBorders>
              <w:top w:val="single" w:sz="4" w:space="0" w:color="auto"/>
              <w:bottom w:val="single" w:sz="4" w:space="0" w:color="auto"/>
            </w:tcBorders>
          </w:tcPr>
          <w:p w14:paraId="1F6B9105"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CA71E6A" w14:textId="77777777" w:rsidR="003E34CF" w:rsidRPr="006D6D77" w:rsidRDefault="003E34CF" w:rsidP="00BA71C4">
            <w:pPr>
              <w:pStyle w:val="TAL"/>
              <w:rPr>
                <w:rFonts w:eastAsia="Batang" w:cs="Arial"/>
                <w:lang w:eastAsia="en-US"/>
              </w:rPr>
            </w:pPr>
            <w:r w:rsidRPr="006D6D77">
              <w:rPr>
                <w:rFonts w:eastAsia="Batang" w:cs="Arial"/>
                <w:lang w:eastAsia="en-US"/>
              </w:rPr>
              <w:t>849 MHz</w:t>
            </w:r>
          </w:p>
        </w:tc>
        <w:tc>
          <w:tcPr>
            <w:tcW w:w="1299" w:type="dxa"/>
            <w:tcBorders>
              <w:top w:val="single" w:sz="4" w:space="0" w:color="auto"/>
              <w:bottom w:val="single" w:sz="4" w:space="0" w:color="auto"/>
            </w:tcBorders>
          </w:tcPr>
          <w:p w14:paraId="3246D227" w14:textId="77777777" w:rsidR="003E34CF" w:rsidRPr="006D6D77" w:rsidRDefault="003E34CF" w:rsidP="003E34CF">
            <w:pPr>
              <w:pStyle w:val="TAR"/>
              <w:rPr>
                <w:rFonts w:eastAsia="Batang" w:cs="Arial"/>
                <w:lang w:eastAsia="en-US"/>
              </w:rPr>
            </w:pPr>
            <w:r w:rsidRPr="006D6D77">
              <w:rPr>
                <w:rFonts w:eastAsia="Batang" w:cs="Arial"/>
                <w:lang w:eastAsia="en-US"/>
              </w:rPr>
              <w:t xml:space="preserve">869 MHz </w:t>
            </w:r>
          </w:p>
        </w:tc>
        <w:tc>
          <w:tcPr>
            <w:tcW w:w="317" w:type="dxa"/>
            <w:tcBorders>
              <w:top w:val="single" w:sz="4" w:space="0" w:color="auto"/>
              <w:bottom w:val="single" w:sz="4" w:space="0" w:color="auto"/>
            </w:tcBorders>
          </w:tcPr>
          <w:p w14:paraId="61F8EF91"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260B7FDE" w14:textId="77777777" w:rsidR="003E34CF" w:rsidRPr="006D6D77" w:rsidRDefault="003E34CF" w:rsidP="003E34CF">
            <w:pPr>
              <w:pStyle w:val="TAL"/>
              <w:rPr>
                <w:rFonts w:eastAsia="Batang" w:cs="Arial"/>
                <w:lang w:eastAsia="en-US"/>
              </w:rPr>
            </w:pPr>
            <w:r w:rsidRPr="006D6D77">
              <w:rPr>
                <w:rFonts w:eastAsia="Batang" w:cs="Arial"/>
                <w:lang w:eastAsia="en-US"/>
              </w:rPr>
              <w:t>894MHz</w:t>
            </w:r>
          </w:p>
        </w:tc>
        <w:tc>
          <w:tcPr>
            <w:tcW w:w="927" w:type="dxa"/>
            <w:tcBorders>
              <w:top w:val="single" w:sz="4" w:space="0" w:color="auto"/>
              <w:left w:val="single" w:sz="4" w:space="0" w:color="auto"/>
              <w:bottom w:val="single" w:sz="4" w:space="0" w:color="auto"/>
              <w:right w:val="single" w:sz="4" w:space="0" w:color="auto"/>
            </w:tcBorders>
          </w:tcPr>
          <w:p w14:paraId="22353A99"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63787E76"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2EF33314" w14:textId="77777777" w:rsidR="003E34CF" w:rsidRPr="006D6D77" w:rsidRDefault="003E34CF" w:rsidP="00BA71C4">
            <w:pPr>
              <w:pStyle w:val="TAC"/>
              <w:rPr>
                <w:rFonts w:eastAsia="Batang" w:cs="Arial"/>
                <w:lang w:eastAsia="en-US"/>
              </w:rPr>
            </w:pPr>
            <w:r w:rsidRPr="006D6D77">
              <w:rPr>
                <w:rFonts w:eastAsia="Batang" w:cs="Arial"/>
                <w:lang w:eastAsia="en-US"/>
              </w:rPr>
              <w:t>6</w:t>
            </w:r>
            <w:r w:rsidRPr="006D6D77">
              <w:rPr>
                <w:rFonts w:eastAsia="Batang" w:cs="Arial"/>
                <w:vertAlign w:val="superscript"/>
                <w:lang w:eastAsia="en-US"/>
              </w:rPr>
              <w:t>1</w:t>
            </w:r>
          </w:p>
        </w:tc>
        <w:tc>
          <w:tcPr>
            <w:tcW w:w="1280" w:type="dxa"/>
            <w:tcBorders>
              <w:top w:val="single" w:sz="4" w:space="0" w:color="auto"/>
              <w:left w:val="single" w:sz="4" w:space="0" w:color="auto"/>
              <w:bottom w:val="single" w:sz="4" w:space="0" w:color="auto"/>
            </w:tcBorders>
            <w:vAlign w:val="center"/>
          </w:tcPr>
          <w:p w14:paraId="42FB5876" w14:textId="77777777" w:rsidR="003E34CF" w:rsidRPr="006D6D77" w:rsidRDefault="003E34CF" w:rsidP="00BA71C4">
            <w:pPr>
              <w:pStyle w:val="TAR"/>
              <w:rPr>
                <w:rFonts w:eastAsia="Batang" w:cs="Arial"/>
                <w:lang w:eastAsia="en-US"/>
              </w:rPr>
            </w:pPr>
            <w:r w:rsidRPr="006D6D77">
              <w:rPr>
                <w:rFonts w:eastAsia="Batang" w:cs="Arial"/>
                <w:lang w:eastAsia="en-US"/>
              </w:rPr>
              <w:t>830 MHz</w:t>
            </w:r>
          </w:p>
        </w:tc>
        <w:tc>
          <w:tcPr>
            <w:tcW w:w="317" w:type="dxa"/>
            <w:tcBorders>
              <w:top w:val="single" w:sz="4" w:space="0" w:color="auto"/>
              <w:bottom w:val="single" w:sz="4" w:space="0" w:color="auto"/>
            </w:tcBorders>
          </w:tcPr>
          <w:p w14:paraId="3F7D8AA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4E3DC03A" w14:textId="77777777" w:rsidR="003E34CF" w:rsidRPr="006D6D77" w:rsidRDefault="003E34CF" w:rsidP="00BA71C4">
            <w:pPr>
              <w:pStyle w:val="TAL"/>
              <w:rPr>
                <w:rFonts w:eastAsia="Batang" w:cs="Arial"/>
                <w:lang w:eastAsia="en-US"/>
              </w:rPr>
            </w:pPr>
            <w:r w:rsidRPr="006D6D77">
              <w:rPr>
                <w:rFonts w:eastAsia="Batang" w:cs="Arial"/>
                <w:lang w:eastAsia="en-US"/>
              </w:rPr>
              <w:t>840</w:t>
            </w:r>
            <w:r w:rsidR="00C521F2" w:rsidRPr="006D6D77">
              <w:rPr>
                <w:rFonts w:eastAsia="Batang" w:cs="Arial"/>
                <w:lang w:eastAsia="en-US"/>
              </w:rPr>
              <w:t xml:space="preserve"> </w:t>
            </w:r>
            <w:r w:rsidRPr="006D6D77">
              <w:rPr>
                <w:rFonts w:eastAsia="Batang" w:cs="Arial"/>
                <w:lang w:eastAsia="en-US"/>
              </w:rPr>
              <w:t>MHz</w:t>
            </w:r>
          </w:p>
        </w:tc>
        <w:tc>
          <w:tcPr>
            <w:tcW w:w="1299" w:type="dxa"/>
            <w:tcBorders>
              <w:top w:val="single" w:sz="4" w:space="0" w:color="auto"/>
              <w:bottom w:val="single" w:sz="4" w:space="0" w:color="auto"/>
            </w:tcBorders>
            <w:vAlign w:val="center"/>
          </w:tcPr>
          <w:p w14:paraId="32043F72" w14:textId="77777777" w:rsidR="003E34CF" w:rsidRPr="006D6D77" w:rsidRDefault="003E34CF" w:rsidP="003E34CF">
            <w:pPr>
              <w:pStyle w:val="TAR"/>
              <w:rPr>
                <w:rFonts w:eastAsia="Batang" w:cs="Arial"/>
                <w:lang w:eastAsia="en-US"/>
              </w:rPr>
            </w:pPr>
            <w:r w:rsidRPr="006D6D77">
              <w:rPr>
                <w:rFonts w:eastAsia="Batang" w:cs="Arial"/>
                <w:lang w:eastAsia="en-US"/>
              </w:rPr>
              <w:t xml:space="preserve">875 MHz </w:t>
            </w:r>
          </w:p>
        </w:tc>
        <w:tc>
          <w:tcPr>
            <w:tcW w:w="317" w:type="dxa"/>
            <w:tcBorders>
              <w:top w:val="single" w:sz="4" w:space="0" w:color="auto"/>
              <w:bottom w:val="single" w:sz="4" w:space="0" w:color="auto"/>
            </w:tcBorders>
          </w:tcPr>
          <w:p w14:paraId="6802D21A"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4F43198B" w14:textId="77777777" w:rsidR="003E34CF" w:rsidRPr="006D6D77" w:rsidRDefault="003E34CF" w:rsidP="003E34CF">
            <w:pPr>
              <w:pStyle w:val="TAL"/>
              <w:rPr>
                <w:rFonts w:eastAsia="Batang" w:cs="Arial"/>
                <w:lang w:eastAsia="en-US"/>
              </w:rPr>
            </w:pPr>
            <w:r w:rsidRPr="006D6D77">
              <w:rPr>
                <w:rFonts w:eastAsia="Batang" w:cs="Arial"/>
                <w:lang w:eastAsia="en-US"/>
              </w:rPr>
              <w:t>885 MHz</w:t>
            </w:r>
          </w:p>
        </w:tc>
        <w:tc>
          <w:tcPr>
            <w:tcW w:w="927" w:type="dxa"/>
            <w:tcBorders>
              <w:top w:val="single" w:sz="4" w:space="0" w:color="auto"/>
              <w:left w:val="single" w:sz="4" w:space="0" w:color="auto"/>
              <w:bottom w:val="single" w:sz="4" w:space="0" w:color="auto"/>
              <w:right w:val="single" w:sz="4" w:space="0" w:color="auto"/>
            </w:tcBorders>
          </w:tcPr>
          <w:p w14:paraId="5C37CB20"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01E5142A"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20986E07" w14:textId="77777777" w:rsidR="003E34CF" w:rsidRPr="006D6D77" w:rsidRDefault="003E34CF" w:rsidP="00BA71C4">
            <w:pPr>
              <w:pStyle w:val="TAC"/>
              <w:rPr>
                <w:rFonts w:eastAsia="Batang" w:cs="Arial"/>
                <w:lang w:eastAsia="en-US"/>
              </w:rPr>
            </w:pPr>
            <w:r w:rsidRPr="006D6D77">
              <w:rPr>
                <w:rFonts w:eastAsia="Batang" w:cs="Arial"/>
                <w:lang w:eastAsia="en-US"/>
              </w:rPr>
              <w:t>7</w:t>
            </w:r>
          </w:p>
        </w:tc>
        <w:tc>
          <w:tcPr>
            <w:tcW w:w="1280" w:type="dxa"/>
            <w:tcBorders>
              <w:top w:val="single" w:sz="4" w:space="0" w:color="auto"/>
              <w:left w:val="single" w:sz="4" w:space="0" w:color="auto"/>
              <w:bottom w:val="single" w:sz="4" w:space="0" w:color="auto"/>
            </w:tcBorders>
            <w:vAlign w:val="center"/>
          </w:tcPr>
          <w:p w14:paraId="12C1D15F" w14:textId="77777777" w:rsidR="003E34CF" w:rsidRPr="006D6D77" w:rsidRDefault="003E34CF" w:rsidP="00BA71C4">
            <w:pPr>
              <w:pStyle w:val="TAR"/>
              <w:rPr>
                <w:rFonts w:eastAsia="Batang" w:cs="Arial"/>
                <w:lang w:eastAsia="en-US"/>
              </w:rPr>
            </w:pPr>
            <w:r w:rsidRPr="006D6D77">
              <w:rPr>
                <w:rFonts w:eastAsia="Batang" w:cs="Arial"/>
                <w:lang w:eastAsia="en-US"/>
              </w:rPr>
              <w:t>2500 MHz</w:t>
            </w:r>
          </w:p>
        </w:tc>
        <w:tc>
          <w:tcPr>
            <w:tcW w:w="317" w:type="dxa"/>
            <w:tcBorders>
              <w:top w:val="single" w:sz="4" w:space="0" w:color="auto"/>
              <w:bottom w:val="single" w:sz="4" w:space="0" w:color="auto"/>
            </w:tcBorders>
          </w:tcPr>
          <w:p w14:paraId="3089E04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346E21E5" w14:textId="77777777" w:rsidR="003E34CF" w:rsidRPr="006D6D77" w:rsidRDefault="003E34CF" w:rsidP="00BA71C4">
            <w:pPr>
              <w:pStyle w:val="TAL"/>
              <w:rPr>
                <w:rFonts w:eastAsia="Batang" w:cs="Arial"/>
                <w:lang w:eastAsia="en-US"/>
              </w:rPr>
            </w:pPr>
            <w:r w:rsidRPr="006D6D77">
              <w:rPr>
                <w:rFonts w:eastAsia="Batang" w:cs="Arial"/>
                <w:lang w:eastAsia="en-US"/>
              </w:rPr>
              <w:t>2570 MHz</w:t>
            </w:r>
          </w:p>
        </w:tc>
        <w:tc>
          <w:tcPr>
            <w:tcW w:w="1299" w:type="dxa"/>
            <w:tcBorders>
              <w:top w:val="single" w:sz="4" w:space="0" w:color="auto"/>
              <w:bottom w:val="single" w:sz="4" w:space="0" w:color="auto"/>
            </w:tcBorders>
            <w:vAlign w:val="center"/>
          </w:tcPr>
          <w:p w14:paraId="00170BB6"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2620 MHz </w:t>
            </w:r>
          </w:p>
        </w:tc>
        <w:tc>
          <w:tcPr>
            <w:tcW w:w="317" w:type="dxa"/>
            <w:tcBorders>
              <w:top w:val="single" w:sz="4" w:space="0" w:color="auto"/>
              <w:bottom w:val="single" w:sz="4" w:space="0" w:color="auto"/>
            </w:tcBorders>
          </w:tcPr>
          <w:p w14:paraId="0F28FD77"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3290887D" w14:textId="77777777" w:rsidR="003E34CF" w:rsidRPr="006D6D77" w:rsidRDefault="003E34CF" w:rsidP="003E34CF">
            <w:pPr>
              <w:pStyle w:val="TAL"/>
              <w:rPr>
                <w:rFonts w:eastAsia="Batang" w:cs="Arial"/>
                <w:lang w:eastAsia="en-US"/>
              </w:rPr>
            </w:pPr>
            <w:r w:rsidRPr="006D6D77">
              <w:rPr>
                <w:rFonts w:eastAsia="Batang" w:cs="Arial"/>
                <w:lang w:eastAsia="en-US"/>
              </w:rPr>
              <w:t>2690 MHz</w:t>
            </w:r>
          </w:p>
        </w:tc>
        <w:tc>
          <w:tcPr>
            <w:tcW w:w="927" w:type="dxa"/>
            <w:tcBorders>
              <w:top w:val="single" w:sz="4" w:space="0" w:color="auto"/>
              <w:left w:val="single" w:sz="4" w:space="0" w:color="auto"/>
              <w:bottom w:val="single" w:sz="4" w:space="0" w:color="auto"/>
              <w:right w:val="single" w:sz="4" w:space="0" w:color="auto"/>
            </w:tcBorders>
          </w:tcPr>
          <w:p w14:paraId="6DD0E4C4"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3D0B53A9"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4C434488" w14:textId="77777777" w:rsidR="003E34CF" w:rsidRPr="006D6D77" w:rsidRDefault="003E34CF" w:rsidP="00BA71C4">
            <w:pPr>
              <w:pStyle w:val="TAC"/>
              <w:rPr>
                <w:rFonts w:eastAsia="Batang" w:cs="Arial"/>
                <w:lang w:eastAsia="en-US"/>
              </w:rPr>
            </w:pPr>
            <w:r w:rsidRPr="006D6D77">
              <w:rPr>
                <w:rFonts w:eastAsia="Batang" w:cs="Arial"/>
                <w:lang w:eastAsia="en-US"/>
              </w:rPr>
              <w:t>8</w:t>
            </w:r>
          </w:p>
        </w:tc>
        <w:tc>
          <w:tcPr>
            <w:tcW w:w="1280" w:type="dxa"/>
            <w:tcBorders>
              <w:top w:val="single" w:sz="4" w:space="0" w:color="auto"/>
              <w:left w:val="single" w:sz="4" w:space="0" w:color="auto"/>
              <w:bottom w:val="single" w:sz="4" w:space="0" w:color="auto"/>
            </w:tcBorders>
            <w:vAlign w:val="center"/>
          </w:tcPr>
          <w:p w14:paraId="4BA8F4DE" w14:textId="77777777" w:rsidR="003E34CF" w:rsidRPr="006D6D77" w:rsidRDefault="003E34CF" w:rsidP="00BA71C4">
            <w:pPr>
              <w:pStyle w:val="TAR"/>
              <w:rPr>
                <w:rFonts w:eastAsia="Batang" w:cs="Arial"/>
                <w:lang w:eastAsia="en-US"/>
              </w:rPr>
            </w:pPr>
            <w:r w:rsidRPr="006D6D77">
              <w:rPr>
                <w:rFonts w:eastAsia="Batang" w:cs="Arial"/>
                <w:lang w:eastAsia="en-US"/>
              </w:rPr>
              <w:t>880 MHz</w:t>
            </w:r>
          </w:p>
        </w:tc>
        <w:tc>
          <w:tcPr>
            <w:tcW w:w="317" w:type="dxa"/>
            <w:tcBorders>
              <w:top w:val="single" w:sz="4" w:space="0" w:color="auto"/>
              <w:bottom w:val="single" w:sz="4" w:space="0" w:color="auto"/>
            </w:tcBorders>
          </w:tcPr>
          <w:p w14:paraId="2BC6C2DD"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032E6670" w14:textId="77777777" w:rsidR="003E34CF" w:rsidRPr="006D6D77" w:rsidRDefault="003E34CF" w:rsidP="00BA71C4">
            <w:pPr>
              <w:pStyle w:val="TAL"/>
              <w:rPr>
                <w:rFonts w:eastAsia="Batang" w:cs="Arial"/>
                <w:lang w:eastAsia="en-US"/>
              </w:rPr>
            </w:pPr>
            <w:r w:rsidRPr="006D6D77">
              <w:rPr>
                <w:rFonts w:eastAsia="Batang" w:cs="Arial"/>
                <w:lang w:eastAsia="en-US"/>
              </w:rPr>
              <w:t>915 MHz</w:t>
            </w:r>
          </w:p>
        </w:tc>
        <w:tc>
          <w:tcPr>
            <w:tcW w:w="1299" w:type="dxa"/>
            <w:tcBorders>
              <w:top w:val="single" w:sz="4" w:space="0" w:color="auto"/>
              <w:bottom w:val="single" w:sz="4" w:space="0" w:color="auto"/>
            </w:tcBorders>
            <w:vAlign w:val="center"/>
          </w:tcPr>
          <w:p w14:paraId="261C9B79" w14:textId="77777777" w:rsidR="003E34CF" w:rsidRPr="006D6D77" w:rsidRDefault="003E34CF" w:rsidP="003E34CF">
            <w:pPr>
              <w:pStyle w:val="TAR"/>
              <w:rPr>
                <w:rFonts w:eastAsia="Batang" w:cs="Arial"/>
                <w:lang w:eastAsia="en-US"/>
              </w:rPr>
            </w:pPr>
            <w:r w:rsidRPr="006D6D77">
              <w:rPr>
                <w:rFonts w:eastAsia="Batang" w:cs="Arial"/>
                <w:lang w:eastAsia="en-US"/>
              </w:rPr>
              <w:t>925 MHz</w:t>
            </w:r>
            <w:r w:rsidR="00C521F2" w:rsidRPr="006D6D77">
              <w:rPr>
                <w:rFonts w:eastAsia="Batang" w:cs="Arial"/>
                <w:lang w:eastAsia="en-US"/>
              </w:rPr>
              <w:t xml:space="preserve"> </w:t>
            </w:r>
          </w:p>
        </w:tc>
        <w:tc>
          <w:tcPr>
            <w:tcW w:w="317" w:type="dxa"/>
            <w:tcBorders>
              <w:top w:val="single" w:sz="4" w:space="0" w:color="auto"/>
              <w:bottom w:val="single" w:sz="4" w:space="0" w:color="auto"/>
            </w:tcBorders>
          </w:tcPr>
          <w:p w14:paraId="3285410F"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3D1DAD99" w14:textId="77777777" w:rsidR="003E34CF" w:rsidRPr="006D6D77" w:rsidRDefault="003E34CF" w:rsidP="003E34CF">
            <w:pPr>
              <w:pStyle w:val="TAL"/>
              <w:rPr>
                <w:rFonts w:eastAsia="Batang" w:cs="Arial"/>
                <w:lang w:eastAsia="en-US"/>
              </w:rPr>
            </w:pPr>
            <w:r w:rsidRPr="006D6D77">
              <w:rPr>
                <w:rFonts w:eastAsia="Batang" w:cs="Arial"/>
                <w:lang w:eastAsia="en-US"/>
              </w:rPr>
              <w:t>960 MHz</w:t>
            </w:r>
          </w:p>
        </w:tc>
        <w:tc>
          <w:tcPr>
            <w:tcW w:w="927" w:type="dxa"/>
            <w:tcBorders>
              <w:top w:val="single" w:sz="4" w:space="0" w:color="auto"/>
              <w:left w:val="single" w:sz="4" w:space="0" w:color="auto"/>
              <w:bottom w:val="single" w:sz="4" w:space="0" w:color="auto"/>
              <w:right w:val="single" w:sz="4" w:space="0" w:color="auto"/>
            </w:tcBorders>
          </w:tcPr>
          <w:p w14:paraId="3699958F"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500BF18C"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76954386" w14:textId="77777777" w:rsidR="003E34CF" w:rsidRPr="006D6D77" w:rsidRDefault="003E34CF" w:rsidP="00BA71C4">
            <w:pPr>
              <w:pStyle w:val="TAC"/>
              <w:rPr>
                <w:rFonts w:eastAsia="Batang" w:cs="Arial"/>
                <w:lang w:eastAsia="en-US"/>
              </w:rPr>
            </w:pPr>
            <w:r w:rsidRPr="006D6D77">
              <w:rPr>
                <w:rFonts w:eastAsia="Batang" w:cs="Arial"/>
                <w:lang w:eastAsia="en-US"/>
              </w:rPr>
              <w:t>9</w:t>
            </w:r>
          </w:p>
        </w:tc>
        <w:tc>
          <w:tcPr>
            <w:tcW w:w="1280" w:type="dxa"/>
            <w:tcBorders>
              <w:top w:val="single" w:sz="4" w:space="0" w:color="auto"/>
              <w:left w:val="single" w:sz="4" w:space="0" w:color="auto"/>
              <w:bottom w:val="single" w:sz="4" w:space="0" w:color="auto"/>
            </w:tcBorders>
            <w:vAlign w:val="center"/>
          </w:tcPr>
          <w:p w14:paraId="574C504F" w14:textId="77777777" w:rsidR="003E34CF" w:rsidRPr="006D6D77" w:rsidRDefault="003E34CF" w:rsidP="00BA71C4">
            <w:pPr>
              <w:pStyle w:val="TAR"/>
              <w:rPr>
                <w:rFonts w:eastAsia="Batang" w:cs="Arial"/>
                <w:lang w:eastAsia="en-US"/>
              </w:rPr>
            </w:pPr>
            <w:r w:rsidRPr="006D6D77">
              <w:rPr>
                <w:rFonts w:eastAsia="Batang" w:cs="Arial"/>
                <w:lang w:eastAsia="en-US"/>
              </w:rPr>
              <w:t>1749.9 MHz</w:t>
            </w:r>
          </w:p>
        </w:tc>
        <w:tc>
          <w:tcPr>
            <w:tcW w:w="317" w:type="dxa"/>
            <w:tcBorders>
              <w:top w:val="single" w:sz="4" w:space="0" w:color="auto"/>
              <w:bottom w:val="single" w:sz="4" w:space="0" w:color="auto"/>
            </w:tcBorders>
          </w:tcPr>
          <w:p w14:paraId="25B1BE71"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vAlign w:val="center"/>
          </w:tcPr>
          <w:p w14:paraId="2EE3C36D" w14:textId="77777777" w:rsidR="003E34CF" w:rsidRPr="006D6D77" w:rsidRDefault="003E34CF" w:rsidP="00BA71C4">
            <w:pPr>
              <w:pStyle w:val="TAL"/>
              <w:rPr>
                <w:rFonts w:eastAsia="Batang" w:cs="Arial"/>
                <w:lang w:eastAsia="en-US"/>
              </w:rPr>
            </w:pPr>
            <w:r w:rsidRPr="006D6D77">
              <w:rPr>
                <w:rFonts w:eastAsia="Batang" w:cs="Arial"/>
                <w:lang w:eastAsia="en-US"/>
              </w:rPr>
              <w:t>1784.9 MHz</w:t>
            </w:r>
          </w:p>
        </w:tc>
        <w:tc>
          <w:tcPr>
            <w:tcW w:w="1299" w:type="dxa"/>
            <w:tcBorders>
              <w:top w:val="single" w:sz="4" w:space="0" w:color="auto"/>
              <w:bottom w:val="single" w:sz="4" w:space="0" w:color="auto"/>
            </w:tcBorders>
            <w:vAlign w:val="center"/>
          </w:tcPr>
          <w:p w14:paraId="72CD0649" w14:textId="77777777" w:rsidR="003E34CF" w:rsidRPr="006D6D77" w:rsidRDefault="003E34CF" w:rsidP="003E34CF">
            <w:pPr>
              <w:pStyle w:val="TAR"/>
              <w:rPr>
                <w:rFonts w:eastAsia="Batang" w:cs="Arial"/>
                <w:lang w:eastAsia="en-US"/>
              </w:rPr>
            </w:pPr>
            <w:r w:rsidRPr="006D6D77">
              <w:rPr>
                <w:rFonts w:eastAsia="Batang" w:cs="Arial"/>
                <w:lang w:eastAsia="en-US"/>
              </w:rPr>
              <w:t>1844.9 MHz</w:t>
            </w:r>
            <w:r w:rsidR="00C521F2" w:rsidRPr="006D6D77">
              <w:rPr>
                <w:rFonts w:eastAsia="Batang" w:cs="Arial"/>
                <w:lang w:eastAsia="en-US"/>
              </w:rPr>
              <w:t xml:space="preserve"> </w:t>
            </w:r>
          </w:p>
        </w:tc>
        <w:tc>
          <w:tcPr>
            <w:tcW w:w="317" w:type="dxa"/>
            <w:tcBorders>
              <w:top w:val="single" w:sz="4" w:space="0" w:color="auto"/>
              <w:bottom w:val="single" w:sz="4" w:space="0" w:color="auto"/>
            </w:tcBorders>
          </w:tcPr>
          <w:p w14:paraId="3E77089E"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vAlign w:val="center"/>
          </w:tcPr>
          <w:p w14:paraId="77927707" w14:textId="77777777" w:rsidR="003E34CF" w:rsidRPr="006D6D77" w:rsidRDefault="003E34CF" w:rsidP="003E34CF">
            <w:pPr>
              <w:pStyle w:val="TAL"/>
              <w:rPr>
                <w:rFonts w:eastAsia="Batang" w:cs="Arial"/>
                <w:lang w:eastAsia="en-US"/>
              </w:rPr>
            </w:pPr>
            <w:r w:rsidRPr="006D6D77">
              <w:rPr>
                <w:rFonts w:eastAsia="Batang" w:cs="Arial"/>
                <w:lang w:eastAsia="en-US"/>
              </w:rPr>
              <w:t>1879.9 MHz</w:t>
            </w:r>
          </w:p>
        </w:tc>
        <w:tc>
          <w:tcPr>
            <w:tcW w:w="927" w:type="dxa"/>
            <w:tcBorders>
              <w:top w:val="single" w:sz="4" w:space="0" w:color="auto"/>
              <w:left w:val="single" w:sz="4" w:space="0" w:color="auto"/>
              <w:bottom w:val="single" w:sz="4" w:space="0" w:color="auto"/>
              <w:right w:val="single" w:sz="4" w:space="0" w:color="auto"/>
            </w:tcBorders>
          </w:tcPr>
          <w:p w14:paraId="48ED3B62"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6A92433F"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753E649E" w14:textId="77777777" w:rsidR="003E34CF" w:rsidRPr="006D6D77" w:rsidRDefault="003E34CF" w:rsidP="00BA71C4">
            <w:pPr>
              <w:pStyle w:val="TAC"/>
              <w:rPr>
                <w:rFonts w:eastAsia="Batang" w:cs="Arial"/>
                <w:lang w:eastAsia="en-US"/>
              </w:rPr>
            </w:pPr>
            <w:r w:rsidRPr="006D6D77">
              <w:rPr>
                <w:rFonts w:eastAsia="Batang" w:cs="Arial"/>
                <w:lang w:eastAsia="en-US"/>
              </w:rPr>
              <w:t>10</w:t>
            </w:r>
          </w:p>
        </w:tc>
        <w:tc>
          <w:tcPr>
            <w:tcW w:w="1280" w:type="dxa"/>
            <w:tcBorders>
              <w:top w:val="single" w:sz="4" w:space="0" w:color="auto"/>
              <w:left w:val="single" w:sz="4" w:space="0" w:color="auto"/>
              <w:bottom w:val="single" w:sz="4" w:space="0" w:color="auto"/>
            </w:tcBorders>
          </w:tcPr>
          <w:p w14:paraId="75A6FCA7" w14:textId="77777777" w:rsidR="003E34CF" w:rsidRPr="006D6D77" w:rsidRDefault="003E34CF" w:rsidP="00BA71C4">
            <w:pPr>
              <w:pStyle w:val="TAR"/>
              <w:rPr>
                <w:rFonts w:eastAsia="Batang" w:cs="Arial"/>
                <w:lang w:eastAsia="en-US"/>
              </w:rPr>
            </w:pPr>
            <w:r w:rsidRPr="006D6D77">
              <w:rPr>
                <w:rFonts w:eastAsia="Batang" w:cs="Arial"/>
                <w:lang w:eastAsia="en-US"/>
              </w:rPr>
              <w:t>1710 MHz</w:t>
            </w:r>
          </w:p>
        </w:tc>
        <w:tc>
          <w:tcPr>
            <w:tcW w:w="317" w:type="dxa"/>
            <w:tcBorders>
              <w:top w:val="single" w:sz="4" w:space="0" w:color="auto"/>
              <w:bottom w:val="single" w:sz="4" w:space="0" w:color="auto"/>
            </w:tcBorders>
          </w:tcPr>
          <w:p w14:paraId="22378B3B"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47E513F3" w14:textId="77777777" w:rsidR="003E34CF" w:rsidRPr="006D6D77" w:rsidRDefault="003E34CF" w:rsidP="00BA71C4">
            <w:pPr>
              <w:pStyle w:val="TAL"/>
              <w:rPr>
                <w:rFonts w:eastAsia="Batang" w:cs="Arial"/>
                <w:lang w:eastAsia="en-US"/>
              </w:rPr>
            </w:pPr>
            <w:r w:rsidRPr="006D6D77">
              <w:rPr>
                <w:rFonts w:eastAsia="Batang" w:cs="Arial"/>
                <w:lang w:eastAsia="en-US"/>
              </w:rPr>
              <w:t>1770 MHz</w:t>
            </w:r>
          </w:p>
        </w:tc>
        <w:tc>
          <w:tcPr>
            <w:tcW w:w="1299" w:type="dxa"/>
            <w:tcBorders>
              <w:top w:val="single" w:sz="4" w:space="0" w:color="auto"/>
              <w:bottom w:val="single" w:sz="4" w:space="0" w:color="auto"/>
            </w:tcBorders>
          </w:tcPr>
          <w:p w14:paraId="3A3B2FFD"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2110 MHz </w:t>
            </w:r>
          </w:p>
        </w:tc>
        <w:tc>
          <w:tcPr>
            <w:tcW w:w="317" w:type="dxa"/>
            <w:tcBorders>
              <w:top w:val="single" w:sz="4" w:space="0" w:color="auto"/>
              <w:bottom w:val="single" w:sz="4" w:space="0" w:color="auto"/>
            </w:tcBorders>
          </w:tcPr>
          <w:p w14:paraId="0BACC72B"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7E617051" w14:textId="77777777" w:rsidR="003E34CF" w:rsidRPr="006D6D77" w:rsidRDefault="003E34CF" w:rsidP="003E34CF">
            <w:pPr>
              <w:pStyle w:val="TAL"/>
              <w:rPr>
                <w:rFonts w:eastAsia="Batang" w:cs="Arial"/>
                <w:lang w:eastAsia="en-US"/>
              </w:rPr>
            </w:pPr>
            <w:r w:rsidRPr="006D6D77">
              <w:rPr>
                <w:rFonts w:eastAsia="Batang" w:cs="Arial"/>
                <w:lang w:eastAsia="en-US"/>
              </w:rPr>
              <w:t>2170 MHz</w:t>
            </w:r>
          </w:p>
        </w:tc>
        <w:tc>
          <w:tcPr>
            <w:tcW w:w="927" w:type="dxa"/>
            <w:tcBorders>
              <w:top w:val="single" w:sz="4" w:space="0" w:color="auto"/>
              <w:left w:val="single" w:sz="4" w:space="0" w:color="auto"/>
              <w:bottom w:val="single" w:sz="4" w:space="0" w:color="auto"/>
              <w:right w:val="single" w:sz="4" w:space="0" w:color="auto"/>
            </w:tcBorders>
          </w:tcPr>
          <w:p w14:paraId="7B1EE05D"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6A79FB18"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082AC4A5" w14:textId="77777777" w:rsidR="003E34CF" w:rsidRPr="006D6D77" w:rsidRDefault="003E34CF" w:rsidP="00BA71C4">
            <w:pPr>
              <w:pStyle w:val="TAC"/>
              <w:rPr>
                <w:rFonts w:eastAsia="Batang" w:cs="Arial"/>
                <w:lang w:eastAsia="en-US"/>
              </w:rPr>
            </w:pPr>
            <w:r w:rsidRPr="006D6D77">
              <w:rPr>
                <w:rFonts w:eastAsia="Batang" w:cs="Arial"/>
                <w:lang w:eastAsia="en-US"/>
              </w:rPr>
              <w:t>11</w:t>
            </w:r>
          </w:p>
        </w:tc>
        <w:tc>
          <w:tcPr>
            <w:tcW w:w="1280" w:type="dxa"/>
            <w:tcBorders>
              <w:top w:val="single" w:sz="4" w:space="0" w:color="auto"/>
              <w:left w:val="single" w:sz="4" w:space="0" w:color="auto"/>
              <w:bottom w:val="single" w:sz="4" w:space="0" w:color="auto"/>
            </w:tcBorders>
          </w:tcPr>
          <w:p w14:paraId="6BC6B1F9" w14:textId="77777777" w:rsidR="003E34CF" w:rsidRPr="006D6D77" w:rsidRDefault="003E34CF" w:rsidP="00BA71C4">
            <w:pPr>
              <w:pStyle w:val="TAR"/>
              <w:rPr>
                <w:rFonts w:eastAsia="Batang" w:cs="Arial"/>
                <w:lang w:eastAsia="en-US"/>
              </w:rPr>
            </w:pPr>
            <w:r w:rsidRPr="006D6D77">
              <w:rPr>
                <w:rFonts w:eastAsia="Batang" w:cs="Arial"/>
                <w:lang w:eastAsia="en-US"/>
              </w:rPr>
              <w:t xml:space="preserve">1427.9 MHz </w:t>
            </w:r>
          </w:p>
        </w:tc>
        <w:tc>
          <w:tcPr>
            <w:tcW w:w="317" w:type="dxa"/>
            <w:tcBorders>
              <w:top w:val="single" w:sz="4" w:space="0" w:color="auto"/>
              <w:bottom w:val="single" w:sz="4" w:space="0" w:color="auto"/>
            </w:tcBorders>
          </w:tcPr>
          <w:p w14:paraId="40A69AF6"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5293B2CC" w14:textId="77777777" w:rsidR="003E34CF" w:rsidRPr="006D6D77" w:rsidRDefault="003E34CF" w:rsidP="00BA71C4">
            <w:pPr>
              <w:pStyle w:val="TAL"/>
              <w:rPr>
                <w:rFonts w:eastAsia="Batang" w:cs="Arial"/>
                <w:lang w:eastAsia="en-US"/>
              </w:rPr>
            </w:pPr>
            <w:r w:rsidRPr="006D6D77">
              <w:rPr>
                <w:rFonts w:eastAsia="Batang" w:cs="Arial"/>
                <w:lang w:eastAsia="en-US"/>
              </w:rPr>
              <w:t>1447.9 MHz</w:t>
            </w:r>
          </w:p>
        </w:tc>
        <w:tc>
          <w:tcPr>
            <w:tcW w:w="1299" w:type="dxa"/>
            <w:tcBorders>
              <w:top w:val="single" w:sz="4" w:space="0" w:color="auto"/>
              <w:bottom w:val="single" w:sz="4" w:space="0" w:color="auto"/>
            </w:tcBorders>
          </w:tcPr>
          <w:p w14:paraId="073F1760" w14:textId="77777777" w:rsidR="003E34CF" w:rsidRPr="006D6D77" w:rsidRDefault="003E34CF" w:rsidP="003E34CF">
            <w:pPr>
              <w:pStyle w:val="TAR"/>
              <w:rPr>
                <w:rFonts w:eastAsia="Batang" w:cs="Arial"/>
                <w:lang w:eastAsia="en-US"/>
              </w:rPr>
            </w:pPr>
            <w:r w:rsidRPr="006D6D77">
              <w:rPr>
                <w:rFonts w:eastAsia="Batang" w:cs="Arial"/>
                <w:lang w:eastAsia="en-US"/>
              </w:rPr>
              <w:t>1475.9 MHz</w:t>
            </w:r>
            <w:r w:rsidR="00C521F2" w:rsidRPr="006D6D77">
              <w:rPr>
                <w:rFonts w:eastAsia="Batang" w:cs="Arial"/>
                <w:lang w:eastAsia="en-US"/>
              </w:rPr>
              <w:t xml:space="preserve"> </w:t>
            </w:r>
          </w:p>
        </w:tc>
        <w:tc>
          <w:tcPr>
            <w:tcW w:w="317" w:type="dxa"/>
            <w:tcBorders>
              <w:top w:val="single" w:sz="4" w:space="0" w:color="auto"/>
              <w:bottom w:val="single" w:sz="4" w:space="0" w:color="auto"/>
            </w:tcBorders>
          </w:tcPr>
          <w:p w14:paraId="1A707A7F"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68180B96" w14:textId="77777777" w:rsidR="003E34CF" w:rsidRPr="006D6D77" w:rsidRDefault="003E34CF" w:rsidP="003E34CF">
            <w:pPr>
              <w:pStyle w:val="TAL"/>
              <w:rPr>
                <w:rFonts w:eastAsia="Batang" w:cs="Arial"/>
                <w:lang w:eastAsia="en-US"/>
              </w:rPr>
            </w:pPr>
            <w:r w:rsidRPr="006D6D77">
              <w:rPr>
                <w:rFonts w:eastAsia="Batang" w:cs="Arial"/>
                <w:lang w:eastAsia="en-US"/>
              </w:rPr>
              <w:t>1495.9 MHz</w:t>
            </w:r>
          </w:p>
        </w:tc>
        <w:tc>
          <w:tcPr>
            <w:tcW w:w="927" w:type="dxa"/>
            <w:tcBorders>
              <w:top w:val="single" w:sz="4" w:space="0" w:color="auto"/>
              <w:left w:val="single" w:sz="4" w:space="0" w:color="auto"/>
              <w:bottom w:val="single" w:sz="4" w:space="0" w:color="auto"/>
              <w:right w:val="single" w:sz="4" w:space="0" w:color="auto"/>
            </w:tcBorders>
          </w:tcPr>
          <w:p w14:paraId="7D817532"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3DA5F9F1"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64A2B257" w14:textId="77777777" w:rsidR="003E34CF" w:rsidRPr="006D6D77" w:rsidRDefault="003E34CF" w:rsidP="00BA71C4">
            <w:pPr>
              <w:pStyle w:val="TAC"/>
              <w:rPr>
                <w:rFonts w:eastAsia="Batang" w:cs="Arial"/>
                <w:lang w:eastAsia="en-US"/>
              </w:rPr>
            </w:pPr>
            <w:r w:rsidRPr="006D6D77">
              <w:rPr>
                <w:rFonts w:eastAsia="Batang" w:cs="Arial"/>
                <w:lang w:eastAsia="en-US"/>
              </w:rPr>
              <w:t>12</w:t>
            </w:r>
          </w:p>
        </w:tc>
        <w:tc>
          <w:tcPr>
            <w:tcW w:w="1280" w:type="dxa"/>
            <w:tcBorders>
              <w:top w:val="single" w:sz="4" w:space="0" w:color="auto"/>
              <w:left w:val="single" w:sz="4" w:space="0" w:color="auto"/>
              <w:bottom w:val="single" w:sz="4" w:space="0" w:color="auto"/>
            </w:tcBorders>
          </w:tcPr>
          <w:p w14:paraId="50A09FA7" w14:textId="77777777" w:rsidR="003E34CF" w:rsidRPr="006D6D77" w:rsidRDefault="003E34CF" w:rsidP="00BA71C4">
            <w:pPr>
              <w:pStyle w:val="TAR"/>
              <w:rPr>
                <w:rFonts w:eastAsia="Batang" w:cs="Arial"/>
                <w:lang w:eastAsia="en-US"/>
              </w:rPr>
            </w:pPr>
            <w:r w:rsidRPr="006D6D77">
              <w:rPr>
                <w:rFonts w:eastAsia="Batang" w:cs="Arial"/>
                <w:lang w:eastAsia="en-US"/>
              </w:rPr>
              <w:t>699 MHz</w:t>
            </w:r>
          </w:p>
        </w:tc>
        <w:tc>
          <w:tcPr>
            <w:tcW w:w="317" w:type="dxa"/>
            <w:tcBorders>
              <w:top w:val="single" w:sz="4" w:space="0" w:color="auto"/>
              <w:bottom w:val="single" w:sz="4" w:space="0" w:color="auto"/>
            </w:tcBorders>
          </w:tcPr>
          <w:p w14:paraId="3D19A0A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1B3548D1" w14:textId="77777777" w:rsidR="003E34CF" w:rsidRPr="006D6D77" w:rsidRDefault="003E34CF" w:rsidP="00BA71C4">
            <w:pPr>
              <w:pStyle w:val="TAL"/>
              <w:rPr>
                <w:rFonts w:eastAsia="Batang" w:cs="Arial"/>
                <w:lang w:eastAsia="en-US"/>
              </w:rPr>
            </w:pPr>
            <w:r w:rsidRPr="006D6D77">
              <w:rPr>
                <w:rFonts w:eastAsia="Batang" w:cs="Arial"/>
                <w:lang w:eastAsia="en-US"/>
              </w:rPr>
              <w:t>716 MHz</w:t>
            </w:r>
          </w:p>
        </w:tc>
        <w:tc>
          <w:tcPr>
            <w:tcW w:w="1299" w:type="dxa"/>
            <w:tcBorders>
              <w:top w:val="single" w:sz="4" w:space="0" w:color="auto"/>
              <w:bottom w:val="single" w:sz="4" w:space="0" w:color="auto"/>
            </w:tcBorders>
          </w:tcPr>
          <w:p w14:paraId="66373019" w14:textId="77777777" w:rsidR="003E34CF" w:rsidRPr="006D6D77" w:rsidRDefault="003E34CF" w:rsidP="003E34CF">
            <w:pPr>
              <w:pStyle w:val="TAR"/>
              <w:rPr>
                <w:rFonts w:eastAsia="Batang" w:cs="Arial"/>
                <w:lang w:eastAsia="en-US"/>
              </w:rPr>
            </w:pPr>
            <w:r w:rsidRPr="006D6D77">
              <w:rPr>
                <w:rFonts w:eastAsia="Batang" w:cs="Arial"/>
                <w:lang w:eastAsia="en-US"/>
              </w:rPr>
              <w:t>729 MHz</w:t>
            </w:r>
          </w:p>
        </w:tc>
        <w:tc>
          <w:tcPr>
            <w:tcW w:w="317" w:type="dxa"/>
            <w:tcBorders>
              <w:top w:val="single" w:sz="4" w:space="0" w:color="auto"/>
              <w:bottom w:val="single" w:sz="4" w:space="0" w:color="auto"/>
            </w:tcBorders>
          </w:tcPr>
          <w:p w14:paraId="6E3D156E"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386C21CF" w14:textId="77777777" w:rsidR="003E34CF" w:rsidRPr="006D6D77" w:rsidRDefault="003E34CF" w:rsidP="003E34CF">
            <w:pPr>
              <w:pStyle w:val="TAL"/>
              <w:rPr>
                <w:rFonts w:eastAsia="Batang" w:cs="Arial"/>
                <w:lang w:eastAsia="en-US"/>
              </w:rPr>
            </w:pPr>
            <w:r w:rsidRPr="006D6D77">
              <w:rPr>
                <w:rFonts w:eastAsia="Batang" w:cs="Arial"/>
                <w:lang w:eastAsia="en-US"/>
              </w:rPr>
              <w:t>746 MHz</w:t>
            </w:r>
          </w:p>
        </w:tc>
        <w:tc>
          <w:tcPr>
            <w:tcW w:w="927" w:type="dxa"/>
            <w:tcBorders>
              <w:top w:val="single" w:sz="4" w:space="0" w:color="auto"/>
              <w:left w:val="single" w:sz="4" w:space="0" w:color="auto"/>
              <w:bottom w:val="single" w:sz="4" w:space="0" w:color="auto"/>
              <w:right w:val="single" w:sz="4" w:space="0" w:color="auto"/>
            </w:tcBorders>
          </w:tcPr>
          <w:p w14:paraId="2759DDFD"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5BEF15BF"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237273E2" w14:textId="77777777" w:rsidR="003E34CF" w:rsidRPr="006D6D77" w:rsidRDefault="003E34CF" w:rsidP="00BA71C4">
            <w:pPr>
              <w:pStyle w:val="TAC"/>
              <w:rPr>
                <w:rFonts w:eastAsia="Batang" w:cs="Arial"/>
                <w:lang w:eastAsia="en-US"/>
              </w:rPr>
            </w:pPr>
            <w:r w:rsidRPr="006D6D77">
              <w:rPr>
                <w:rFonts w:eastAsia="Batang" w:cs="Arial"/>
                <w:lang w:eastAsia="en-US"/>
              </w:rPr>
              <w:t>13</w:t>
            </w:r>
          </w:p>
        </w:tc>
        <w:tc>
          <w:tcPr>
            <w:tcW w:w="1280" w:type="dxa"/>
            <w:tcBorders>
              <w:top w:val="single" w:sz="4" w:space="0" w:color="auto"/>
              <w:left w:val="single" w:sz="4" w:space="0" w:color="auto"/>
              <w:bottom w:val="single" w:sz="4" w:space="0" w:color="auto"/>
            </w:tcBorders>
          </w:tcPr>
          <w:p w14:paraId="78D47D10" w14:textId="77777777" w:rsidR="003E34CF" w:rsidRPr="006D6D77" w:rsidRDefault="003E34CF" w:rsidP="00BA71C4">
            <w:pPr>
              <w:pStyle w:val="TAR"/>
              <w:rPr>
                <w:rFonts w:eastAsia="Batang" w:cs="Arial"/>
                <w:lang w:eastAsia="en-US"/>
              </w:rPr>
            </w:pPr>
            <w:r w:rsidRPr="006D6D77">
              <w:rPr>
                <w:rFonts w:eastAsia="Batang" w:cs="Arial"/>
                <w:lang w:eastAsia="en-US"/>
              </w:rPr>
              <w:t>777 MHz</w:t>
            </w:r>
          </w:p>
        </w:tc>
        <w:tc>
          <w:tcPr>
            <w:tcW w:w="317" w:type="dxa"/>
            <w:tcBorders>
              <w:top w:val="single" w:sz="4" w:space="0" w:color="auto"/>
              <w:bottom w:val="single" w:sz="4" w:space="0" w:color="auto"/>
            </w:tcBorders>
          </w:tcPr>
          <w:p w14:paraId="0ACED876"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3C52CDE8" w14:textId="77777777" w:rsidR="003E34CF" w:rsidRPr="006D6D77" w:rsidRDefault="003E34CF" w:rsidP="00BA71C4">
            <w:pPr>
              <w:pStyle w:val="TAL"/>
              <w:rPr>
                <w:rFonts w:eastAsia="Batang" w:cs="Arial"/>
                <w:lang w:eastAsia="en-US"/>
              </w:rPr>
            </w:pPr>
            <w:r w:rsidRPr="006D6D77">
              <w:rPr>
                <w:rFonts w:eastAsia="Batang" w:cs="Arial"/>
                <w:lang w:eastAsia="en-US"/>
              </w:rPr>
              <w:t>787 MHz</w:t>
            </w:r>
          </w:p>
        </w:tc>
        <w:tc>
          <w:tcPr>
            <w:tcW w:w="1299" w:type="dxa"/>
            <w:tcBorders>
              <w:top w:val="single" w:sz="4" w:space="0" w:color="auto"/>
              <w:bottom w:val="single" w:sz="4" w:space="0" w:color="auto"/>
            </w:tcBorders>
          </w:tcPr>
          <w:p w14:paraId="4FB2091C" w14:textId="77777777" w:rsidR="003E34CF" w:rsidRPr="006D6D77" w:rsidRDefault="003E34CF" w:rsidP="003E34CF">
            <w:pPr>
              <w:pStyle w:val="TAR"/>
              <w:rPr>
                <w:rFonts w:eastAsia="Batang" w:cs="Arial"/>
                <w:lang w:eastAsia="en-US"/>
              </w:rPr>
            </w:pPr>
            <w:r w:rsidRPr="006D6D77">
              <w:rPr>
                <w:rFonts w:eastAsia="Batang" w:cs="Arial"/>
                <w:lang w:eastAsia="en-US"/>
              </w:rPr>
              <w:t>746 MHz</w:t>
            </w:r>
          </w:p>
        </w:tc>
        <w:tc>
          <w:tcPr>
            <w:tcW w:w="317" w:type="dxa"/>
            <w:tcBorders>
              <w:top w:val="single" w:sz="4" w:space="0" w:color="auto"/>
              <w:bottom w:val="single" w:sz="4" w:space="0" w:color="auto"/>
            </w:tcBorders>
          </w:tcPr>
          <w:p w14:paraId="7C144A1D"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316C3DA9" w14:textId="77777777" w:rsidR="003E34CF" w:rsidRPr="006D6D77" w:rsidRDefault="003E34CF" w:rsidP="003E34CF">
            <w:pPr>
              <w:pStyle w:val="TAL"/>
              <w:rPr>
                <w:rFonts w:eastAsia="Batang" w:cs="Arial"/>
                <w:lang w:eastAsia="en-US"/>
              </w:rPr>
            </w:pPr>
            <w:r w:rsidRPr="006D6D77">
              <w:rPr>
                <w:rFonts w:eastAsia="Batang" w:cs="Arial"/>
                <w:lang w:eastAsia="en-US"/>
              </w:rPr>
              <w:t>756 MHz</w:t>
            </w:r>
          </w:p>
        </w:tc>
        <w:tc>
          <w:tcPr>
            <w:tcW w:w="927" w:type="dxa"/>
            <w:tcBorders>
              <w:top w:val="single" w:sz="4" w:space="0" w:color="auto"/>
              <w:left w:val="single" w:sz="4" w:space="0" w:color="auto"/>
              <w:bottom w:val="single" w:sz="4" w:space="0" w:color="auto"/>
              <w:right w:val="single" w:sz="4" w:space="0" w:color="auto"/>
            </w:tcBorders>
          </w:tcPr>
          <w:p w14:paraId="20865171"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4AC79FF5"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7E2214FA" w14:textId="77777777" w:rsidR="003E34CF" w:rsidRPr="006D6D77" w:rsidRDefault="003E34CF" w:rsidP="00BA71C4">
            <w:pPr>
              <w:pStyle w:val="TAC"/>
              <w:rPr>
                <w:rFonts w:eastAsia="Batang" w:cs="Arial"/>
                <w:lang w:eastAsia="en-US"/>
              </w:rPr>
            </w:pPr>
            <w:r w:rsidRPr="006D6D77">
              <w:rPr>
                <w:rFonts w:eastAsia="Batang" w:cs="Arial"/>
                <w:lang w:eastAsia="en-US"/>
              </w:rPr>
              <w:t>14</w:t>
            </w:r>
          </w:p>
        </w:tc>
        <w:tc>
          <w:tcPr>
            <w:tcW w:w="1280" w:type="dxa"/>
            <w:tcBorders>
              <w:top w:val="single" w:sz="4" w:space="0" w:color="auto"/>
              <w:left w:val="single" w:sz="4" w:space="0" w:color="auto"/>
              <w:bottom w:val="single" w:sz="4" w:space="0" w:color="auto"/>
            </w:tcBorders>
          </w:tcPr>
          <w:p w14:paraId="7C8BBDCB" w14:textId="77777777" w:rsidR="003E34CF" w:rsidRPr="006D6D77" w:rsidRDefault="003E34CF" w:rsidP="00BA71C4">
            <w:pPr>
              <w:pStyle w:val="TAR"/>
              <w:rPr>
                <w:rFonts w:eastAsia="Batang" w:cs="Arial"/>
                <w:lang w:eastAsia="en-US"/>
              </w:rPr>
            </w:pPr>
            <w:r w:rsidRPr="006D6D77">
              <w:rPr>
                <w:rFonts w:eastAsia="Batang" w:cs="Arial"/>
                <w:lang w:eastAsia="en-US"/>
              </w:rPr>
              <w:t>788 MHz</w:t>
            </w:r>
          </w:p>
        </w:tc>
        <w:tc>
          <w:tcPr>
            <w:tcW w:w="317" w:type="dxa"/>
            <w:tcBorders>
              <w:top w:val="single" w:sz="4" w:space="0" w:color="auto"/>
              <w:bottom w:val="single" w:sz="4" w:space="0" w:color="auto"/>
            </w:tcBorders>
          </w:tcPr>
          <w:p w14:paraId="17FD0212"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6045209D" w14:textId="77777777" w:rsidR="003E34CF" w:rsidRPr="006D6D77" w:rsidRDefault="003E34CF" w:rsidP="00BA71C4">
            <w:pPr>
              <w:pStyle w:val="TAL"/>
              <w:rPr>
                <w:rFonts w:eastAsia="Batang" w:cs="Arial"/>
                <w:lang w:eastAsia="en-US"/>
              </w:rPr>
            </w:pPr>
            <w:r w:rsidRPr="006D6D77">
              <w:rPr>
                <w:rFonts w:eastAsia="Batang" w:cs="Arial"/>
                <w:lang w:eastAsia="en-US"/>
              </w:rPr>
              <w:t>798 MHz</w:t>
            </w:r>
          </w:p>
        </w:tc>
        <w:tc>
          <w:tcPr>
            <w:tcW w:w="1299" w:type="dxa"/>
            <w:tcBorders>
              <w:top w:val="single" w:sz="4" w:space="0" w:color="auto"/>
              <w:bottom w:val="single" w:sz="4" w:space="0" w:color="auto"/>
            </w:tcBorders>
          </w:tcPr>
          <w:p w14:paraId="57010A17" w14:textId="77777777" w:rsidR="003E34CF" w:rsidRPr="006D6D77" w:rsidRDefault="003E34CF" w:rsidP="003E34CF">
            <w:pPr>
              <w:pStyle w:val="TAR"/>
              <w:rPr>
                <w:rFonts w:eastAsia="Batang" w:cs="Arial"/>
                <w:lang w:eastAsia="en-US"/>
              </w:rPr>
            </w:pPr>
            <w:r w:rsidRPr="006D6D77">
              <w:rPr>
                <w:rFonts w:eastAsia="Batang" w:cs="Arial"/>
                <w:lang w:eastAsia="en-US"/>
              </w:rPr>
              <w:t>758 MHz</w:t>
            </w:r>
          </w:p>
        </w:tc>
        <w:tc>
          <w:tcPr>
            <w:tcW w:w="317" w:type="dxa"/>
            <w:tcBorders>
              <w:top w:val="single" w:sz="4" w:space="0" w:color="auto"/>
              <w:bottom w:val="single" w:sz="4" w:space="0" w:color="auto"/>
            </w:tcBorders>
          </w:tcPr>
          <w:p w14:paraId="5DECF32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66387D4C" w14:textId="77777777" w:rsidR="003E34CF" w:rsidRPr="006D6D77" w:rsidRDefault="003E34CF" w:rsidP="003E34CF">
            <w:pPr>
              <w:pStyle w:val="TAL"/>
              <w:rPr>
                <w:rFonts w:eastAsia="Batang" w:cs="Arial"/>
                <w:lang w:eastAsia="en-US"/>
              </w:rPr>
            </w:pPr>
            <w:r w:rsidRPr="006D6D77">
              <w:rPr>
                <w:rFonts w:eastAsia="Batang" w:cs="Arial"/>
                <w:lang w:eastAsia="en-US"/>
              </w:rPr>
              <w:t>768 MHz</w:t>
            </w:r>
          </w:p>
        </w:tc>
        <w:tc>
          <w:tcPr>
            <w:tcW w:w="927" w:type="dxa"/>
            <w:tcBorders>
              <w:top w:val="single" w:sz="4" w:space="0" w:color="auto"/>
              <w:left w:val="single" w:sz="4" w:space="0" w:color="auto"/>
              <w:bottom w:val="single" w:sz="4" w:space="0" w:color="auto"/>
              <w:right w:val="single" w:sz="4" w:space="0" w:color="auto"/>
            </w:tcBorders>
          </w:tcPr>
          <w:p w14:paraId="202BC8EB"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4A142D" w:rsidRPr="0032410E" w14:paraId="0E5C0088" w14:textId="77777777" w:rsidTr="008B404B">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675069DF" w14:textId="77777777" w:rsidR="004A142D" w:rsidRPr="006D6D77" w:rsidRDefault="004A142D" w:rsidP="00BA71C4">
            <w:pPr>
              <w:pStyle w:val="TAC"/>
              <w:rPr>
                <w:rFonts w:eastAsia="Batang" w:cs="Arial"/>
                <w:lang w:eastAsia="en-US"/>
              </w:rPr>
            </w:pPr>
            <w:r w:rsidRPr="006D6D77">
              <w:rPr>
                <w:rFonts w:eastAsia="Batang" w:cs="Arial"/>
                <w:lang w:eastAsia="en-US"/>
              </w:rPr>
              <w:t>15</w:t>
            </w:r>
          </w:p>
        </w:tc>
        <w:tc>
          <w:tcPr>
            <w:tcW w:w="2819" w:type="dxa"/>
            <w:gridSpan w:val="3"/>
            <w:tcBorders>
              <w:top w:val="single" w:sz="4" w:space="0" w:color="auto"/>
              <w:left w:val="single" w:sz="4" w:space="0" w:color="auto"/>
              <w:bottom w:val="single" w:sz="4" w:space="0" w:color="auto"/>
              <w:right w:val="single" w:sz="4" w:space="0" w:color="auto"/>
            </w:tcBorders>
          </w:tcPr>
          <w:p w14:paraId="12FA711F" w14:textId="77777777" w:rsidR="004A142D" w:rsidRPr="006D6D77" w:rsidRDefault="004A142D" w:rsidP="004A142D">
            <w:pPr>
              <w:pStyle w:val="TAC"/>
              <w:rPr>
                <w:rFonts w:eastAsia="Batang" w:cs="Arial"/>
                <w:lang w:eastAsia="en-US"/>
              </w:rPr>
            </w:pPr>
            <w:r w:rsidRPr="006D6D77">
              <w:rPr>
                <w:rFonts w:eastAsia="Batang" w:cs="Arial"/>
                <w:lang w:eastAsia="en-US"/>
              </w:rPr>
              <w:t>Reserved</w:t>
            </w:r>
          </w:p>
        </w:tc>
        <w:tc>
          <w:tcPr>
            <w:tcW w:w="2855" w:type="dxa"/>
            <w:gridSpan w:val="3"/>
            <w:tcBorders>
              <w:top w:val="single" w:sz="4" w:space="0" w:color="auto"/>
              <w:bottom w:val="single" w:sz="4" w:space="0" w:color="auto"/>
              <w:right w:val="single" w:sz="4" w:space="0" w:color="auto"/>
            </w:tcBorders>
          </w:tcPr>
          <w:p w14:paraId="2CD27553" w14:textId="77777777" w:rsidR="004A142D" w:rsidRPr="006D6D77" w:rsidRDefault="004A142D" w:rsidP="004A142D">
            <w:pPr>
              <w:pStyle w:val="TAC"/>
              <w:rPr>
                <w:rFonts w:eastAsia="Batang" w:cs="Arial"/>
                <w:lang w:eastAsia="en-US"/>
              </w:rPr>
            </w:pPr>
            <w:r w:rsidRPr="006D6D77">
              <w:rPr>
                <w:rFonts w:eastAsia="Batang" w:cs="Arial"/>
                <w:lang w:eastAsia="en-US"/>
              </w:rPr>
              <w:t>Reserved</w:t>
            </w:r>
          </w:p>
        </w:tc>
        <w:tc>
          <w:tcPr>
            <w:tcW w:w="927" w:type="dxa"/>
            <w:tcBorders>
              <w:top w:val="single" w:sz="4" w:space="0" w:color="auto"/>
              <w:left w:val="single" w:sz="4" w:space="0" w:color="auto"/>
              <w:bottom w:val="single" w:sz="4" w:space="0" w:color="auto"/>
              <w:right w:val="single" w:sz="4" w:space="0" w:color="auto"/>
            </w:tcBorders>
          </w:tcPr>
          <w:p w14:paraId="20EBBA6F" w14:textId="77777777" w:rsidR="004A142D" w:rsidRPr="006D6D77" w:rsidRDefault="004A142D" w:rsidP="003E34CF">
            <w:pPr>
              <w:pStyle w:val="TAC"/>
              <w:rPr>
                <w:rFonts w:eastAsia="Batang" w:cs="Arial"/>
                <w:lang w:eastAsia="en-US"/>
              </w:rPr>
            </w:pPr>
            <w:r w:rsidRPr="006D6D77">
              <w:rPr>
                <w:rFonts w:eastAsia="Batang" w:cs="Arial"/>
                <w:lang w:eastAsia="en-US"/>
              </w:rPr>
              <w:t>FDD</w:t>
            </w:r>
          </w:p>
        </w:tc>
      </w:tr>
      <w:tr w:rsidR="004A142D" w:rsidRPr="0032410E" w14:paraId="031AC2CF" w14:textId="77777777" w:rsidTr="008B404B">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7A8D0A77" w14:textId="77777777" w:rsidR="004A142D" w:rsidRPr="006D6D77" w:rsidRDefault="004A142D" w:rsidP="00BA71C4">
            <w:pPr>
              <w:pStyle w:val="TAC"/>
              <w:rPr>
                <w:rFonts w:eastAsia="Batang" w:cs="Arial"/>
                <w:lang w:eastAsia="en-US"/>
              </w:rPr>
            </w:pPr>
            <w:r w:rsidRPr="006D6D77">
              <w:rPr>
                <w:rFonts w:eastAsia="Batang" w:cs="Arial"/>
                <w:lang w:eastAsia="en-US"/>
              </w:rPr>
              <w:t>16</w:t>
            </w:r>
          </w:p>
        </w:tc>
        <w:tc>
          <w:tcPr>
            <w:tcW w:w="2819" w:type="dxa"/>
            <w:gridSpan w:val="3"/>
            <w:tcBorders>
              <w:top w:val="single" w:sz="4" w:space="0" w:color="auto"/>
              <w:left w:val="single" w:sz="4" w:space="0" w:color="auto"/>
              <w:bottom w:val="single" w:sz="4" w:space="0" w:color="auto"/>
              <w:right w:val="single" w:sz="4" w:space="0" w:color="auto"/>
            </w:tcBorders>
          </w:tcPr>
          <w:p w14:paraId="0FD765C1" w14:textId="77777777" w:rsidR="004A142D" w:rsidRPr="006D6D77" w:rsidRDefault="004A142D" w:rsidP="004A142D">
            <w:pPr>
              <w:pStyle w:val="TAC"/>
              <w:rPr>
                <w:rFonts w:eastAsia="Batang" w:cs="Arial"/>
                <w:lang w:eastAsia="en-US"/>
              </w:rPr>
            </w:pPr>
            <w:r w:rsidRPr="006D6D77">
              <w:rPr>
                <w:rFonts w:eastAsia="Batang" w:cs="Arial"/>
                <w:lang w:eastAsia="en-US"/>
              </w:rPr>
              <w:t>Reserved</w:t>
            </w:r>
          </w:p>
        </w:tc>
        <w:tc>
          <w:tcPr>
            <w:tcW w:w="2855" w:type="dxa"/>
            <w:gridSpan w:val="3"/>
            <w:tcBorders>
              <w:top w:val="single" w:sz="4" w:space="0" w:color="auto"/>
              <w:bottom w:val="single" w:sz="4" w:space="0" w:color="auto"/>
              <w:right w:val="single" w:sz="4" w:space="0" w:color="auto"/>
            </w:tcBorders>
          </w:tcPr>
          <w:p w14:paraId="55674D97" w14:textId="77777777" w:rsidR="004A142D" w:rsidRPr="006D6D77" w:rsidRDefault="004A142D" w:rsidP="004A142D">
            <w:pPr>
              <w:pStyle w:val="TAC"/>
              <w:rPr>
                <w:rFonts w:eastAsia="Batang" w:cs="Arial"/>
                <w:lang w:eastAsia="en-US"/>
              </w:rPr>
            </w:pPr>
            <w:r w:rsidRPr="006D6D77">
              <w:rPr>
                <w:rFonts w:eastAsia="Batang" w:cs="Arial"/>
                <w:lang w:eastAsia="en-US"/>
              </w:rPr>
              <w:t>Reserved</w:t>
            </w:r>
          </w:p>
        </w:tc>
        <w:tc>
          <w:tcPr>
            <w:tcW w:w="927" w:type="dxa"/>
            <w:tcBorders>
              <w:top w:val="single" w:sz="4" w:space="0" w:color="auto"/>
              <w:left w:val="single" w:sz="4" w:space="0" w:color="auto"/>
              <w:bottom w:val="single" w:sz="4" w:space="0" w:color="auto"/>
              <w:right w:val="single" w:sz="4" w:space="0" w:color="auto"/>
            </w:tcBorders>
          </w:tcPr>
          <w:p w14:paraId="771887B3" w14:textId="77777777" w:rsidR="004A142D" w:rsidRPr="006D6D77" w:rsidRDefault="004A142D" w:rsidP="003E34CF">
            <w:pPr>
              <w:pStyle w:val="TAC"/>
              <w:rPr>
                <w:rFonts w:eastAsia="Batang" w:cs="Arial"/>
                <w:lang w:eastAsia="en-US"/>
              </w:rPr>
            </w:pPr>
            <w:r w:rsidRPr="006D6D77">
              <w:rPr>
                <w:rFonts w:eastAsia="Batang" w:cs="Arial"/>
                <w:lang w:eastAsia="en-US"/>
              </w:rPr>
              <w:t>FDD</w:t>
            </w:r>
          </w:p>
        </w:tc>
      </w:tr>
      <w:tr w:rsidR="003E34CF" w:rsidRPr="0032410E" w14:paraId="6FF9DEB3"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34B03E84" w14:textId="77777777" w:rsidR="003E34CF" w:rsidRPr="006D6D77" w:rsidRDefault="003E34CF" w:rsidP="00BA71C4">
            <w:pPr>
              <w:pStyle w:val="TAC"/>
              <w:rPr>
                <w:rFonts w:eastAsia="Batang" w:cs="Arial"/>
                <w:lang w:eastAsia="en-US"/>
              </w:rPr>
            </w:pPr>
            <w:r w:rsidRPr="006D6D77">
              <w:rPr>
                <w:rFonts w:eastAsia="Batang" w:cs="Arial"/>
                <w:lang w:eastAsia="en-US"/>
              </w:rPr>
              <w:t>17</w:t>
            </w:r>
          </w:p>
        </w:tc>
        <w:tc>
          <w:tcPr>
            <w:tcW w:w="1280" w:type="dxa"/>
            <w:tcBorders>
              <w:top w:val="single" w:sz="4" w:space="0" w:color="auto"/>
              <w:left w:val="single" w:sz="4" w:space="0" w:color="auto"/>
              <w:bottom w:val="single" w:sz="4" w:space="0" w:color="auto"/>
            </w:tcBorders>
          </w:tcPr>
          <w:p w14:paraId="685B1416" w14:textId="77777777" w:rsidR="003E34CF" w:rsidRPr="006D6D77" w:rsidRDefault="003E34CF" w:rsidP="00BA71C4">
            <w:pPr>
              <w:pStyle w:val="TAR"/>
              <w:rPr>
                <w:rFonts w:eastAsia="Batang" w:cs="Arial"/>
                <w:lang w:eastAsia="en-US"/>
              </w:rPr>
            </w:pPr>
            <w:r w:rsidRPr="006D6D77">
              <w:rPr>
                <w:rFonts w:eastAsia="Batang" w:cs="Arial"/>
                <w:lang w:eastAsia="en-US"/>
              </w:rPr>
              <w:t xml:space="preserve">704 MHz </w:t>
            </w:r>
          </w:p>
        </w:tc>
        <w:tc>
          <w:tcPr>
            <w:tcW w:w="317" w:type="dxa"/>
            <w:tcBorders>
              <w:top w:val="single" w:sz="4" w:space="0" w:color="auto"/>
              <w:bottom w:val="single" w:sz="4" w:space="0" w:color="auto"/>
            </w:tcBorders>
          </w:tcPr>
          <w:p w14:paraId="091E8170"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258594F" w14:textId="77777777" w:rsidR="003E34CF" w:rsidRPr="006D6D77" w:rsidRDefault="003E34CF" w:rsidP="00BA71C4">
            <w:pPr>
              <w:pStyle w:val="TAL"/>
              <w:rPr>
                <w:rFonts w:eastAsia="Batang" w:cs="Arial"/>
                <w:lang w:eastAsia="en-US"/>
              </w:rPr>
            </w:pPr>
            <w:r w:rsidRPr="006D6D77">
              <w:rPr>
                <w:rFonts w:eastAsia="Batang" w:cs="Arial"/>
                <w:lang w:eastAsia="en-US"/>
              </w:rPr>
              <w:t>716 MHz</w:t>
            </w:r>
          </w:p>
        </w:tc>
        <w:tc>
          <w:tcPr>
            <w:tcW w:w="1299" w:type="dxa"/>
            <w:tcBorders>
              <w:top w:val="single" w:sz="4" w:space="0" w:color="auto"/>
              <w:bottom w:val="single" w:sz="4" w:space="0" w:color="auto"/>
            </w:tcBorders>
          </w:tcPr>
          <w:p w14:paraId="426731AC" w14:textId="77777777" w:rsidR="003E34CF" w:rsidRPr="006D6D77" w:rsidRDefault="003E34CF" w:rsidP="003E34CF">
            <w:pPr>
              <w:pStyle w:val="TAR"/>
              <w:rPr>
                <w:rFonts w:eastAsia="Batang" w:cs="Arial"/>
                <w:lang w:eastAsia="en-US"/>
              </w:rPr>
            </w:pPr>
            <w:r w:rsidRPr="006D6D77">
              <w:rPr>
                <w:rFonts w:eastAsia="Batang" w:cs="Arial"/>
                <w:lang w:eastAsia="en-US"/>
              </w:rPr>
              <w:t>734 MHz</w:t>
            </w:r>
          </w:p>
        </w:tc>
        <w:tc>
          <w:tcPr>
            <w:tcW w:w="317" w:type="dxa"/>
            <w:tcBorders>
              <w:top w:val="single" w:sz="4" w:space="0" w:color="auto"/>
              <w:bottom w:val="single" w:sz="4" w:space="0" w:color="auto"/>
            </w:tcBorders>
          </w:tcPr>
          <w:p w14:paraId="0BE964A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13C669D4" w14:textId="77777777" w:rsidR="003E34CF" w:rsidRPr="006D6D77" w:rsidRDefault="003E34CF" w:rsidP="003E34CF">
            <w:pPr>
              <w:pStyle w:val="TAL"/>
              <w:rPr>
                <w:rFonts w:eastAsia="Batang" w:cs="Arial"/>
                <w:lang w:eastAsia="en-US"/>
              </w:rPr>
            </w:pPr>
            <w:r w:rsidRPr="006D6D77">
              <w:rPr>
                <w:rFonts w:eastAsia="Batang" w:cs="Arial"/>
                <w:lang w:eastAsia="en-US"/>
              </w:rPr>
              <w:t>746 MHz</w:t>
            </w:r>
          </w:p>
        </w:tc>
        <w:tc>
          <w:tcPr>
            <w:tcW w:w="927" w:type="dxa"/>
            <w:tcBorders>
              <w:top w:val="single" w:sz="4" w:space="0" w:color="auto"/>
              <w:left w:val="single" w:sz="4" w:space="0" w:color="auto"/>
              <w:bottom w:val="single" w:sz="4" w:space="0" w:color="auto"/>
              <w:right w:val="single" w:sz="4" w:space="0" w:color="auto"/>
            </w:tcBorders>
          </w:tcPr>
          <w:p w14:paraId="3DD6AEBA"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092A21DB"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5FE15DA8" w14:textId="77777777" w:rsidR="003E34CF" w:rsidRPr="006D6D77" w:rsidRDefault="003E34CF" w:rsidP="00BA71C4">
            <w:pPr>
              <w:pStyle w:val="TAC"/>
              <w:rPr>
                <w:rFonts w:eastAsia="Batang" w:cs="Arial"/>
                <w:lang w:eastAsia="en-US"/>
              </w:rPr>
            </w:pPr>
            <w:r w:rsidRPr="006D6D77">
              <w:rPr>
                <w:rFonts w:eastAsia="Batang" w:cs="Arial"/>
                <w:lang w:eastAsia="en-US"/>
              </w:rPr>
              <w:t>18</w:t>
            </w:r>
          </w:p>
        </w:tc>
        <w:tc>
          <w:tcPr>
            <w:tcW w:w="1280" w:type="dxa"/>
            <w:tcBorders>
              <w:top w:val="single" w:sz="4" w:space="0" w:color="auto"/>
              <w:left w:val="single" w:sz="4" w:space="0" w:color="auto"/>
              <w:bottom w:val="single" w:sz="4" w:space="0" w:color="auto"/>
            </w:tcBorders>
          </w:tcPr>
          <w:p w14:paraId="63D2CDC5" w14:textId="77777777" w:rsidR="003E34CF" w:rsidRPr="006D6D77" w:rsidRDefault="003E34CF" w:rsidP="00BA71C4">
            <w:pPr>
              <w:pStyle w:val="TAR"/>
              <w:rPr>
                <w:rFonts w:eastAsia="Batang" w:cs="Arial"/>
                <w:lang w:eastAsia="en-US"/>
              </w:rPr>
            </w:pPr>
            <w:r w:rsidRPr="006D6D77">
              <w:rPr>
                <w:rFonts w:eastAsia="Batang" w:cs="Arial"/>
                <w:lang w:eastAsia="en-US"/>
              </w:rPr>
              <w:t xml:space="preserve">815 MHz </w:t>
            </w:r>
          </w:p>
        </w:tc>
        <w:tc>
          <w:tcPr>
            <w:tcW w:w="317" w:type="dxa"/>
            <w:tcBorders>
              <w:top w:val="single" w:sz="4" w:space="0" w:color="auto"/>
              <w:bottom w:val="single" w:sz="4" w:space="0" w:color="auto"/>
            </w:tcBorders>
          </w:tcPr>
          <w:p w14:paraId="292CF34E"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3C7ED107" w14:textId="77777777" w:rsidR="003E34CF" w:rsidRPr="006D6D77" w:rsidRDefault="003E34CF" w:rsidP="00BA71C4">
            <w:pPr>
              <w:pStyle w:val="TAL"/>
              <w:rPr>
                <w:rFonts w:eastAsia="Batang" w:cs="Arial"/>
                <w:lang w:eastAsia="en-US"/>
              </w:rPr>
            </w:pPr>
            <w:r w:rsidRPr="006D6D77">
              <w:rPr>
                <w:rFonts w:eastAsia="Batang" w:cs="Arial"/>
                <w:lang w:eastAsia="en-US"/>
              </w:rPr>
              <w:t>830 MHz</w:t>
            </w:r>
          </w:p>
        </w:tc>
        <w:tc>
          <w:tcPr>
            <w:tcW w:w="1299" w:type="dxa"/>
            <w:tcBorders>
              <w:top w:val="single" w:sz="4" w:space="0" w:color="auto"/>
              <w:bottom w:val="single" w:sz="4" w:space="0" w:color="auto"/>
            </w:tcBorders>
          </w:tcPr>
          <w:p w14:paraId="6825BD47" w14:textId="77777777" w:rsidR="003E34CF" w:rsidRPr="006D6D77" w:rsidRDefault="003E34CF" w:rsidP="003E34CF">
            <w:pPr>
              <w:pStyle w:val="TAR"/>
              <w:rPr>
                <w:rFonts w:eastAsia="Batang" w:cs="Arial"/>
                <w:lang w:eastAsia="en-US"/>
              </w:rPr>
            </w:pPr>
            <w:r w:rsidRPr="006D6D77">
              <w:rPr>
                <w:rFonts w:eastAsia="Batang" w:cs="Arial"/>
                <w:lang w:eastAsia="en-US"/>
              </w:rPr>
              <w:t>860 MHz</w:t>
            </w:r>
          </w:p>
        </w:tc>
        <w:tc>
          <w:tcPr>
            <w:tcW w:w="317" w:type="dxa"/>
            <w:tcBorders>
              <w:top w:val="single" w:sz="4" w:space="0" w:color="auto"/>
              <w:bottom w:val="single" w:sz="4" w:space="0" w:color="auto"/>
            </w:tcBorders>
          </w:tcPr>
          <w:p w14:paraId="0ADB2E6E"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1590D914" w14:textId="77777777" w:rsidR="003E34CF" w:rsidRPr="006D6D77" w:rsidRDefault="003E34CF" w:rsidP="003E34CF">
            <w:pPr>
              <w:pStyle w:val="TAL"/>
              <w:rPr>
                <w:rFonts w:eastAsia="Batang" w:cs="Arial"/>
                <w:lang w:eastAsia="en-US"/>
              </w:rPr>
            </w:pPr>
            <w:r w:rsidRPr="006D6D77">
              <w:rPr>
                <w:rFonts w:eastAsia="Batang" w:cs="Arial"/>
                <w:lang w:eastAsia="en-US"/>
              </w:rPr>
              <w:t>875 MHz</w:t>
            </w:r>
          </w:p>
        </w:tc>
        <w:tc>
          <w:tcPr>
            <w:tcW w:w="927" w:type="dxa"/>
            <w:tcBorders>
              <w:top w:val="single" w:sz="4" w:space="0" w:color="auto"/>
              <w:left w:val="single" w:sz="4" w:space="0" w:color="auto"/>
              <w:bottom w:val="single" w:sz="4" w:space="0" w:color="auto"/>
              <w:right w:val="single" w:sz="4" w:space="0" w:color="auto"/>
            </w:tcBorders>
          </w:tcPr>
          <w:p w14:paraId="70E480B2"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1D2DA331"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30618555" w14:textId="77777777" w:rsidR="003E34CF" w:rsidRPr="006D6D77" w:rsidRDefault="003E34CF" w:rsidP="00BA71C4">
            <w:pPr>
              <w:pStyle w:val="TAC"/>
              <w:rPr>
                <w:rFonts w:eastAsia="Batang" w:cs="Arial"/>
                <w:lang w:eastAsia="en-US"/>
              </w:rPr>
            </w:pPr>
            <w:r w:rsidRPr="006D6D77">
              <w:rPr>
                <w:rFonts w:eastAsia="Batang" w:cs="Arial"/>
                <w:lang w:eastAsia="en-US"/>
              </w:rPr>
              <w:t>19</w:t>
            </w:r>
          </w:p>
        </w:tc>
        <w:tc>
          <w:tcPr>
            <w:tcW w:w="1280" w:type="dxa"/>
            <w:tcBorders>
              <w:top w:val="single" w:sz="4" w:space="0" w:color="auto"/>
              <w:left w:val="single" w:sz="4" w:space="0" w:color="auto"/>
              <w:bottom w:val="single" w:sz="4" w:space="0" w:color="auto"/>
            </w:tcBorders>
          </w:tcPr>
          <w:p w14:paraId="2844DF41" w14:textId="77777777" w:rsidR="003E34CF" w:rsidRPr="006D6D77" w:rsidRDefault="003E34CF" w:rsidP="00BA71C4">
            <w:pPr>
              <w:pStyle w:val="TAR"/>
              <w:rPr>
                <w:rFonts w:eastAsia="Batang" w:cs="Arial"/>
                <w:lang w:eastAsia="en-US"/>
              </w:rPr>
            </w:pPr>
            <w:r w:rsidRPr="006D6D77">
              <w:rPr>
                <w:rFonts w:eastAsia="Batang" w:cs="Arial"/>
                <w:lang w:eastAsia="en-US"/>
              </w:rPr>
              <w:t xml:space="preserve">830 MHz </w:t>
            </w:r>
          </w:p>
        </w:tc>
        <w:tc>
          <w:tcPr>
            <w:tcW w:w="317" w:type="dxa"/>
            <w:tcBorders>
              <w:top w:val="single" w:sz="4" w:space="0" w:color="auto"/>
              <w:bottom w:val="single" w:sz="4" w:space="0" w:color="auto"/>
            </w:tcBorders>
          </w:tcPr>
          <w:p w14:paraId="75357E20"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203496B3" w14:textId="77777777" w:rsidR="003E34CF" w:rsidRPr="006D6D77" w:rsidRDefault="003E34CF" w:rsidP="00BA71C4">
            <w:pPr>
              <w:pStyle w:val="TAL"/>
              <w:rPr>
                <w:rFonts w:eastAsia="Batang" w:cs="Arial"/>
                <w:lang w:eastAsia="en-US"/>
              </w:rPr>
            </w:pPr>
            <w:r w:rsidRPr="006D6D77">
              <w:rPr>
                <w:rFonts w:eastAsia="Batang" w:cs="Arial"/>
                <w:lang w:eastAsia="en-US"/>
              </w:rPr>
              <w:t>845 MHz</w:t>
            </w:r>
          </w:p>
        </w:tc>
        <w:tc>
          <w:tcPr>
            <w:tcW w:w="1299" w:type="dxa"/>
            <w:tcBorders>
              <w:top w:val="single" w:sz="4" w:space="0" w:color="auto"/>
              <w:bottom w:val="single" w:sz="4" w:space="0" w:color="auto"/>
            </w:tcBorders>
          </w:tcPr>
          <w:p w14:paraId="1C861B49" w14:textId="77777777" w:rsidR="003E34CF" w:rsidRPr="006D6D77" w:rsidRDefault="003E34CF" w:rsidP="003E34CF">
            <w:pPr>
              <w:pStyle w:val="TAR"/>
              <w:rPr>
                <w:rFonts w:eastAsia="Batang" w:cs="Arial"/>
                <w:lang w:eastAsia="en-US"/>
              </w:rPr>
            </w:pPr>
            <w:r w:rsidRPr="006D6D77">
              <w:rPr>
                <w:rFonts w:eastAsia="Batang" w:cs="Arial"/>
                <w:lang w:eastAsia="en-US"/>
              </w:rPr>
              <w:t>875 MHz</w:t>
            </w:r>
          </w:p>
        </w:tc>
        <w:tc>
          <w:tcPr>
            <w:tcW w:w="317" w:type="dxa"/>
            <w:tcBorders>
              <w:top w:val="single" w:sz="4" w:space="0" w:color="auto"/>
              <w:bottom w:val="single" w:sz="4" w:space="0" w:color="auto"/>
            </w:tcBorders>
          </w:tcPr>
          <w:p w14:paraId="5FD17338"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013E11ED" w14:textId="77777777" w:rsidR="003E34CF" w:rsidRPr="006D6D77" w:rsidRDefault="003E34CF" w:rsidP="003E34CF">
            <w:pPr>
              <w:pStyle w:val="TAL"/>
              <w:rPr>
                <w:rFonts w:eastAsia="Batang" w:cs="Arial"/>
                <w:lang w:eastAsia="en-US"/>
              </w:rPr>
            </w:pPr>
            <w:r w:rsidRPr="006D6D77">
              <w:rPr>
                <w:rFonts w:eastAsia="Batang" w:cs="Arial"/>
                <w:lang w:eastAsia="en-US"/>
              </w:rPr>
              <w:t>890 MHz</w:t>
            </w:r>
          </w:p>
        </w:tc>
        <w:tc>
          <w:tcPr>
            <w:tcW w:w="927" w:type="dxa"/>
            <w:tcBorders>
              <w:top w:val="single" w:sz="4" w:space="0" w:color="auto"/>
              <w:left w:val="single" w:sz="4" w:space="0" w:color="auto"/>
              <w:bottom w:val="single" w:sz="4" w:space="0" w:color="auto"/>
              <w:right w:val="single" w:sz="4" w:space="0" w:color="auto"/>
            </w:tcBorders>
          </w:tcPr>
          <w:p w14:paraId="454257C3"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701F70A3"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7ADA5B73" w14:textId="77777777" w:rsidR="003E34CF" w:rsidRPr="006D6D77" w:rsidRDefault="003E34CF" w:rsidP="00BA71C4">
            <w:pPr>
              <w:pStyle w:val="TAC"/>
              <w:rPr>
                <w:rFonts w:eastAsia="Batang" w:cs="Arial"/>
                <w:lang w:eastAsia="en-US"/>
              </w:rPr>
            </w:pPr>
            <w:r w:rsidRPr="006D6D77">
              <w:rPr>
                <w:rFonts w:eastAsia="Batang" w:cs="Arial"/>
                <w:lang w:eastAsia="en-US"/>
              </w:rPr>
              <w:t>20</w:t>
            </w:r>
          </w:p>
        </w:tc>
        <w:tc>
          <w:tcPr>
            <w:tcW w:w="1280" w:type="dxa"/>
            <w:tcBorders>
              <w:top w:val="single" w:sz="4" w:space="0" w:color="auto"/>
              <w:left w:val="single" w:sz="4" w:space="0" w:color="auto"/>
              <w:bottom w:val="single" w:sz="4" w:space="0" w:color="auto"/>
            </w:tcBorders>
          </w:tcPr>
          <w:p w14:paraId="25F34403" w14:textId="77777777" w:rsidR="003E34CF" w:rsidRPr="006D6D77" w:rsidRDefault="003E34CF" w:rsidP="00BA71C4">
            <w:pPr>
              <w:pStyle w:val="TAR"/>
              <w:rPr>
                <w:rFonts w:eastAsia="Batang" w:cs="Arial"/>
                <w:lang w:eastAsia="en-US"/>
              </w:rPr>
            </w:pPr>
            <w:r w:rsidRPr="006D6D77">
              <w:rPr>
                <w:rFonts w:eastAsia="Batang" w:cs="Arial"/>
                <w:lang w:eastAsia="en-US"/>
              </w:rPr>
              <w:t>832 MHz</w:t>
            </w:r>
          </w:p>
        </w:tc>
        <w:tc>
          <w:tcPr>
            <w:tcW w:w="317" w:type="dxa"/>
            <w:tcBorders>
              <w:top w:val="single" w:sz="4" w:space="0" w:color="auto"/>
              <w:bottom w:val="single" w:sz="4" w:space="0" w:color="auto"/>
            </w:tcBorders>
          </w:tcPr>
          <w:p w14:paraId="0084FD0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08EC02DD" w14:textId="77777777" w:rsidR="003E34CF" w:rsidRPr="006D6D77" w:rsidRDefault="003E34CF" w:rsidP="00BA71C4">
            <w:pPr>
              <w:pStyle w:val="TAL"/>
              <w:rPr>
                <w:rFonts w:eastAsia="Batang" w:cs="Arial"/>
                <w:lang w:eastAsia="en-US"/>
              </w:rPr>
            </w:pPr>
            <w:r w:rsidRPr="006D6D77">
              <w:rPr>
                <w:rFonts w:eastAsia="Batang" w:cs="Arial"/>
                <w:lang w:eastAsia="en-US"/>
              </w:rPr>
              <w:t>862 MHz</w:t>
            </w:r>
          </w:p>
        </w:tc>
        <w:tc>
          <w:tcPr>
            <w:tcW w:w="1299" w:type="dxa"/>
            <w:tcBorders>
              <w:top w:val="single" w:sz="4" w:space="0" w:color="auto"/>
              <w:bottom w:val="single" w:sz="4" w:space="0" w:color="auto"/>
            </w:tcBorders>
          </w:tcPr>
          <w:p w14:paraId="61367B6D" w14:textId="77777777" w:rsidR="003E34CF" w:rsidRPr="006D6D77" w:rsidRDefault="003E34CF" w:rsidP="003E34CF">
            <w:pPr>
              <w:pStyle w:val="TAR"/>
              <w:rPr>
                <w:rFonts w:eastAsia="Batang" w:cs="Arial"/>
                <w:lang w:eastAsia="en-US"/>
              </w:rPr>
            </w:pPr>
            <w:r w:rsidRPr="006D6D77">
              <w:rPr>
                <w:rFonts w:eastAsia="Batang" w:cs="Arial"/>
                <w:lang w:eastAsia="en-US"/>
              </w:rPr>
              <w:t>791 MHz</w:t>
            </w:r>
          </w:p>
        </w:tc>
        <w:tc>
          <w:tcPr>
            <w:tcW w:w="317" w:type="dxa"/>
            <w:tcBorders>
              <w:top w:val="single" w:sz="4" w:space="0" w:color="auto"/>
              <w:bottom w:val="single" w:sz="4" w:space="0" w:color="auto"/>
            </w:tcBorders>
          </w:tcPr>
          <w:p w14:paraId="0229F136"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1E174FEE" w14:textId="77777777" w:rsidR="003E34CF" w:rsidRPr="006D6D77" w:rsidRDefault="003E34CF" w:rsidP="003E34CF">
            <w:pPr>
              <w:pStyle w:val="TAL"/>
              <w:rPr>
                <w:rFonts w:eastAsia="Batang" w:cs="Arial"/>
                <w:lang w:eastAsia="en-US"/>
              </w:rPr>
            </w:pPr>
            <w:r w:rsidRPr="006D6D77">
              <w:rPr>
                <w:rFonts w:eastAsia="Batang" w:cs="Arial"/>
                <w:lang w:eastAsia="en-US"/>
              </w:rPr>
              <w:t>821 MHz</w:t>
            </w:r>
          </w:p>
        </w:tc>
        <w:tc>
          <w:tcPr>
            <w:tcW w:w="927" w:type="dxa"/>
            <w:tcBorders>
              <w:top w:val="single" w:sz="4" w:space="0" w:color="auto"/>
              <w:left w:val="single" w:sz="4" w:space="0" w:color="auto"/>
              <w:bottom w:val="single" w:sz="4" w:space="0" w:color="auto"/>
              <w:right w:val="single" w:sz="4" w:space="0" w:color="auto"/>
            </w:tcBorders>
          </w:tcPr>
          <w:p w14:paraId="7F62107C" w14:textId="77777777" w:rsidR="003E34CF" w:rsidRPr="006D6D77" w:rsidRDefault="003E34CF" w:rsidP="003E34CF">
            <w:pPr>
              <w:pStyle w:val="TAC"/>
              <w:rPr>
                <w:rFonts w:eastAsia="Batang" w:cs="Arial"/>
                <w:lang w:eastAsia="en-US"/>
              </w:rPr>
            </w:pPr>
          </w:p>
        </w:tc>
      </w:tr>
      <w:tr w:rsidR="003E34CF" w:rsidRPr="0032410E" w14:paraId="11A90CCD"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01310658" w14:textId="77777777" w:rsidR="003E34CF" w:rsidRPr="006D6D77" w:rsidRDefault="003E34CF" w:rsidP="00BA71C4">
            <w:pPr>
              <w:pStyle w:val="TAC"/>
              <w:rPr>
                <w:rFonts w:eastAsia="Batang" w:cs="Arial"/>
                <w:lang w:eastAsia="en-US"/>
              </w:rPr>
            </w:pPr>
            <w:r w:rsidRPr="006D6D77">
              <w:rPr>
                <w:rFonts w:eastAsia="Batang" w:cs="Arial"/>
                <w:lang w:eastAsia="en-US"/>
              </w:rPr>
              <w:t>21</w:t>
            </w:r>
          </w:p>
        </w:tc>
        <w:tc>
          <w:tcPr>
            <w:tcW w:w="1280" w:type="dxa"/>
            <w:tcBorders>
              <w:top w:val="single" w:sz="4" w:space="0" w:color="auto"/>
              <w:left w:val="single" w:sz="4" w:space="0" w:color="auto"/>
              <w:bottom w:val="single" w:sz="4" w:space="0" w:color="auto"/>
            </w:tcBorders>
          </w:tcPr>
          <w:p w14:paraId="50CD0B73" w14:textId="77777777" w:rsidR="003E34CF" w:rsidRPr="006D6D77" w:rsidRDefault="003E34CF" w:rsidP="00BA71C4">
            <w:pPr>
              <w:pStyle w:val="TAR"/>
              <w:rPr>
                <w:rFonts w:eastAsia="Batang" w:cs="Arial"/>
                <w:lang w:eastAsia="en-US"/>
              </w:rPr>
            </w:pPr>
            <w:r w:rsidRPr="006D6D77">
              <w:rPr>
                <w:rFonts w:eastAsia="Batang" w:cs="Arial"/>
                <w:lang w:eastAsia="en-US"/>
              </w:rPr>
              <w:t>1447.9 MHz</w:t>
            </w:r>
          </w:p>
        </w:tc>
        <w:tc>
          <w:tcPr>
            <w:tcW w:w="317" w:type="dxa"/>
            <w:tcBorders>
              <w:top w:val="single" w:sz="4" w:space="0" w:color="auto"/>
              <w:bottom w:val="single" w:sz="4" w:space="0" w:color="auto"/>
            </w:tcBorders>
          </w:tcPr>
          <w:p w14:paraId="653D1E6E"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4C55D97" w14:textId="77777777" w:rsidR="003E34CF" w:rsidRPr="006D6D77" w:rsidRDefault="003E34CF" w:rsidP="00BA71C4">
            <w:pPr>
              <w:pStyle w:val="TAL"/>
              <w:rPr>
                <w:rFonts w:eastAsia="Batang" w:cs="Arial"/>
                <w:lang w:eastAsia="en-US"/>
              </w:rPr>
            </w:pPr>
            <w:r w:rsidRPr="006D6D77">
              <w:rPr>
                <w:rFonts w:eastAsia="Batang" w:cs="Arial"/>
                <w:lang w:eastAsia="en-US"/>
              </w:rPr>
              <w:t>1462.9 MHz</w:t>
            </w:r>
          </w:p>
        </w:tc>
        <w:tc>
          <w:tcPr>
            <w:tcW w:w="1299" w:type="dxa"/>
            <w:tcBorders>
              <w:top w:val="single" w:sz="4" w:space="0" w:color="auto"/>
              <w:bottom w:val="single" w:sz="4" w:space="0" w:color="auto"/>
            </w:tcBorders>
          </w:tcPr>
          <w:p w14:paraId="52A45ED1" w14:textId="77777777" w:rsidR="003E34CF" w:rsidRPr="006D6D77" w:rsidRDefault="003E34CF" w:rsidP="003E34CF">
            <w:pPr>
              <w:pStyle w:val="TAR"/>
              <w:wordWrap w:val="0"/>
              <w:rPr>
                <w:rFonts w:eastAsia="Batang" w:cs="Arial"/>
                <w:lang w:eastAsia="en-US"/>
              </w:rPr>
            </w:pPr>
            <w:r w:rsidRPr="006D6D77">
              <w:rPr>
                <w:rFonts w:eastAsia="Batang" w:cs="Arial"/>
                <w:lang w:eastAsia="en-US"/>
              </w:rPr>
              <w:t>1495.9 MHz</w:t>
            </w:r>
          </w:p>
        </w:tc>
        <w:tc>
          <w:tcPr>
            <w:tcW w:w="317" w:type="dxa"/>
            <w:tcBorders>
              <w:top w:val="single" w:sz="4" w:space="0" w:color="auto"/>
              <w:bottom w:val="single" w:sz="4" w:space="0" w:color="auto"/>
            </w:tcBorders>
          </w:tcPr>
          <w:p w14:paraId="06D6669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6A2AB9EC" w14:textId="77777777" w:rsidR="003E34CF" w:rsidRPr="006D6D77" w:rsidRDefault="003E34CF" w:rsidP="003E34CF">
            <w:pPr>
              <w:pStyle w:val="TAL"/>
              <w:rPr>
                <w:rFonts w:eastAsia="Batang" w:cs="Arial"/>
                <w:lang w:eastAsia="en-US"/>
              </w:rPr>
            </w:pPr>
            <w:r w:rsidRPr="006D6D77">
              <w:rPr>
                <w:rFonts w:eastAsia="Batang" w:cs="Arial"/>
                <w:lang w:eastAsia="en-US"/>
              </w:rPr>
              <w:t>1510.9 MHz</w:t>
            </w:r>
          </w:p>
        </w:tc>
        <w:tc>
          <w:tcPr>
            <w:tcW w:w="927" w:type="dxa"/>
            <w:tcBorders>
              <w:top w:val="single" w:sz="4" w:space="0" w:color="auto"/>
              <w:left w:val="single" w:sz="4" w:space="0" w:color="auto"/>
              <w:bottom w:val="single" w:sz="4" w:space="0" w:color="auto"/>
              <w:right w:val="single" w:sz="4" w:space="0" w:color="auto"/>
            </w:tcBorders>
          </w:tcPr>
          <w:p w14:paraId="042B715F"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23A09C86"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1D5CCC4C" w14:textId="77777777" w:rsidR="003E34CF" w:rsidRPr="006D6D77" w:rsidRDefault="003E34CF" w:rsidP="00BA71C4">
            <w:pPr>
              <w:pStyle w:val="TAC"/>
              <w:rPr>
                <w:rFonts w:eastAsia="Batang" w:cs="Arial"/>
                <w:lang w:eastAsia="en-US"/>
              </w:rPr>
            </w:pPr>
            <w:r w:rsidRPr="006D6D77">
              <w:rPr>
                <w:rFonts w:eastAsia="Batang" w:cs="Arial"/>
                <w:lang w:eastAsia="en-US"/>
              </w:rPr>
              <w:t>22</w:t>
            </w:r>
          </w:p>
        </w:tc>
        <w:tc>
          <w:tcPr>
            <w:tcW w:w="1280" w:type="dxa"/>
            <w:tcBorders>
              <w:top w:val="single" w:sz="4" w:space="0" w:color="auto"/>
              <w:left w:val="single" w:sz="4" w:space="0" w:color="auto"/>
              <w:bottom w:val="single" w:sz="4" w:space="0" w:color="auto"/>
            </w:tcBorders>
          </w:tcPr>
          <w:p w14:paraId="0C163F74" w14:textId="77777777" w:rsidR="003E34CF" w:rsidRPr="006D6D77" w:rsidRDefault="003E34CF" w:rsidP="00BA71C4">
            <w:pPr>
              <w:pStyle w:val="TAR"/>
              <w:rPr>
                <w:rFonts w:eastAsia="Batang" w:cs="Arial"/>
                <w:lang w:eastAsia="en-US"/>
              </w:rPr>
            </w:pPr>
            <w:r w:rsidRPr="006D6D77">
              <w:rPr>
                <w:rFonts w:eastAsia="Batang" w:cs="Arial"/>
                <w:lang w:eastAsia="en-US"/>
              </w:rPr>
              <w:t>3410 MHz</w:t>
            </w:r>
          </w:p>
        </w:tc>
        <w:tc>
          <w:tcPr>
            <w:tcW w:w="317" w:type="dxa"/>
            <w:tcBorders>
              <w:top w:val="single" w:sz="4" w:space="0" w:color="auto"/>
              <w:bottom w:val="single" w:sz="4" w:space="0" w:color="auto"/>
            </w:tcBorders>
          </w:tcPr>
          <w:p w14:paraId="4C8CEF5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55C6271B" w14:textId="77777777" w:rsidR="003E34CF" w:rsidRPr="006D6D77" w:rsidRDefault="003E34CF" w:rsidP="00BA71C4">
            <w:pPr>
              <w:pStyle w:val="TAL"/>
              <w:rPr>
                <w:rFonts w:eastAsia="Batang" w:cs="Arial"/>
                <w:lang w:eastAsia="en-US"/>
              </w:rPr>
            </w:pPr>
            <w:r w:rsidRPr="006D6D77">
              <w:rPr>
                <w:rFonts w:eastAsia="Batang" w:cs="Arial"/>
                <w:lang w:eastAsia="en-US"/>
              </w:rPr>
              <w:t>3490 MHz</w:t>
            </w:r>
          </w:p>
        </w:tc>
        <w:tc>
          <w:tcPr>
            <w:tcW w:w="1299" w:type="dxa"/>
            <w:tcBorders>
              <w:top w:val="single" w:sz="4" w:space="0" w:color="auto"/>
              <w:bottom w:val="single" w:sz="4" w:space="0" w:color="auto"/>
            </w:tcBorders>
          </w:tcPr>
          <w:p w14:paraId="2DD71C7D" w14:textId="77777777" w:rsidR="003E34CF" w:rsidRPr="006D6D77" w:rsidRDefault="003E34CF" w:rsidP="003E34CF">
            <w:pPr>
              <w:pStyle w:val="TAR"/>
              <w:wordWrap w:val="0"/>
              <w:rPr>
                <w:rFonts w:eastAsia="Batang" w:cs="Arial"/>
                <w:lang w:eastAsia="en-US"/>
              </w:rPr>
            </w:pPr>
            <w:r w:rsidRPr="006D6D77">
              <w:rPr>
                <w:rFonts w:eastAsia="Batang" w:cs="Arial"/>
                <w:lang w:eastAsia="en-US"/>
              </w:rPr>
              <w:t>3510 MHz</w:t>
            </w:r>
          </w:p>
        </w:tc>
        <w:tc>
          <w:tcPr>
            <w:tcW w:w="317" w:type="dxa"/>
            <w:tcBorders>
              <w:top w:val="single" w:sz="4" w:space="0" w:color="auto"/>
              <w:bottom w:val="single" w:sz="4" w:space="0" w:color="auto"/>
            </w:tcBorders>
          </w:tcPr>
          <w:p w14:paraId="306CAD8B"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544A87EF" w14:textId="77777777" w:rsidR="003E34CF" w:rsidRPr="006D6D77" w:rsidRDefault="003E34CF" w:rsidP="003E34CF">
            <w:pPr>
              <w:pStyle w:val="TAL"/>
              <w:rPr>
                <w:rFonts w:eastAsia="Batang" w:cs="Arial"/>
                <w:lang w:eastAsia="en-US"/>
              </w:rPr>
            </w:pPr>
            <w:r w:rsidRPr="006D6D77">
              <w:rPr>
                <w:rFonts w:eastAsia="Batang" w:cs="Arial"/>
                <w:lang w:eastAsia="en-US"/>
              </w:rPr>
              <w:t>3590 MHz</w:t>
            </w:r>
          </w:p>
        </w:tc>
        <w:tc>
          <w:tcPr>
            <w:tcW w:w="927" w:type="dxa"/>
            <w:tcBorders>
              <w:top w:val="single" w:sz="4" w:space="0" w:color="auto"/>
              <w:left w:val="single" w:sz="4" w:space="0" w:color="auto"/>
              <w:bottom w:val="single" w:sz="4" w:space="0" w:color="auto"/>
              <w:right w:val="single" w:sz="4" w:space="0" w:color="auto"/>
            </w:tcBorders>
          </w:tcPr>
          <w:p w14:paraId="4A4DBEE1"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528EEF51"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63A191E6" w14:textId="77777777" w:rsidR="003E34CF" w:rsidRPr="006D6D77" w:rsidRDefault="003E34CF" w:rsidP="00BA71C4">
            <w:pPr>
              <w:pStyle w:val="TAC"/>
              <w:rPr>
                <w:rFonts w:eastAsia="Batang" w:cs="Arial"/>
                <w:lang w:eastAsia="en-US"/>
              </w:rPr>
            </w:pPr>
            <w:r w:rsidRPr="006D6D77">
              <w:rPr>
                <w:rFonts w:eastAsia="Batang" w:cs="Arial"/>
                <w:lang w:eastAsia="en-US"/>
              </w:rPr>
              <w:t>23</w:t>
            </w:r>
          </w:p>
        </w:tc>
        <w:tc>
          <w:tcPr>
            <w:tcW w:w="1280" w:type="dxa"/>
            <w:tcBorders>
              <w:top w:val="single" w:sz="4" w:space="0" w:color="auto"/>
              <w:left w:val="single" w:sz="4" w:space="0" w:color="auto"/>
              <w:bottom w:val="single" w:sz="4" w:space="0" w:color="auto"/>
            </w:tcBorders>
          </w:tcPr>
          <w:p w14:paraId="486720DC" w14:textId="77777777" w:rsidR="003E34CF" w:rsidRPr="006D6D77" w:rsidRDefault="003E34CF" w:rsidP="00BA71C4">
            <w:pPr>
              <w:pStyle w:val="TAR"/>
              <w:rPr>
                <w:rFonts w:eastAsia="Batang" w:cs="Arial"/>
                <w:lang w:eastAsia="en-US"/>
              </w:rPr>
            </w:pPr>
            <w:r w:rsidRPr="006D6D77">
              <w:rPr>
                <w:rFonts w:eastAsia="Batang" w:cs="Arial"/>
                <w:lang w:eastAsia="en-US"/>
              </w:rPr>
              <w:t>2000 MHz</w:t>
            </w:r>
          </w:p>
        </w:tc>
        <w:tc>
          <w:tcPr>
            <w:tcW w:w="317" w:type="dxa"/>
            <w:tcBorders>
              <w:top w:val="single" w:sz="4" w:space="0" w:color="auto"/>
              <w:bottom w:val="single" w:sz="4" w:space="0" w:color="auto"/>
            </w:tcBorders>
          </w:tcPr>
          <w:p w14:paraId="37647EE0"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256420E2" w14:textId="77777777" w:rsidR="003E34CF" w:rsidRPr="006D6D77" w:rsidRDefault="003E34CF" w:rsidP="00BA71C4">
            <w:pPr>
              <w:pStyle w:val="TAL"/>
              <w:rPr>
                <w:rFonts w:eastAsia="Batang" w:cs="Arial"/>
                <w:lang w:eastAsia="en-US"/>
              </w:rPr>
            </w:pPr>
            <w:r w:rsidRPr="006D6D77">
              <w:rPr>
                <w:rFonts w:eastAsia="Batang" w:cs="Arial"/>
                <w:lang w:eastAsia="en-US"/>
              </w:rPr>
              <w:t>2020 MHz</w:t>
            </w:r>
          </w:p>
        </w:tc>
        <w:tc>
          <w:tcPr>
            <w:tcW w:w="1299" w:type="dxa"/>
            <w:tcBorders>
              <w:top w:val="single" w:sz="4" w:space="0" w:color="auto"/>
              <w:bottom w:val="single" w:sz="4" w:space="0" w:color="auto"/>
            </w:tcBorders>
          </w:tcPr>
          <w:p w14:paraId="0D4E38D9" w14:textId="77777777" w:rsidR="003E34CF" w:rsidRPr="006D6D77" w:rsidRDefault="003E34CF" w:rsidP="003E34CF">
            <w:pPr>
              <w:pStyle w:val="TAR"/>
              <w:wordWrap w:val="0"/>
              <w:rPr>
                <w:rFonts w:eastAsia="Batang" w:cs="Arial"/>
                <w:lang w:eastAsia="en-US"/>
              </w:rPr>
            </w:pPr>
            <w:r w:rsidRPr="006D6D77">
              <w:rPr>
                <w:rFonts w:eastAsia="Batang" w:cs="Arial"/>
                <w:lang w:eastAsia="en-US"/>
              </w:rPr>
              <w:t>2180 MHz</w:t>
            </w:r>
          </w:p>
        </w:tc>
        <w:tc>
          <w:tcPr>
            <w:tcW w:w="317" w:type="dxa"/>
            <w:tcBorders>
              <w:top w:val="single" w:sz="4" w:space="0" w:color="auto"/>
              <w:bottom w:val="single" w:sz="4" w:space="0" w:color="auto"/>
            </w:tcBorders>
          </w:tcPr>
          <w:p w14:paraId="0CE79FE5"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2CEDDD79" w14:textId="77777777" w:rsidR="003E34CF" w:rsidRPr="006D6D77" w:rsidRDefault="003E34CF" w:rsidP="003E34CF">
            <w:pPr>
              <w:pStyle w:val="TAL"/>
              <w:rPr>
                <w:rFonts w:eastAsia="Batang" w:cs="Arial"/>
                <w:lang w:eastAsia="en-US"/>
              </w:rPr>
            </w:pPr>
            <w:r w:rsidRPr="006D6D77">
              <w:rPr>
                <w:rFonts w:eastAsia="Batang" w:cs="Arial"/>
                <w:lang w:eastAsia="en-US"/>
              </w:rPr>
              <w:t>2200 MHz</w:t>
            </w:r>
          </w:p>
        </w:tc>
        <w:tc>
          <w:tcPr>
            <w:tcW w:w="927" w:type="dxa"/>
            <w:tcBorders>
              <w:top w:val="single" w:sz="4" w:space="0" w:color="auto"/>
              <w:left w:val="single" w:sz="4" w:space="0" w:color="auto"/>
              <w:bottom w:val="single" w:sz="4" w:space="0" w:color="auto"/>
              <w:right w:val="single" w:sz="4" w:space="0" w:color="auto"/>
            </w:tcBorders>
          </w:tcPr>
          <w:p w14:paraId="3C563729"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3F572B76"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507FE4F2" w14:textId="77777777" w:rsidR="003E34CF" w:rsidRPr="006D6D77" w:rsidRDefault="003E34CF" w:rsidP="00BA71C4">
            <w:pPr>
              <w:pStyle w:val="TAC"/>
              <w:rPr>
                <w:rFonts w:eastAsia="Batang" w:cs="Arial"/>
                <w:lang w:eastAsia="en-US"/>
              </w:rPr>
            </w:pPr>
            <w:r w:rsidRPr="006D6D77">
              <w:rPr>
                <w:rFonts w:eastAsia="Batang" w:cs="Arial"/>
                <w:lang w:eastAsia="en-US"/>
              </w:rPr>
              <w:t>24</w:t>
            </w:r>
          </w:p>
        </w:tc>
        <w:tc>
          <w:tcPr>
            <w:tcW w:w="1280" w:type="dxa"/>
            <w:tcBorders>
              <w:top w:val="single" w:sz="4" w:space="0" w:color="auto"/>
              <w:left w:val="single" w:sz="4" w:space="0" w:color="auto"/>
              <w:bottom w:val="single" w:sz="4" w:space="0" w:color="auto"/>
            </w:tcBorders>
          </w:tcPr>
          <w:p w14:paraId="557EEEAE" w14:textId="77777777" w:rsidR="003E34CF" w:rsidRPr="006D6D77" w:rsidRDefault="003E34CF" w:rsidP="00BA71C4">
            <w:pPr>
              <w:pStyle w:val="TAR"/>
              <w:rPr>
                <w:rFonts w:eastAsia="Batang" w:cs="Arial"/>
                <w:lang w:eastAsia="en-US"/>
              </w:rPr>
            </w:pPr>
            <w:r w:rsidRPr="006D6D77">
              <w:rPr>
                <w:rFonts w:eastAsia="Batang" w:cs="Arial"/>
                <w:lang w:eastAsia="en-US"/>
              </w:rPr>
              <w:t>1626.5 MHz</w:t>
            </w:r>
          </w:p>
        </w:tc>
        <w:tc>
          <w:tcPr>
            <w:tcW w:w="317" w:type="dxa"/>
            <w:tcBorders>
              <w:top w:val="single" w:sz="4" w:space="0" w:color="auto"/>
              <w:bottom w:val="single" w:sz="4" w:space="0" w:color="auto"/>
            </w:tcBorders>
          </w:tcPr>
          <w:p w14:paraId="01977017"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29B3E4E5" w14:textId="77777777" w:rsidR="003E34CF" w:rsidRPr="006D6D77" w:rsidRDefault="003E34CF" w:rsidP="00BA71C4">
            <w:pPr>
              <w:pStyle w:val="TAL"/>
              <w:rPr>
                <w:rFonts w:eastAsia="Batang" w:cs="Arial"/>
                <w:lang w:eastAsia="en-US"/>
              </w:rPr>
            </w:pPr>
            <w:r w:rsidRPr="006D6D77">
              <w:rPr>
                <w:rFonts w:eastAsia="Batang" w:cs="Arial"/>
                <w:lang w:eastAsia="en-US"/>
              </w:rPr>
              <w:t>1660.5 MHz</w:t>
            </w:r>
          </w:p>
        </w:tc>
        <w:tc>
          <w:tcPr>
            <w:tcW w:w="1299" w:type="dxa"/>
            <w:tcBorders>
              <w:top w:val="single" w:sz="4" w:space="0" w:color="auto"/>
              <w:bottom w:val="single" w:sz="4" w:space="0" w:color="auto"/>
            </w:tcBorders>
          </w:tcPr>
          <w:p w14:paraId="7560E40E" w14:textId="77777777" w:rsidR="003E34CF" w:rsidRPr="006D6D77" w:rsidRDefault="003E34CF" w:rsidP="003E34CF">
            <w:pPr>
              <w:pStyle w:val="TAR"/>
              <w:wordWrap w:val="0"/>
              <w:rPr>
                <w:rFonts w:eastAsia="Batang" w:cs="Arial"/>
                <w:lang w:eastAsia="en-US"/>
              </w:rPr>
            </w:pPr>
            <w:r w:rsidRPr="006D6D77">
              <w:rPr>
                <w:rFonts w:eastAsia="Batang" w:cs="Arial"/>
                <w:lang w:eastAsia="en-US"/>
              </w:rPr>
              <w:t>1525 MHz</w:t>
            </w:r>
          </w:p>
        </w:tc>
        <w:tc>
          <w:tcPr>
            <w:tcW w:w="317" w:type="dxa"/>
            <w:tcBorders>
              <w:top w:val="single" w:sz="4" w:space="0" w:color="auto"/>
              <w:bottom w:val="single" w:sz="4" w:space="0" w:color="auto"/>
            </w:tcBorders>
          </w:tcPr>
          <w:p w14:paraId="2119E1A4"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78F205B3" w14:textId="77777777" w:rsidR="003E34CF" w:rsidRPr="006D6D77" w:rsidRDefault="003E34CF" w:rsidP="003E34CF">
            <w:pPr>
              <w:pStyle w:val="TAL"/>
              <w:rPr>
                <w:rFonts w:eastAsia="Batang" w:cs="Arial"/>
                <w:lang w:eastAsia="en-US"/>
              </w:rPr>
            </w:pPr>
            <w:r w:rsidRPr="006D6D77">
              <w:rPr>
                <w:rFonts w:eastAsia="Batang" w:cs="Arial"/>
                <w:lang w:eastAsia="en-US"/>
              </w:rPr>
              <w:t>1559 MHz</w:t>
            </w:r>
          </w:p>
        </w:tc>
        <w:tc>
          <w:tcPr>
            <w:tcW w:w="927" w:type="dxa"/>
            <w:tcBorders>
              <w:top w:val="single" w:sz="4" w:space="0" w:color="auto"/>
              <w:left w:val="single" w:sz="4" w:space="0" w:color="auto"/>
              <w:bottom w:val="single" w:sz="4" w:space="0" w:color="auto"/>
              <w:right w:val="single" w:sz="4" w:space="0" w:color="auto"/>
            </w:tcBorders>
          </w:tcPr>
          <w:p w14:paraId="77D19BE9"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4CF1465B"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0E2B246A" w14:textId="77777777" w:rsidR="003E34CF" w:rsidRPr="006D6D77" w:rsidRDefault="003E34CF" w:rsidP="00BA71C4">
            <w:pPr>
              <w:pStyle w:val="TAC"/>
              <w:rPr>
                <w:rFonts w:eastAsia="Batang" w:cs="Arial"/>
                <w:lang w:eastAsia="en-US"/>
              </w:rPr>
            </w:pPr>
            <w:r w:rsidRPr="006D6D77">
              <w:rPr>
                <w:rFonts w:eastAsia="Batang" w:cs="Arial"/>
                <w:lang w:eastAsia="en-US"/>
              </w:rPr>
              <w:t>25</w:t>
            </w:r>
          </w:p>
        </w:tc>
        <w:tc>
          <w:tcPr>
            <w:tcW w:w="1280" w:type="dxa"/>
            <w:tcBorders>
              <w:top w:val="single" w:sz="4" w:space="0" w:color="auto"/>
              <w:left w:val="single" w:sz="4" w:space="0" w:color="auto"/>
              <w:bottom w:val="single" w:sz="4" w:space="0" w:color="auto"/>
            </w:tcBorders>
          </w:tcPr>
          <w:p w14:paraId="2820A21E" w14:textId="77777777" w:rsidR="003E34CF" w:rsidRPr="006D6D77" w:rsidRDefault="003E34CF" w:rsidP="00BA71C4">
            <w:pPr>
              <w:pStyle w:val="TAR"/>
              <w:rPr>
                <w:rFonts w:eastAsia="Batang" w:cs="Arial"/>
                <w:lang w:eastAsia="en-US"/>
              </w:rPr>
            </w:pPr>
            <w:r w:rsidRPr="006D6D77">
              <w:rPr>
                <w:rFonts w:eastAsia="Batang" w:cs="Arial"/>
                <w:lang w:eastAsia="en-US"/>
              </w:rPr>
              <w:t>1850 MHz</w:t>
            </w:r>
          </w:p>
        </w:tc>
        <w:tc>
          <w:tcPr>
            <w:tcW w:w="317" w:type="dxa"/>
            <w:tcBorders>
              <w:top w:val="single" w:sz="4" w:space="0" w:color="auto"/>
              <w:bottom w:val="single" w:sz="4" w:space="0" w:color="auto"/>
            </w:tcBorders>
          </w:tcPr>
          <w:p w14:paraId="06F827CD"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91BA136" w14:textId="77777777" w:rsidR="003E34CF" w:rsidRPr="006D6D77" w:rsidRDefault="003E34CF" w:rsidP="00BA71C4">
            <w:pPr>
              <w:pStyle w:val="TAL"/>
              <w:rPr>
                <w:rFonts w:eastAsia="Batang" w:cs="Arial"/>
                <w:lang w:eastAsia="en-US"/>
              </w:rPr>
            </w:pPr>
            <w:r w:rsidRPr="006D6D77">
              <w:rPr>
                <w:rFonts w:eastAsia="Batang" w:cs="Arial"/>
                <w:lang w:eastAsia="en-US"/>
              </w:rPr>
              <w:t>1915</w:t>
            </w:r>
            <w:r w:rsidR="00C521F2" w:rsidRPr="006D6D77">
              <w:rPr>
                <w:rFonts w:eastAsia="Batang" w:cs="Arial"/>
                <w:lang w:eastAsia="en-US"/>
              </w:rPr>
              <w:t xml:space="preserve"> </w:t>
            </w:r>
            <w:r w:rsidRPr="006D6D77">
              <w:rPr>
                <w:rFonts w:eastAsia="Batang" w:cs="Arial"/>
                <w:lang w:eastAsia="en-US"/>
              </w:rPr>
              <w:t>MHz</w:t>
            </w:r>
          </w:p>
        </w:tc>
        <w:tc>
          <w:tcPr>
            <w:tcW w:w="1299" w:type="dxa"/>
            <w:tcBorders>
              <w:top w:val="single" w:sz="4" w:space="0" w:color="auto"/>
              <w:bottom w:val="single" w:sz="4" w:space="0" w:color="auto"/>
            </w:tcBorders>
          </w:tcPr>
          <w:p w14:paraId="3404883C" w14:textId="77777777" w:rsidR="003E34CF" w:rsidRPr="006D6D77" w:rsidRDefault="003E34CF" w:rsidP="003E34CF">
            <w:pPr>
              <w:pStyle w:val="TAR"/>
              <w:wordWrap w:val="0"/>
              <w:rPr>
                <w:rFonts w:eastAsia="Batang" w:cs="Arial"/>
                <w:lang w:eastAsia="en-US"/>
              </w:rPr>
            </w:pPr>
            <w:r w:rsidRPr="006D6D77">
              <w:rPr>
                <w:rFonts w:eastAsia="Batang" w:cs="Arial"/>
                <w:lang w:eastAsia="en-US"/>
              </w:rPr>
              <w:t>1930 MHz</w:t>
            </w:r>
          </w:p>
        </w:tc>
        <w:tc>
          <w:tcPr>
            <w:tcW w:w="317" w:type="dxa"/>
            <w:tcBorders>
              <w:top w:val="single" w:sz="4" w:space="0" w:color="auto"/>
              <w:bottom w:val="single" w:sz="4" w:space="0" w:color="auto"/>
            </w:tcBorders>
          </w:tcPr>
          <w:p w14:paraId="2CEB23C4"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53C7D1FF" w14:textId="77777777" w:rsidR="003E34CF" w:rsidRPr="006D6D77" w:rsidRDefault="003E34CF" w:rsidP="003E34CF">
            <w:pPr>
              <w:pStyle w:val="TAL"/>
              <w:rPr>
                <w:rFonts w:eastAsia="Batang" w:cs="Arial"/>
                <w:lang w:eastAsia="en-US"/>
              </w:rPr>
            </w:pPr>
            <w:r w:rsidRPr="006D6D77">
              <w:rPr>
                <w:rFonts w:eastAsia="Batang" w:cs="Arial"/>
                <w:lang w:eastAsia="en-US"/>
              </w:rPr>
              <w:t>1995 MHz</w:t>
            </w:r>
          </w:p>
        </w:tc>
        <w:tc>
          <w:tcPr>
            <w:tcW w:w="927" w:type="dxa"/>
            <w:tcBorders>
              <w:top w:val="single" w:sz="4" w:space="0" w:color="auto"/>
              <w:left w:val="single" w:sz="4" w:space="0" w:color="auto"/>
              <w:bottom w:val="single" w:sz="4" w:space="0" w:color="auto"/>
              <w:right w:val="single" w:sz="4" w:space="0" w:color="auto"/>
            </w:tcBorders>
          </w:tcPr>
          <w:p w14:paraId="33CFFB87"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491815BC"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5F24E281" w14:textId="77777777" w:rsidR="003E34CF" w:rsidRPr="006D6D77" w:rsidRDefault="003E34CF" w:rsidP="00BA71C4">
            <w:pPr>
              <w:pStyle w:val="TAC"/>
              <w:rPr>
                <w:rFonts w:eastAsia="Batang" w:cs="Arial"/>
                <w:lang w:eastAsia="en-US"/>
              </w:rPr>
            </w:pPr>
            <w:r w:rsidRPr="006D6D77">
              <w:rPr>
                <w:rFonts w:eastAsia="Batang" w:cs="Arial"/>
                <w:lang w:eastAsia="en-US"/>
              </w:rPr>
              <w:t>26</w:t>
            </w:r>
          </w:p>
        </w:tc>
        <w:tc>
          <w:tcPr>
            <w:tcW w:w="1280" w:type="dxa"/>
            <w:tcBorders>
              <w:top w:val="single" w:sz="4" w:space="0" w:color="auto"/>
              <w:left w:val="single" w:sz="4" w:space="0" w:color="auto"/>
              <w:bottom w:val="single" w:sz="4" w:space="0" w:color="auto"/>
            </w:tcBorders>
          </w:tcPr>
          <w:p w14:paraId="251259B7" w14:textId="77777777" w:rsidR="003E34CF" w:rsidRPr="006D6D77" w:rsidRDefault="003E34CF" w:rsidP="00BA71C4">
            <w:pPr>
              <w:pStyle w:val="TAR"/>
              <w:rPr>
                <w:rFonts w:eastAsia="Batang" w:cs="Arial"/>
                <w:lang w:eastAsia="en-US"/>
              </w:rPr>
            </w:pPr>
            <w:r w:rsidRPr="006D6D77">
              <w:rPr>
                <w:rFonts w:eastAsia="Batang" w:cs="Arial"/>
                <w:lang w:eastAsia="en-US"/>
              </w:rPr>
              <w:t>814 MHz</w:t>
            </w:r>
          </w:p>
        </w:tc>
        <w:tc>
          <w:tcPr>
            <w:tcW w:w="317" w:type="dxa"/>
            <w:tcBorders>
              <w:top w:val="single" w:sz="4" w:space="0" w:color="auto"/>
              <w:bottom w:val="single" w:sz="4" w:space="0" w:color="auto"/>
            </w:tcBorders>
          </w:tcPr>
          <w:p w14:paraId="4C0875B5"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B986B61" w14:textId="77777777" w:rsidR="003E34CF" w:rsidRPr="006D6D77" w:rsidRDefault="003E34CF" w:rsidP="00BA71C4">
            <w:pPr>
              <w:pStyle w:val="TAL"/>
              <w:rPr>
                <w:rFonts w:eastAsia="Batang" w:cs="Arial"/>
                <w:lang w:eastAsia="en-US"/>
              </w:rPr>
            </w:pPr>
            <w:r w:rsidRPr="006D6D77">
              <w:rPr>
                <w:rFonts w:eastAsia="Batang" w:cs="Arial"/>
                <w:lang w:eastAsia="en-US"/>
              </w:rPr>
              <w:t>849 MHz</w:t>
            </w:r>
          </w:p>
        </w:tc>
        <w:tc>
          <w:tcPr>
            <w:tcW w:w="1299" w:type="dxa"/>
            <w:tcBorders>
              <w:top w:val="single" w:sz="4" w:space="0" w:color="auto"/>
              <w:bottom w:val="single" w:sz="4" w:space="0" w:color="auto"/>
            </w:tcBorders>
          </w:tcPr>
          <w:p w14:paraId="215C6525" w14:textId="77777777" w:rsidR="003E34CF" w:rsidRPr="006D6D77" w:rsidRDefault="003E34CF" w:rsidP="003E34CF">
            <w:pPr>
              <w:pStyle w:val="TAR"/>
              <w:wordWrap w:val="0"/>
              <w:rPr>
                <w:rFonts w:eastAsia="Batang" w:cs="Arial"/>
                <w:lang w:eastAsia="en-US"/>
              </w:rPr>
            </w:pPr>
            <w:r w:rsidRPr="006D6D77">
              <w:rPr>
                <w:rFonts w:eastAsia="Batang" w:cs="Arial"/>
                <w:lang w:eastAsia="en-US"/>
              </w:rPr>
              <w:t>859 MHz</w:t>
            </w:r>
          </w:p>
        </w:tc>
        <w:tc>
          <w:tcPr>
            <w:tcW w:w="317" w:type="dxa"/>
            <w:tcBorders>
              <w:top w:val="single" w:sz="4" w:space="0" w:color="auto"/>
              <w:bottom w:val="single" w:sz="4" w:space="0" w:color="auto"/>
            </w:tcBorders>
          </w:tcPr>
          <w:p w14:paraId="70A10E7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6DB5A747" w14:textId="77777777" w:rsidR="003E34CF" w:rsidRPr="006D6D77" w:rsidRDefault="003E34CF" w:rsidP="003E34CF">
            <w:pPr>
              <w:pStyle w:val="TAL"/>
              <w:rPr>
                <w:rFonts w:eastAsia="Batang" w:cs="Arial"/>
                <w:lang w:eastAsia="en-US"/>
              </w:rPr>
            </w:pPr>
            <w:r w:rsidRPr="006D6D77">
              <w:rPr>
                <w:rFonts w:eastAsia="Batang" w:cs="Arial"/>
                <w:lang w:eastAsia="en-US"/>
              </w:rPr>
              <w:t>894 MHz</w:t>
            </w:r>
          </w:p>
        </w:tc>
        <w:tc>
          <w:tcPr>
            <w:tcW w:w="927" w:type="dxa"/>
            <w:tcBorders>
              <w:top w:val="single" w:sz="4" w:space="0" w:color="auto"/>
              <w:left w:val="single" w:sz="4" w:space="0" w:color="auto"/>
              <w:bottom w:val="single" w:sz="4" w:space="0" w:color="auto"/>
              <w:right w:val="single" w:sz="4" w:space="0" w:color="auto"/>
            </w:tcBorders>
          </w:tcPr>
          <w:p w14:paraId="6CDF2EEC"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5EFEA212"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3C06ACD5" w14:textId="77777777" w:rsidR="003E34CF" w:rsidRPr="006D6D77" w:rsidRDefault="003E34CF" w:rsidP="00BA71C4">
            <w:pPr>
              <w:pStyle w:val="TAC"/>
              <w:rPr>
                <w:rFonts w:eastAsia="Batang" w:cs="Arial"/>
                <w:lang w:eastAsia="en-US"/>
              </w:rPr>
            </w:pPr>
            <w:r w:rsidRPr="006D6D77">
              <w:rPr>
                <w:rFonts w:eastAsia="Batang" w:cs="Arial"/>
                <w:lang w:eastAsia="en-US"/>
              </w:rPr>
              <w:t>27</w:t>
            </w:r>
          </w:p>
        </w:tc>
        <w:tc>
          <w:tcPr>
            <w:tcW w:w="1280" w:type="dxa"/>
            <w:tcBorders>
              <w:top w:val="single" w:sz="4" w:space="0" w:color="auto"/>
              <w:left w:val="single" w:sz="4" w:space="0" w:color="auto"/>
              <w:bottom w:val="single" w:sz="4" w:space="0" w:color="auto"/>
            </w:tcBorders>
          </w:tcPr>
          <w:p w14:paraId="6721318E" w14:textId="77777777" w:rsidR="003E34CF" w:rsidRPr="006D6D77" w:rsidRDefault="003E34CF" w:rsidP="00BA71C4">
            <w:pPr>
              <w:pStyle w:val="TAR"/>
              <w:rPr>
                <w:rFonts w:eastAsia="Batang" w:cs="Arial"/>
                <w:lang w:eastAsia="en-US"/>
              </w:rPr>
            </w:pPr>
            <w:r w:rsidRPr="006D6D77">
              <w:rPr>
                <w:rFonts w:eastAsia="Batang" w:cs="Arial"/>
                <w:lang w:eastAsia="en-US"/>
              </w:rPr>
              <w:t xml:space="preserve">807 MHz </w:t>
            </w:r>
          </w:p>
        </w:tc>
        <w:tc>
          <w:tcPr>
            <w:tcW w:w="317" w:type="dxa"/>
            <w:tcBorders>
              <w:top w:val="single" w:sz="4" w:space="0" w:color="auto"/>
              <w:bottom w:val="single" w:sz="4" w:space="0" w:color="auto"/>
            </w:tcBorders>
          </w:tcPr>
          <w:p w14:paraId="7F770E0B"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1562A6B2" w14:textId="77777777" w:rsidR="003E34CF" w:rsidRPr="006D6D77" w:rsidRDefault="003E34CF" w:rsidP="00BA71C4">
            <w:pPr>
              <w:pStyle w:val="TAL"/>
              <w:rPr>
                <w:rFonts w:eastAsia="Batang" w:cs="Arial"/>
                <w:lang w:eastAsia="en-US"/>
              </w:rPr>
            </w:pPr>
            <w:r w:rsidRPr="006D6D77">
              <w:rPr>
                <w:rFonts w:eastAsia="Batang" w:cs="Arial"/>
                <w:lang w:eastAsia="en-US"/>
              </w:rPr>
              <w:t>824 MHz</w:t>
            </w:r>
          </w:p>
        </w:tc>
        <w:tc>
          <w:tcPr>
            <w:tcW w:w="1299" w:type="dxa"/>
            <w:tcBorders>
              <w:top w:val="single" w:sz="4" w:space="0" w:color="auto"/>
              <w:bottom w:val="single" w:sz="4" w:space="0" w:color="auto"/>
            </w:tcBorders>
          </w:tcPr>
          <w:p w14:paraId="04A1C752" w14:textId="77777777" w:rsidR="003E34CF" w:rsidRPr="006D6D77" w:rsidRDefault="003E34CF" w:rsidP="003E34CF">
            <w:pPr>
              <w:pStyle w:val="TAR"/>
              <w:wordWrap w:val="0"/>
              <w:rPr>
                <w:rFonts w:eastAsia="Batang" w:cs="Arial"/>
                <w:lang w:eastAsia="en-US"/>
              </w:rPr>
            </w:pPr>
            <w:r w:rsidRPr="006D6D77">
              <w:rPr>
                <w:rFonts w:eastAsia="Batang" w:cs="Arial"/>
                <w:lang w:eastAsia="en-US"/>
              </w:rPr>
              <w:t>852 MHz</w:t>
            </w:r>
          </w:p>
        </w:tc>
        <w:tc>
          <w:tcPr>
            <w:tcW w:w="317" w:type="dxa"/>
            <w:tcBorders>
              <w:top w:val="single" w:sz="4" w:space="0" w:color="auto"/>
              <w:bottom w:val="single" w:sz="4" w:space="0" w:color="auto"/>
            </w:tcBorders>
          </w:tcPr>
          <w:p w14:paraId="4D68414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339DD667" w14:textId="77777777" w:rsidR="003E34CF" w:rsidRPr="006D6D77" w:rsidRDefault="003E34CF" w:rsidP="003E34CF">
            <w:pPr>
              <w:pStyle w:val="TAL"/>
              <w:rPr>
                <w:rFonts w:eastAsia="Batang" w:cs="Arial"/>
                <w:lang w:eastAsia="en-US"/>
              </w:rPr>
            </w:pPr>
            <w:r w:rsidRPr="006D6D77">
              <w:rPr>
                <w:rFonts w:eastAsia="Batang" w:cs="Arial"/>
                <w:lang w:eastAsia="en-US"/>
              </w:rPr>
              <w:t>869 MHz</w:t>
            </w:r>
          </w:p>
        </w:tc>
        <w:tc>
          <w:tcPr>
            <w:tcW w:w="927" w:type="dxa"/>
            <w:tcBorders>
              <w:top w:val="single" w:sz="4" w:space="0" w:color="auto"/>
              <w:left w:val="single" w:sz="4" w:space="0" w:color="auto"/>
              <w:bottom w:val="single" w:sz="4" w:space="0" w:color="auto"/>
              <w:right w:val="single" w:sz="4" w:space="0" w:color="auto"/>
            </w:tcBorders>
          </w:tcPr>
          <w:p w14:paraId="4937066F"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3E34CF" w:rsidRPr="0032410E" w14:paraId="74B4EF35"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699C6CE5" w14:textId="77777777" w:rsidR="003E34CF" w:rsidRPr="006D6D77" w:rsidRDefault="003E34CF" w:rsidP="00BA71C4">
            <w:pPr>
              <w:pStyle w:val="TAC"/>
              <w:rPr>
                <w:rFonts w:eastAsia="Batang" w:cs="Arial"/>
                <w:lang w:eastAsia="en-US"/>
              </w:rPr>
            </w:pPr>
            <w:r w:rsidRPr="006D6D77">
              <w:rPr>
                <w:rFonts w:eastAsia="Batang" w:cs="Arial"/>
                <w:lang w:eastAsia="en-US"/>
              </w:rPr>
              <w:t>28</w:t>
            </w:r>
          </w:p>
        </w:tc>
        <w:tc>
          <w:tcPr>
            <w:tcW w:w="1280" w:type="dxa"/>
            <w:tcBorders>
              <w:top w:val="single" w:sz="4" w:space="0" w:color="auto"/>
              <w:left w:val="single" w:sz="4" w:space="0" w:color="auto"/>
              <w:bottom w:val="single" w:sz="4" w:space="0" w:color="auto"/>
            </w:tcBorders>
          </w:tcPr>
          <w:p w14:paraId="310A7DA9" w14:textId="77777777" w:rsidR="003E34CF" w:rsidRPr="006D6D77" w:rsidRDefault="003E34CF" w:rsidP="00BA71C4">
            <w:pPr>
              <w:pStyle w:val="TAR"/>
              <w:rPr>
                <w:rFonts w:eastAsia="Batang" w:cs="Arial"/>
                <w:lang w:eastAsia="en-US"/>
              </w:rPr>
            </w:pPr>
            <w:r w:rsidRPr="006D6D77">
              <w:rPr>
                <w:rFonts w:eastAsia="Batang" w:cs="Arial"/>
                <w:lang w:eastAsia="en-US"/>
              </w:rPr>
              <w:t>703 MHz</w:t>
            </w:r>
          </w:p>
        </w:tc>
        <w:tc>
          <w:tcPr>
            <w:tcW w:w="317" w:type="dxa"/>
            <w:tcBorders>
              <w:top w:val="single" w:sz="4" w:space="0" w:color="auto"/>
              <w:bottom w:val="single" w:sz="4" w:space="0" w:color="auto"/>
            </w:tcBorders>
          </w:tcPr>
          <w:p w14:paraId="7A838885"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23194523" w14:textId="77777777" w:rsidR="003E34CF" w:rsidRPr="006D6D77" w:rsidRDefault="003E34CF" w:rsidP="00BA71C4">
            <w:pPr>
              <w:pStyle w:val="TAL"/>
              <w:rPr>
                <w:rFonts w:eastAsia="Batang" w:cs="Arial"/>
                <w:lang w:eastAsia="en-US"/>
              </w:rPr>
            </w:pPr>
            <w:r w:rsidRPr="006D6D77">
              <w:rPr>
                <w:rFonts w:eastAsia="Batang" w:cs="Arial"/>
                <w:lang w:eastAsia="en-US"/>
              </w:rPr>
              <w:t>748 MHz</w:t>
            </w:r>
          </w:p>
        </w:tc>
        <w:tc>
          <w:tcPr>
            <w:tcW w:w="1299" w:type="dxa"/>
            <w:tcBorders>
              <w:top w:val="single" w:sz="4" w:space="0" w:color="auto"/>
              <w:bottom w:val="single" w:sz="4" w:space="0" w:color="auto"/>
            </w:tcBorders>
          </w:tcPr>
          <w:p w14:paraId="1B7E1C12" w14:textId="77777777" w:rsidR="003E34CF" w:rsidRPr="006D6D77" w:rsidRDefault="003E34CF" w:rsidP="003E34CF">
            <w:pPr>
              <w:pStyle w:val="TAR"/>
              <w:wordWrap w:val="0"/>
              <w:rPr>
                <w:rFonts w:eastAsia="Batang" w:cs="Arial"/>
                <w:lang w:eastAsia="en-US"/>
              </w:rPr>
            </w:pPr>
            <w:r w:rsidRPr="006D6D77">
              <w:rPr>
                <w:rFonts w:eastAsia="Batang" w:cs="Arial"/>
                <w:lang w:eastAsia="en-US"/>
              </w:rPr>
              <w:t>758 MHz</w:t>
            </w:r>
          </w:p>
        </w:tc>
        <w:tc>
          <w:tcPr>
            <w:tcW w:w="317" w:type="dxa"/>
            <w:tcBorders>
              <w:top w:val="single" w:sz="4" w:space="0" w:color="auto"/>
              <w:bottom w:val="single" w:sz="4" w:space="0" w:color="auto"/>
            </w:tcBorders>
          </w:tcPr>
          <w:p w14:paraId="5007958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4E008F0C" w14:textId="77777777" w:rsidR="003E34CF" w:rsidRPr="006D6D77" w:rsidRDefault="003E34CF" w:rsidP="003E34CF">
            <w:pPr>
              <w:pStyle w:val="TAL"/>
              <w:rPr>
                <w:rFonts w:eastAsia="Batang" w:cs="Arial"/>
                <w:lang w:eastAsia="en-US"/>
              </w:rPr>
            </w:pPr>
            <w:r w:rsidRPr="006D6D77">
              <w:rPr>
                <w:rFonts w:eastAsia="Batang" w:cs="Arial"/>
                <w:lang w:eastAsia="en-US"/>
              </w:rPr>
              <w:t>803 MHz</w:t>
            </w:r>
          </w:p>
        </w:tc>
        <w:tc>
          <w:tcPr>
            <w:tcW w:w="927" w:type="dxa"/>
            <w:tcBorders>
              <w:top w:val="single" w:sz="4" w:space="0" w:color="auto"/>
              <w:left w:val="single" w:sz="4" w:space="0" w:color="auto"/>
              <w:bottom w:val="single" w:sz="4" w:space="0" w:color="auto"/>
              <w:right w:val="single" w:sz="4" w:space="0" w:color="auto"/>
            </w:tcBorders>
          </w:tcPr>
          <w:p w14:paraId="067C96E1" w14:textId="77777777" w:rsidR="003E34CF" w:rsidRPr="006D6D77" w:rsidRDefault="003E34CF" w:rsidP="003E34CF">
            <w:pPr>
              <w:pStyle w:val="TAC"/>
              <w:rPr>
                <w:rFonts w:eastAsia="Batang" w:cs="Arial"/>
                <w:lang w:eastAsia="en-US"/>
              </w:rPr>
            </w:pPr>
            <w:r w:rsidRPr="006D6D77">
              <w:rPr>
                <w:rFonts w:eastAsia="Batang" w:cs="Arial"/>
                <w:lang w:eastAsia="en-US"/>
              </w:rPr>
              <w:t>FDD</w:t>
            </w:r>
          </w:p>
        </w:tc>
      </w:tr>
      <w:tr w:rsidR="00BA71C4" w:rsidRPr="0032410E" w14:paraId="30F1D794"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5C49AA4E" w14:textId="77777777" w:rsidR="00BA71C4" w:rsidRPr="006D6D77" w:rsidRDefault="00BA71C4" w:rsidP="00BA71C4">
            <w:pPr>
              <w:pStyle w:val="TAC"/>
              <w:rPr>
                <w:rFonts w:eastAsia="Batang" w:cs="Arial"/>
                <w:lang w:eastAsia="en-US"/>
              </w:rPr>
            </w:pPr>
            <w:r w:rsidRPr="006D6D77">
              <w:rPr>
                <w:rFonts w:eastAsia="Batang" w:cs="Arial"/>
                <w:lang w:eastAsia="en-US"/>
              </w:rPr>
              <w:t>29</w:t>
            </w:r>
          </w:p>
        </w:tc>
        <w:tc>
          <w:tcPr>
            <w:tcW w:w="2819" w:type="dxa"/>
            <w:gridSpan w:val="3"/>
            <w:tcBorders>
              <w:top w:val="single" w:sz="4" w:space="0" w:color="auto"/>
              <w:left w:val="single" w:sz="4" w:space="0" w:color="auto"/>
              <w:bottom w:val="single" w:sz="4" w:space="0" w:color="auto"/>
              <w:right w:val="single" w:sz="4" w:space="0" w:color="auto"/>
            </w:tcBorders>
          </w:tcPr>
          <w:p w14:paraId="11175B77" w14:textId="77777777" w:rsidR="00BA71C4" w:rsidRPr="006D6D77" w:rsidRDefault="00BA71C4" w:rsidP="004A142D">
            <w:pPr>
              <w:pStyle w:val="TAC"/>
              <w:rPr>
                <w:rFonts w:eastAsia="Batang" w:cs="Arial"/>
                <w:lang w:eastAsia="en-US"/>
              </w:rPr>
            </w:pPr>
            <w:r w:rsidRPr="006D6D77">
              <w:rPr>
                <w:rFonts w:eastAsia="Batang" w:cs="Arial"/>
                <w:lang w:eastAsia="zh-CN"/>
              </w:rPr>
              <w:t>N/A</w:t>
            </w:r>
          </w:p>
        </w:tc>
        <w:tc>
          <w:tcPr>
            <w:tcW w:w="1299" w:type="dxa"/>
            <w:tcBorders>
              <w:top w:val="single" w:sz="4" w:space="0" w:color="auto"/>
              <w:bottom w:val="single" w:sz="4" w:space="0" w:color="auto"/>
            </w:tcBorders>
          </w:tcPr>
          <w:p w14:paraId="481C91A3" w14:textId="77777777" w:rsidR="00BA71C4" w:rsidRPr="006D6D77" w:rsidRDefault="00BA71C4" w:rsidP="003E34CF">
            <w:pPr>
              <w:pStyle w:val="TAR"/>
              <w:wordWrap w:val="0"/>
              <w:rPr>
                <w:rFonts w:eastAsia="Batang" w:cs="Arial"/>
                <w:lang w:eastAsia="en-US"/>
              </w:rPr>
            </w:pPr>
            <w:r w:rsidRPr="006D6D77">
              <w:rPr>
                <w:rFonts w:eastAsia="Batang" w:cs="Arial"/>
                <w:lang w:eastAsia="zh-CN"/>
              </w:rPr>
              <w:t>717 MHz</w:t>
            </w:r>
          </w:p>
        </w:tc>
        <w:tc>
          <w:tcPr>
            <w:tcW w:w="317" w:type="dxa"/>
            <w:tcBorders>
              <w:top w:val="single" w:sz="4" w:space="0" w:color="auto"/>
              <w:bottom w:val="single" w:sz="4" w:space="0" w:color="auto"/>
            </w:tcBorders>
          </w:tcPr>
          <w:p w14:paraId="0B0BF6E8" w14:textId="77777777" w:rsidR="00BA71C4" w:rsidRPr="006D6D77" w:rsidRDefault="00BA71C4"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650BC9D7" w14:textId="77777777" w:rsidR="00BA71C4" w:rsidRPr="006D6D77" w:rsidRDefault="00BA71C4" w:rsidP="003E34CF">
            <w:pPr>
              <w:pStyle w:val="TAL"/>
              <w:rPr>
                <w:rFonts w:eastAsia="Batang" w:cs="Arial"/>
                <w:lang w:eastAsia="en-US"/>
              </w:rPr>
            </w:pPr>
            <w:r w:rsidRPr="006D6D77">
              <w:rPr>
                <w:rFonts w:eastAsia="Batang" w:cs="Arial"/>
                <w:lang w:eastAsia="zh-CN"/>
              </w:rPr>
              <w:t>728 MHz</w:t>
            </w:r>
          </w:p>
        </w:tc>
        <w:tc>
          <w:tcPr>
            <w:tcW w:w="927" w:type="dxa"/>
            <w:tcBorders>
              <w:top w:val="single" w:sz="4" w:space="0" w:color="auto"/>
              <w:left w:val="single" w:sz="4" w:space="0" w:color="auto"/>
              <w:bottom w:val="single" w:sz="4" w:space="0" w:color="auto"/>
              <w:right w:val="single" w:sz="4" w:space="0" w:color="auto"/>
            </w:tcBorders>
          </w:tcPr>
          <w:p w14:paraId="104B39B7" w14:textId="77777777" w:rsidR="00BA71C4" w:rsidRPr="006D6D77" w:rsidRDefault="00BA71C4" w:rsidP="003E34CF">
            <w:pPr>
              <w:pStyle w:val="TAC"/>
              <w:rPr>
                <w:rFonts w:eastAsia="Batang" w:cs="Arial"/>
                <w:lang w:eastAsia="en-US"/>
              </w:rPr>
            </w:pPr>
            <w:r w:rsidRPr="006D6D77">
              <w:rPr>
                <w:rFonts w:eastAsia="Batang" w:cs="Arial"/>
                <w:lang w:eastAsia="en-US"/>
              </w:rPr>
              <w:t>FDD</w:t>
            </w:r>
            <w:r w:rsidRPr="006D6D77">
              <w:rPr>
                <w:rFonts w:eastAsia="Batang" w:cs="Arial"/>
                <w:vertAlign w:val="superscript"/>
                <w:lang w:eastAsia="en-US"/>
              </w:rPr>
              <w:t>2</w:t>
            </w:r>
          </w:p>
        </w:tc>
      </w:tr>
      <w:tr w:rsidR="003E34CF" w:rsidRPr="0032410E" w14:paraId="7CF8BD17"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48E82826" w14:textId="77777777" w:rsidR="003E34CF" w:rsidRPr="006D6D77" w:rsidRDefault="003E34CF" w:rsidP="00BA71C4">
            <w:pPr>
              <w:pStyle w:val="TAC"/>
              <w:rPr>
                <w:rFonts w:eastAsia="Batang" w:cs="Arial"/>
                <w:lang w:eastAsia="en-US"/>
              </w:rPr>
            </w:pPr>
            <w:r w:rsidRPr="006D6D77">
              <w:rPr>
                <w:rFonts w:eastAsia="Batang" w:cs="Arial"/>
                <w:lang w:eastAsia="en-US"/>
              </w:rPr>
              <w:t>...</w:t>
            </w:r>
          </w:p>
        </w:tc>
        <w:tc>
          <w:tcPr>
            <w:tcW w:w="1280" w:type="dxa"/>
            <w:tcBorders>
              <w:top w:val="single" w:sz="4" w:space="0" w:color="auto"/>
              <w:left w:val="single" w:sz="4" w:space="0" w:color="auto"/>
              <w:bottom w:val="single" w:sz="4" w:space="0" w:color="auto"/>
            </w:tcBorders>
          </w:tcPr>
          <w:p w14:paraId="0D591C6A" w14:textId="77777777" w:rsidR="003E34CF" w:rsidRPr="006D6D77" w:rsidRDefault="003E34CF" w:rsidP="003E34CF">
            <w:pPr>
              <w:pStyle w:val="TAR"/>
              <w:rPr>
                <w:rFonts w:eastAsia="Batang" w:cs="Arial"/>
                <w:lang w:eastAsia="en-US"/>
              </w:rPr>
            </w:pPr>
          </w:p>
        </w:tc>
        <w:tc>
          <w:tcPr>
            <w:tcW w:w="317" w:type="dxa"/>
            <w:tcBorders>
              <w:top w:val="single" w:sz="4" w:space="0" w:color="auto"/>
              <w:bottom w:val="single" w:sz="4" w:space="0" w:color="auto"/>
            </w:tcBorders>
          </w:tcPr>
          <w:p w14:paraId="2EA3C37C" w14:textId="77777777" w:rsidR="003E34CF" w:rsidRPr="006D6D77" w:rsidRDefault="003E34CF" w:rsidP="003E34CF">
            <w:pPr>
              <w:pStyle w:val="TAC"/>
              <w:rPr>
                <w:rFonts w:eastAsia="Batang" w:cs="Arial"/>
                <w:lang w:eastAsia="en-US"/>
              </w:rPr>
            </w:pPr>
          </w:p>
        </w:tc>
        <w:tc>
          <w:tcPr>
            <w:tcW w:w="1222" w:type="dxa"/>
            <w:tcBorders>
              <w:top w:val="single" w:sz="4" w:space="0" w:color="auto"/>
              <w:bottom w:val="single" w:sz="4" w:space="0" w:color="auto"/>
              <w:right w:val="single" w:sz="4" w:space="0" w:color="auto"/>
            </w:tcBorders>
          </w:tcPr>
          <w:p w14:paraId="5B8F2FA1" w14:textId="77777777" w:rsidR="003E34CF" w:rsidRPr="006D6D77" w:rsidRDefault="003E34CF" w:rsidP="003E34CF">
            <w:pPr>
              <w:pStyle w:val="TAL"/>
              <w:rPr>
                <w:rFonts w:eastAsia="Batang" w:cs="Arial"/>
                <w:lang w:eastAsia="en-US"/>
              </w:rPr>
            </w:pPr>
          </w:p>
        </w:tc>
        <w:tc>
          <w:tcPr>
            <w:tcW w:w="1299" w:type="dxa"/>
            <w:tcBorders>
              <w:top w:val="single" w:sz="4" w:space="0" w:color="auto"/>
              <w:left w:val="single" w:sz="4" w:space="0" w:color="auto"/>
              <w:bottom w:val="single" w:sz="4" w:space="0" w:color="auto"/>
            </w:tcBorders>
          </w:tcPr>
          <w:p w14:paraId="1F232D8C" w14:textId="77777777" w:rsidR="003E34CF" w:rsidRPr="006D6D77" w:rsidRDefault="003E34CF" w:rsidP="003E34CF">
            <w:pPr>
              <w:pStyle w:val="TAR"/>
              <w:rPr>
                <w:rFonts w:eastAsia="Batang" w:cs="Arial"/>
                <w:lang w:eastAsia="en-US"/>
              </w:rPr>
            </w:pPr>
          </w:p>
        </w:tc>
        <w:tc>
          <w:tcPr>
            <w:tcW w:w="317" w:type="dxa"/>
            <w:tcBorders>
              <w:top w:val="single" w:sz="4" w:space="0" w:color="auto"/>
              <w:bottom w:val="single" w:sz="4" w:space="0" w:color="auto"/>
            </w:tcBorders>
          </w:tcPr>
          <w:p w14:paraId="23972994" w14:textId="77777777" w:rsidR="003E34CF" w:rsidRPr="006D6D77" w:rsidRDefault="003E34CF" w:rsidP="003E34CF">
            <w:pPr>
              <w:pStyle w:val="TAC"/>
              <w:rPr>
                <w:rFonts w:eastAsia="Batang" w:cs="Arial"/>
                <w:lang w:eastAsia="en-US"/>
              </w:rPr>
            </w:pPr>
          </w:p>
        </w:tc>
        <w:tc>
          <w:tcPr>
            <w:tcW w:w="1239" w:type="dxa"/>
            <w:tcBorders>
              <w:top w:val="single" w:sz="4" w:space="0" w:color="auto"/>
              <w:bottom w:val="single" w:sz="4" w:space="0" w:color="auto"/>
              <w:right w:val="single" w:sz="4" w:space="0" w:color="auto"/>
            </w:tcBorders>
          </w:tcPr>
          <w:p w14:paraId="7922E4CF" w14:textId="77777777" w:rsidR="003E34CF" w:rsidRPr="006D6D77" w:rsidRDefault="003E34CF" w:rsidP="003E34CF">
            <w:pPr>
              <w:pStyle w:val="TAL"/>
              <w:rPr>
                <w:rFonts w:eastAsia="Batang" w:cs="Arial"/>
                <w:lang w:eastAsia="en-US"/>
              </w:rPr>
            </w:pPr>
          </w:p>
        </w:tc>
        <w:tc>
          <w:tcPr>
            <w:tcW w:w="927" w:type="dxa"/>
            <w:tcBorders>
              <w:top w:val="single" w:sz="4" w:space="0" w:color="auto"/>
              <w:left w:val="single" w:sz="4" w:space="0" w:color="auto"/>
              <w:bottom w:val="single" w:sz="4" w:space="0" w:color="auto"/>
              <w:right w:val="single" w:sz="4" w:space="0" w:color="auto"/>
            </w:tcBorders>
          </w:tcPr>
          <w:p w14:paraId="4AB0D56E" w14:textId="77777777" w:rsidR="003E34CF" w:rsidRPr="006D6D77" w:rsidRDefault="003E34CF" w:rsidP="003E34CF">
            <w:pPr>
              <w:pStyle w:val="TAC"/>
              <w:rPr>
                <w:rFonts w:eastAsia="Batang" w:cs="Arial"/>
                <w:lang w:eastAsia="en-US"/>
              </w:rPr>
            </w:pPr>
          </w:p>
        </w:tc>
      </w:tr>
      <w:tr w:rsidR="003E34CF" w:rsidRPr="0032410E" w14:paraId="5C3D2F72"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6D7B1D47" w14:textId="77777777" w:rsidR="003E34CF" w:rsidRPr="006D6D77" w:rsidRDefault="003E34CF" w:rsidP="00BA71C4">
            <w:pPr>
              <w:pStyle w:val="TAC"/>
              <w:rPr>
                <w:rFonts w:eastAsia="Batang" w:cs="Arial"/>
                <w:lang w:eastAsia="en-US"/>
              </w:rPr>
            </w:pPr>
            <w:r w:rsidRPr="006D6D77">
              <w:rPr>
                <w:rFonts w:eastAsia="Batang" w:cs="Arial"/>
                <w:lang w:eastAsia="en-US"/>
              </w:rPr>
              <w:t>33</w:t>
            </w:r>
          </w:p>
        </w:tc>
        <w:tc>
          <w:tcPr>
            <w:tcW w:w="1280" w:type="dxa"/>
            <w:tcBorders>
              <w:top w:val="single" w:sz="4" w:space="0" w:color="auto"/>
              <w:left w:val="single" w:sz="4" w:space="0" w:color="auto"/>
              <w:bottom w:val="single" w:sz="4" w:space="0" w:color="auto"/>
            </w:tcBorders>
          </w:tcPr>
          <w:p w14:paraId="271F2BCC" w14:textId="77777777" w:rsidR="003E34CF" w:rsidRPr="006D6D77" w:rsidRDefault="003E34CF" w:rsidP="003E34CF">
            <w:pPr>
              <w:pStyle w:val="TAR"/>
              <w:rPr>
                <w:rFonts w:eastAsia="Batang" w:cs="Arial"/>
                <w:lang w:eastAsia="en-US"/>
              </w:rPr>
            </w:pPr>
            <w:r w:rsidRPr="006D6D77">
              <w:rPr>
                <w:rFonts w:eastAsia="Batang" w:cs="Arial"/>
                <w:lang w:eastAsia="en-US"/>
              </w:rPr>
              <w:t>1900 MHz</w:t>
            </w:r>
          </w:p>
        </w:tc>
        <w:tc>
          <w:tcPr>
            <w:tcW w:w="317" w:type="dxa"/>
            <w:tcBorders>
              <w:top w:val="single" w:sz="4" w:space="0" w:color="auto"/>
              <w:bottom w:val="single" w:sz="4" w:space="0" w:color="auto"/>
            </w:tcBorders>
          </w:tcPr>
          <w:p w14:paraId="71E0067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3A6465B6" w14:textId="77777777" w:rsidR="003E34CF" w:rsidRPr="006D6D77" w:rsidRDefault="003E34CF" w:rsidP="003E34CF">
            <w:pPr>
              <w:pStyle w:val="TAL"/>
              <w:rPr>
                <w:rFonts w:eastAsia="Batang" w:cs="Arial"/>
                <w:lang w:eastAsia="en-US"/>
              </w:rPr>
            </w:pPr>
            <w:r w:rsidRPr="006D6D77">
              <w:rPr>
                <w:rFonts w:eastAsia="Batang" w:cs="Arial"/>
                <w:lang w:eastAsia="en-US"/>
              </w:rPr>
              <w:t>1920 MHz</w:t>
            </w:r>
          </w:p>
        </w:tc>
        <w:tc>
          <w:tcPr>
            <w:tcW w:w="1299" w:type="dxa"/>
            <w:tcBorders>
              <w:top w:val="single" w:sz="4" w:space="0" w:color="auto"/>
              <w:bottom w:val="single" w:sz="4" w:space="0" w:color="auto"/>
            </w:tcBorders>
          </w:tcPr>
          <w:p w14:paraId="389EBB61" w14:textId="77777777" w:rsidR="003E34CF" w:rsidRPr="006D6D77" w:rsidRDefault="003E34CF" w:rsidP="003E34CF">
            <w:pPr>
              <w:pStyle w:val="TAR"/>
              <w:rPr>
                <w:rFonts w:eastAsia="Batang" w:cs="Arial"/>
                <w:lang w:eastAsia="en-US"/>
              </w:rPr>
            </w:pPr>
            <w:r w:rsidRPr="006D6D77">
              <w:rPr>
                <w:rFonts w:eastAsia="Batang" w:cs="Arial"/>
                <w:lang w:eastAsia="en-US"/>
              </w:rPr>
              <w:t>1900 MHz</w:t>
            </w:r>
          </w:p>
        </w:tc>
        <w:tc>
          <w:tcPr>
            <w:tcW w:w="317" w:type="dxa"/>
            <w:tcBorders>
              <w:top w:val="single" w:sz="4" w:space="0" w:color="auto"/>
              <w:bottom w:val="single" w:sz="4" w:space="0" w:color="auto"/>
            </w:tcBorders>
          </w:tcPr>
          <w:p w14:paraId="3C873DE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2B5F5DBA" w14:textId="77777777" w:rsidR="003E34CF" w:rsidRPr="006D6D77" w:rsidRDefault="003E34CF" w:rsidP="003E34CF">
            <w:pPr>
              <w:pStyle w:val="TAL"/>
              <w:rPr>
                <w:rFonts w:eastAsia="Batang" w:cs="Arial"/>
                <w:lang w:eastAsia="en-US"/>
              </w:rPr>
            </w:pPr>
            <w:r w:rsidRPr="006D6D77">
              <w:rPr>
                <w:rFonts w:eastAsia="Batang" w:cs="Arial"/>
                <w:lang w:eastAsia="en-US"/>
              </w:rPr>
              <w:t>1920 MHz</w:t>
            </w:r>
          </w:p>
        </w:tc>
        <w:tc>
          <w:tcPr>
            <w:tcW w:w="927" w:type="dxa"/>
            <w:tcBorders>
              <w:top w:val="single" w:sz="4" w:space="0" w:color="auto"/>
              <w:left w:val="single" w:sz="4" w:space="0" w:color="auto"/>
              <w:bottom w:val="single" w:sz="4" w:space="0" w:color="auto"/>
              <w:right w:val="single" w:sz="4" w:space="0" w:color="auto"/>
            </w:tcBorders>
          </w:tcPr>
          <w:p w14:paraId="049B7DFE"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58564FC3"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32520EC4" w14:textId="77777777" w:rsidR="003E34CF" w:rsidRPr="006D6D77" w:rsidRDefault="003E34CF" w:rsidP="00BA71C4">
            <w:pPr>
              <w:pStyle w:val="TAC"/>
              <w:rPr>
                <w:rFonts w:eastAsia="Batang" w:cs="Arial"/>
                <w:lang w:eastAsia="en-US"/>
              </w:rPr>
            </w:pPr>
            <w:r w:rsidRPr="006D6D77">
              <w:rPr>
                <w:rFonts w:eastAsia="Batang" w:cs="Arial"/>
                <w:lang w:eastAsia="en-US"/>
              </w:rPr>
              <w:t>34</w:t>
            </w:r>
          </w:p>
        </w:tc>
        <w:tc>
          <w:tcPr>
            <w:tcW w:w="1280" w:type="dxa"/>
            <w:tcBorders>
              <w:top w:val="single" w:sz="4" w:space="0" w:color="auto"/>
              <w:left w:val="single" w:sz="4" w:space="0" w:color="auto"/>
              <w:bottom w:val="single" w:sz="4" w:space="0" w:color="auto"/>
            </w:tcBorders>
          </w:tcPr>
          <w:p w14:paraId="110D53B1" w14:textId="77777777" w:rsidR="003E34CF" w:rsidRPr="006D6D77" w:rsidRDefault="003E34CF" w:rsidP="003E34CF">
            <w:pPr>
              <w:pStyle w:val="TAR"/>
              <w:rPr>
                <w:rFonts w:eastAsia="Batang" w:cs="Arial"/>
                <w:lang w:eastAsia="en-US"/>
              </w:rPr>
            </w:pPr>
            <w:r w:rsidRPr="006D6D77">
              <w:rPr>
                <w:rFonts w:eastAsia="Batang" w:cs="Arial"/>
                <w:lang w:eastAsia="en-US"/>
              </w:rPr>
              <w:t>2010 MHz</w:t>
            </w:r>
          </w:p>
        </w:tc>
        <w:tc>
          <w:tcPr>
            <w:tcW w:w="317" w:type="dxa"/>
            <w:tcBorders>
              <w:top w:val="single" w:sz="4" w:space="0" w:color="auto"/>
              <w:bottom w:val="single" w:sz="4" w:space="0" w:color="auto"/>
            </w:tcBorders>
          </w:tcPr>
          <w:p w14:paraId="475062A6"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1E560BB" w14:textId="77777777" w:rsidR="003E34CF" w:rsidRPr="006D6D77" w:rsidRDefault="003E34CF" w:rsidP="003E34CF">
            <w:pPr>
              <w:pStyle w:val="TAL"/>
              <w:rPr>
                <w:rFonts w:eastAsia="Batang" w:cs="Arial"/>
                <w:lang w:eastAsia="en-US"/>
              </w:rPr>
            </w:pPr>
            <w:r w:rsidRPr="006D6D77">
              <w:rPr>
                <w:rFonts w:eastAsia="Batang" w:cs="Arial"/>
                <w:lang w:eastAsia="en-US"/>
              </w:rPr>
              <w:t xml:space="preserve">2025 MHz </w:t>
            </w:r>
          </w:p>
        </w:tc>
        <w:tc>
          <w:tcPr>
            <w:tcW w:w="1299" w:type="dxa"/>
            <w:tcBorders>
              <w:top w:val="single" w:sz="4" w:space="0" w:color="auto"/>
              <w:bottom w:val="single" w:sz="4" w:space="0" w:color="auto"/>
            </w:tcBorders>
          </w:tcPr>
          <w:p w14:paraId="07BCCB64"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2010 MHz </w:t>
            </w:r>
          </w:p>
        </w:tc>
        <w:tc>
          <w:tcPr>
            <w:tcW w:w="317" w:type="dxa"/>
            <w:tcBorders>
              <w:top w:val="single" w:sz="4" w:space="0" w:color="auto"/>
              <w:bottom w:val="single" w:sz="4" w:space="0" w:color="auto"/>
            </w:tcBorders>
          </w:tcPr>
          <w:p w14:paraId="70D36CB4"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79FE2A20" w14:textId="77777777" w:rsidR="003E34CF" w:rsidRPr="006D6D77" w:rsidRDefault="003E34CF" w:rsidP="003E34CF">
            <w:pPr>
              <w:pStyle w:val="TAL"/>
              <w:rPr>
                <w:rFonts w:eastAsia="Batang" w:cs="Arial"/>
                <w:lang w:eastAsia="en-US"/>
              </w:rPr>
            </w:pPr>
            <w:r w:rsidRPr="006D6D77">
              <w:rPr>
                <w:rFonts w:eastAsia="Batang" w:cs="Arial"/>
                <w:lang w:eastAsia="en-US"/>
              </w:rPr>
              <w:t>2025 MHz</w:t>
            </w:r>
          </w:p>
        </w:tc>
        <w:tc>
          <w:tcPr>
            <w:tcW w:w="927" w:type="dxa"/>
            <w:tcBorders>
              <w:top w:val="single" w:sz="4" w:space="0" w:color="auto"/>
              <w:left w:val="single" w:sz="4" w:space="0" w:color="auto"/>
              <w:bottom w:val="single" w:sz="4" w:space="0" w:color="auto"/>
              <w:right w:val="single" w:sz="4" w:space="0" w:color="auto"/>
            </w:tcBorders>
          </w:tcPr>
          <w:p w14:paraId="26A30DD4"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34051B6A"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023ECC34" w14:textId="77777777" w:rsidR="003E34CF" w:rsidRPr="006D6D77" w:rsidRDefault="003E34CF" w:rsidP="00BA71C4">
            <w:pPr>
              <w:pStyle w:val="TAC"/>
              <w:rPr>
                <w:rFonts w:eastAsia="Batang" w:cs="Arial"/>
                <w:lang w:eastAsia="en-US"/>
              </w:rPr>
            </w:pPr>
            <w:r w:rsidRPr="006D6D77">
              <w:rPr>
                <w:rFonts w:eastAsia="Batang" w:cs="Arial"/>
                <w:lang w:eastAsia="en-US"/>
              </w:rPr>
              <w:t>35</w:t>
            </w:r>
          </w:p>
        </w:tc>
        <w:tc>
          <w:tcPr>
            <w:tcW w:w="1280" w:type="dxa"/>
            <w:tcBorders>
              <w:top w:val="single" w:sz="4" w:space="0" w:color="auto"/>
              <w:left w:val="single" w:sz="4" w:space="0" w:color="auto"/>
              <w:bottom w:val="single" w:sz="4" w:space="0" w:color="auto"/>
            </w:tcBorders>
          </w:tcPr>
          <w:p w14:paraId="3E2C8AA2"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1850 MHz </w:t>
            </w:r>
          </w:p>
        </w:tc>
        <w:tc>
          <w:tcPr>
            <w:tcW w:w="317" w:type="dxa"/>
            <w:tcBorders>
              <w:top w:val="single" w:sz="4" w:space="0" w:color="auto"/>
              <w:bottom w:val="single" w:sz="4" w:space="0" w:color="auto"/>
            </w:tcBorders>
          </w:tcPr>
          <w:p w14:paraId="4DCF34FB"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213060A5" w14:textId="77777777" w:rsidR="003E34CF" w:rsidRPr="006D6D77" w:rsidRDefault="003E34CF" w:rsidP="003E34CF">
            <w:pPr>
              <w:pStyle w:val="TAL"/>
              <w:rPr>
                <w:rFonts w:eastAsia="Batang" w:cs="Arial"/>
                <w:lang w:eastAsia="en-US"/>
              </w:rPr>
            </w:pPr>
            <w:r w:rsidRPr="006D6D77">
              <w:rPr>
                <w:rFonts w:eastAsia="Batang" w:cs="Arial"/>
                <w:lang w:eastAsia="en-US"/>
              </w:rPr>
              <w:t>1910 MHz</w:t>
            </w:r>
          </w:p>
        </w:tc>
        <w:tc>
          <w:tcPr>
            <w:tcW w:w="1299" w:type="dxa"/>
            <w:tcBorders>
              <w:top w:val="single" w:sz="4" w:space="0" w:color="auto"/>
              <w:left w:val="single" w:sz="4" w:space="0" w:color="auto"/>
              <w:bottom w:val="single" w:sz="4" w:space="0" w:color="auto"/>
            </w:tcBorders>
          </w:tcPr>
          <w:p w14:paraId="57F85D27"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1850 MHz </w:t>
            </w:r>
          </w:p>
        </w:tc>
        <w:tc>
          <w:tcPr>
            <w:tcW w:w="317" w:type="dxa"/>
            <w:tcBorders>
              <w:top w:val="single" w:sz="4" w:space="0" w:color="auto"/>
              <w:bottom w:val="single" w:sz="4" w:space="0" w:color="auto"/>
            </w:tcBorders>
          </w:tcPr>
          <w:p w14:paraId="6E1A7862"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088931EE" w14:textId="77777777" w:rsidR="003E34CF" w:rsidRPr="006D6D77" w:rsidRDefault="003E34CF" w:rsidP="003E34CF">
            <w:pPr>
              <w:pStyle w:val="TAL"/>
              <w:rPr>
                <w:rFonts w:eastAsia="Batang" w:cs="Arial"/>
                <w:lang w:eastAsia="en-US"/>
              </w:rPr>
            </w:pPr>
            <w:r w:rsidRPr="006D6D77">
              <w:rPr>
                <w:rFonts w:eastAsia="Batang" w:cs="Arial"/>
                <w:lang w:eastAsia="en-US"/>
              </w:rPr>
              <w:t>1910 MHz</w:t>
            </w:r>
          </w:p>
        </w:tc>
        <w:tc>
          <w:tcPr>
            <w:tcW w:w="927" w:type="dxa"/>
            <w:tcBorders>
              <w:top w:val="single" w:sz="4" w:space="0" w:color="auto"/>
              <w:left w:val="single" w:sz="4" w:space="0" w:color="auto"/>
              <w:bottom w:val="single" w:sz="4" w:space="0" w:color="auto"/>
              <w:right w:val="single" w:sz="4" w:space="0" w:color="auto"/>
            </w:tcBorders>
          </w:tcPr>
          <w:p w14:paraId="124D2159"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5B457965"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42F9814E" w14:textId="77777777" w:rsidR="003E34CF" w:rsidRPr="006D6D77" w:rsidRDefault="003E34CF" w:rsidP="00BA71C4">
            <w:pPr>
              <w:pStyle w:val="TAC"/>
              <w:rPr>
                <w:rFonts w:eastAsia="Batang" w:cs="Arial"/>
                <w:lang w:eastAsia="en-US"/>
              </w:rPr>
            </w:pPr>
            <w:r w:rsidRPr="006D6D77">
              <w:rPr>
                <w:rFonts w:eastAsia="Batang" w:cs="Arial"/>
                <w:lang w:eastAsia="en-US"/>
              </w:rPr>
              <w:t>36</w:t>
            </w:r>
          </w:p>
        </w:tc>
        <w:tc>
          <w:tcPr>
            <w:tcW w:w="1280" w:type="dxa"/>
            <w:tcBorders>
              <w:top w:val="single" w:sz="4" w:space="0" w:color="auto"/>
              <w:left w:val="single" w:sz="4" w:space="0" w:color="auto"/>
              <w:bottom w:val="single" w:sz="4" w:space="0" w:color="auto"/>
            </w:tcBorders>
          </w:tcPr>
          <w:p w14:paraId="78E27855"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1930 MHz </w:t>
            </w:r>
          </w:p>
        </w:tc>
        <w:tc>
          <w:tcPr>
            <w:tcW w:w="317" w:type="dxa"/>
            <w:tcBorders>
              <w:top w:val="single" w:sz="4" w:space="0" w:color="auto"/>
              <w:bottom w:val="single" w:sz="4" w:space="0" w:color="auto"/>
            </w:tcBorders>
          </w:tcPr>
          <w:p w14:paraId="232F3D68"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6653813E" w14:textId="77777777" w:rsidR="003E34CF" w:rsidRPr="006D6D77" w:rsidRDefault="003E34CF" w:rsidP="003E34CF">
            <w:pPr>
              <w:pStyle w:val="TAL"/>
              <w:rPr>
                <w:rFonts w:eastAsia="Batang" w:cs="Arial"/>
                <w:lang w:eastAsia="en-US"/>
              </w:rPr>
            </w:pPr>
            <w:r w:rsidRPr="006D6D77">
              <w:rPr>
                <w:rFonts w:eastAsia="Batang" w:cs="Arial"/>
                <w:lang w:eastAsia="en-US"/>
              </w:rPr>
              <w:t>1990 MHz</w:t>
            </w:r>
          </w:p>
        </w:tc>
        <w:tc>
          <w:tcPr>
            <w:tcW w:w="1299" w:type="dxa"/>
            <w:tcBorders>
              <w:top w:val="single" w:sz="4" w:space="0" w:color="auto"/>
              <w:bottom w:val="single" w:sz="4" w:space="0" w:color="auto"/>
            </w:tcBorders>
          </w:tcPr>
          <w:p w14:paraId="2C9205C9"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1930 MHz </w:t>
            </w:r>
          </w:p>
        </w:tc>
        <w:tc>
          <w:tcPr>
            <w:tcW w:w="317" w:type="dxa"/>
            <w:tcBorders>
              <w:top w:val="single" w:sz="4" w:space="0" w:color="auto"/>
              <w:bottom w:val="single" w:sz="4" w:space="0" w:color="auto"/>
            </w:tcBorders>
          </w:tcPr>
          <w:p w14:paraId="78F4B6D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5F16AF71" w14:textId="77777777" w:rsidR="003E34CF" w:rsidRPr="006D6D77" w:rsidRDefault="003E34CF" w:rsidP="003E34CF">
            <w:pPr>
              <w:pStyle w:val="TAL"/>
              <w:rPr>
                <w:rFonts w:eastAsia="Batang" w:cs="Arial"/>
                <w:lang w:eastAsia="en-US"/>
              </w:rPr>
            </w:pPr>
            <w:r w:rsidRPr="006D6D77">
              <w:rPr>
                <w:rFonts w:eastAsia="Batang" w:cs="Arial"/>
                <w:lang w:eastAsia="en-US"/>
              </w:rPr>
              <w:t>1990 MHz</w:t>
            </w:r>
          </w:p>
        </w:tc>
        <w:tc>
          <w:tcPr>
            <w:tcW w:w="927" w:type="dxa"/>
            <w:tcBorders>
              <w:top w:val="single" w:sz="4" w:space="0" w:color="auto"/>
              <w:left w:val="single" w:sz="4" w:space="0" w:color="auto"/>
              <w:bottom w:val="single" w:sz="4" w:space="0" w:color="auto"/>
              <w:right w:val="single" w:sz="4" w:space="0" w:color="auto"/>
            </w:tcBorders>
          </w:tcPr>
          <w:p w14:paraId="04556662"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51CE4134"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134EEF96" w14:textId="77777777" w:rsidR="003E34CF" w:rsidRPr="006D6D77" w:rsidRDefault="003E34CF" w:rsidP="00BA71C4">
            <w:pPr>
              <w:pStyle w:val="TAC"/>
              <w:rPr>
                <w:rFonts w:eastAsia="Batang" w:cs="Arial"/>
                <w:lang w:eastAsia="en-US"/>
              </w:rPr>
            </w:pPr>
            <w:r w:rsidRPr="006D6D77">
              <w:rPr>
                <w:rFonts w:eastAsia="Batang" w:cs="Arial"/>
                <w:lang w:eastAsia="en-US"/>
              </w:rPr>
              <w:t>37</w:t>
            </w:r>
          </w:p>
        </w:tc>
        <w:tc>
          <w:tcPr>
            <w:tcW w:w="1280" w:type="dxa"/>
            <w:tcBorders>
              <w:top w:val="single" w:sz="4" w:space="0" w:color="auto"/>
              <w:left w:val="single" w:sz="4" w:space="0" w:color="auto"/>
              <w:bottom w:val="single" w:sz="4" w:space="0" w:color="auto"/>
            </w:tcBorders>
          </w:tcPr>
          <w:p w14:paraId="564A0371"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1910 MHz </w:t>
            </w:r>
          </w:p>
        </w:tc>
        <w:tc>
          <w:tcPr>
            <w:tcW w:w="317" w:type="dxa"/>
            <w:tcBorders>
              <w:top w:val="single" w:sz="4" w:space="0" w:color="auto"/>
              <w:bottom w:val="single" w:sz="4" w:space="0" w:color="auto"/>
            </w:tcBorders>
          </w:tcPr>
          <w:p w14:paraId="7072D77F"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00C20DFD" w14:textId="77777777" w:rsidR="003E34CF" w:rsidRPr="006D6D77" w:rsidRDefault="003E34CF" w:rsidP="003E34CF">
            <w:pPr>
              <w:pStyle w:val="TAL"/>
              <w:rPr>
                <w:rFonts w:eastAsia="Batang" w:cs="Arial"/>
                <w:lang w:eastAsia="en-US"/>
              </w:rPr>
            </w:pPr>
            <w:r w:rsidRPr="006D6D77">
              <w:rPr>
                <w:rFonts w:eastAsia="Batang" w:cs="Arial"/>
                <w:lang w:eastAsia="en-US"/>
              </w:rPr>
              <w:t>1930 MHz</w:t>
            </w:r>
          </w:p>
        </w:tc>
        <w:tc>
          <w:tcPr>
            <w:tcW w:w="1299" w:type="dxa"/>
            <w:tcBorders>
              <w:top w:val="single" w:sz="4" w:space="0" w:color="auto"/>
              <w:bottom w:val="single" w:sz="4" w:space="0" w:color="auto"/>
            </w:tcBorders>
          </w:tcPr>
          <w:p w14:paraId="2F9F5749"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1910 MHz </w:t>
            </w:r>
          </w:p>
        </w:tc>
        <w:tc>
          <w:tcPr>
            <w:tcW w:w="317" w:type="dxa"/>
            <w:tcBorders>
              <w:top w:val="single" w:sz="4" w:space="0" w:color="auto"/>
              <w:bottom w:val="single" w:sz="4" w:space="0" w:color="auto"/>
            </w:tcBorders>
          </w:tcPr>
          <w:p w14:paraId="0EE46417"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6AE079CB" w14:textId="77777777" w:rsidR="003E34CF" w:rsidRPr="006D6D77" w:rsidRDefault="003E34CF" w:rsidP="003E34CF">
            <w:pPr>
              <w:pStyle w:val="TAL"/>
              <w:rPr>
                <w:rFonts w:eastAsia="Batang" w:cs="Arial"/>
                <w:lang w:eastAsia="en-US"/>
              </w:rPr>
            </w:pPr>
            <w:r w:rsidRPr="006D6D77">
              <w:rPr>
                <w:rFonts w:eastAsia="Batang" w:cs="Arial"/>
                <w:lang w:eastAsia="en-US"/>
              </w:rPr>
              <w:t>1930 MHz</w:t>
            </w:r>
          </w:p>
        </w:tc>
        <w:tc>
          <w:tcPr>
            <w:tcW w:w="927" w:type="dxa"/>
            <w:tcBorders>
              <w:top w:val="single" w:sz="4" w:space="0" w:color="auto"/>
              <w:left w:val="single" w:sz="4" w:space="0" w:color="auto"/>
              <w:bottom w:val="single" w:sz="4" w:space="0" w:color="auto"/>
              <w:right w:val="single" w:sz="4" w:space="0" w:color="auto"/>
            </w:tcBorders>
          </w:tcPr>
          <w:p w14:paraId="40AD421E"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0607CBE0"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vAlign w:val="center"/>
          </w:tcPr>
          <w:p w14:paraId="70A84C97" w14:textId="77777777" w:rsidR="003E34CF" w:rsidRPr="006D6D77" w:rsidRDefault="003E34CF" w:rsidP="00BA71C4">
            <w:pPr>
              <w:pStyle w:val="TAC"/>
              <w:rPr>
                <w:rFonts w:eastAsia="Batang" w:cs="Arial"/>
                <w:lang w:eastAsia="en-US"/>
              </w:rPr>
            </w:pPr>
            <w:r w:rsidRPr="006D6D77">
              <w:rPr>
                <w:rFonts w:eastAsia="Batang" w:cs="Arial"/>
                <w:lang w:eastAsia="en-US"/>
              </w:rPr>
              <w:t>38</w:t>
            </w:r>
          </w:p>
        </w:tc>
        <w:tc>
          <w:tcPr>
            <w:tcW w:w="1280" w:type="dxa"/>
            <w:tcBorders>
              <w:top w:val="single" w:sz="4" w:space="0" w:color="auto"/>
              <w:left w:val="single" w:sz="4" w:space="0" w:color="auto"/>
              <w:bottom w:val="single" w:sz="4" w:space="0" w:color="auto"/>
            </w:tcBorders>
          </w:tcPr>
          <w:p w14:paraId="038F41DB"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2570 MHz </w:t>
            </w:r>
          </w:p>
        </w:tc>
        <w:tc>
          <w:tcPr>
            <w:tcW w:w="317" w:type="dxa"/>
            <w:tcBorders>
              <w:top w:val="single" w:sz="4" w:space="0" w:color="auto"/>
              <w:bottom w:val="single" w:sz="4" w:space="0" w:color="auto"/>
            </w:tcBorders>
          </w:tcPr>
          <w:p w14:paraId="29DE31EC"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4C2DE986" w14:textId="77777777" w:rsidR="003E34CF" w:rsidRPr="006D6D77" w:rsidRDefault="003E34CF" w:rsidP="003E34CF">
            <w:pPr>
              <w:pStyle w:val="TAL"/>
              <w:rPr>
                <w:rFonts w:eastAsia="Batang" w:cs="Arial"/>
                <w:lang w:eastAsia="en-US"/>
              </w:rPr>
            </w:pPr>
            <w:r w:rsidRPr="006D6D77">
              <w:rPr>
                <w:rFonts w:eastAsia="Batang" w:cs="Arial"/>
                <w:lang w:eastAsia="en-US"/>
              </w:rPr>
              <w:t>2620 MHz</w:t>
            </w:r>
          </w:p>
        </w:tc>
        <w:tc>
          <w:tcPr>
            <w:tcW w:w="1299" w:type="dxa"/>
            <w:tcBorders>
              <w:top w:val="single" w:sz="4" w:space="0" w:color="auto"/>
              <w:bottom w:val="single" w:sz="4" w:space="0" w:color="auto"/>
            </w:tcBorders>
          </w:tcPr>
          <w:p w14:paraId="18649BC3"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2570 MHz </w:t>
            </w:r>
          </w:p>
        </w:tc>
        <w:tc>
          <w:tcPr>
            <w:tcW w:w="317" w:type="dxa"/>
            <w:tcBorders>
              <w:top w:val="single" w:sz="4" w:space="0" w:color="auto"/>
              <w:bottom w:val="single" w:sz="4" w:space="0" w:color="auto"/>
            </w:tcBorders>
          </w:tcPr>
          <w:p w14:paraId="66B858C3"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49321146" w14:textId="77777777" w:rsidR="003E34CF" w:rsidRPr="006D6D77" w:rsidRDefault="003E34CF" w:rsidP="003E34CF">
            <w:pPr>
              <w:pStyle w:val="TAL"/>
              <w:rPr>
                <w:rFonts w:eastAsia="Batang" w:cs="Arial"/>
                <w:lang w:eastAsia="en-US"/>
              </w:rPr>
            </w:pPr>
            <w:r w:rsidRPr="006D6D77">
              <w:rPr>
                <w:rFonts w:eastAsia="Batang" w:cs="Arial"/>
                <w:lang w:eastAsia="en-US"/>
              </w:rPr>
              <w:t>2620 MHz</w:t>
            </w:r>
          </w:p>
        </w:tc>
        <w:tc>
          <w:tcPr>
            <w:tcW w:w="927" w:type="dxa"/>
            <w:tcBorders>
              <w:top w:val="single" w:sz="4" w:space="0" w:color="auto"/>
              <w:left w:val="single" w:sz="4" w:space="0" w:color="auto"/>
              <w:bottom w:val="single" w:sz="4" w:space="0" w:color="auto"/>
              <w:right w:val="single" w:sz="4" w:space="0" w:color="auto"/>
            </w:tcBorders>
          </w:tcPr>
          <w:p w14:paraId="20CD7B81"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555D6CC6"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tcPr>
          <w:p w14:paraId="7424F2D7" w14:textId="77777777" w:rsidR="003E34CF" w:rsidRPr="006D6D77" w:rsidRDefault="003E34CF" w:rsidP="00BA71C4">
            <w:pPr>
              <w:pStyle w:val="TAC"/>
              <w:rPr>
                <w:rFonts w:eastAsia="Batang" w:cs="Arial"/>
                <w:lang w:eastAsia="en-US"/>
              </w:rPr>
            </w:pPr>
            <w:r w:rsidRPr="006D6D77">
              <w:rPr>
                <w:rFonts w:eastAsia="Batang" w:cs="Arial"/>
                <w:lang w:eastAsia="en-US"/>
              </w:rPr>
              <w:t>39</w:t>
            </w:r>
          </w:p>
        </w:tc>
        <w:tc>
          <w:tcPr>
            <w:tcW w:w="1280" w:type="dxa"/>
            <w:tcBorders>
              <w:top w:val="single" w:sz="4" w:space="0" w:color="auto"/>
              <w:left w:val="single" w:sz="4" w:space="0" w:color="auto"/>
              <w:bottom w:val="single" w:sz="4" w:space="0" w:color="auto"/>
            </w:tcBorders>
          </w:tcPr>
          <w:p w14:paraId="48851139"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1880 MHz </w:t>
            </w:r>
          </w:p>
        </w:tc>
        <w:tc>
          <w:tcPr>
            <w:tcW w:w="317" w:type="dxa"/>
            <w:tcBorders>
              <w:top w:val="single" w:sz="4" w:space="0" w:color="auto"/>
              <w:bottom w:val="single" w:sz="4" w:space="0" w:color="auto"/>
            </w:tcBorders>
          </w:tcPr>
          <w:p w14:paraId="33F29FEF"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7DEE60B2" w14:textId="77777777" w:rsidR="003E34CF" w:rsidRPr="006D6D77" w:rsidRDefault="003E34CF" w:rsidP="003E34CF">
            <w:pPr>
              <w:pStyle w:val="TAL"/>
              <w:rPr>
                <w:rFonts w:eastAsia="Batang" w:cs="Arial"/>
                <w:lang w:eastAsia="en-US"/>
              </w:rPr>
            </w:pPr>
            <w:r w:rsidRPr="006D6D77">
              <w:rPr>
                <w:rFonts w:eastAsia="Batang" w:cs="Arial"/>
                <w:lang w:eastAsia="en-US"/>
              </w:rPr>
              <w:t>1920 MHz</w:t>
            </w:r>
          </w:p>
        </w:tc>
        <w:tc>
          <w:tcPr>
            <w:tcW w:w="1299" w:type="dxa"/>
            <w:tcBorders>
              <w:top w:val="single" w:sz="4" w:space="0" w:color="auto"/>
              <w:bottom w:val="single" w:sz="4" w:space="0" w:color="auto"/>
            </w:tcBorders>
          </w:tcPr>
          <w:p w14:paraId="3D009ACE" w14:textId="77777777" w:rsidR="003E34CF" w:rsidRPr="006D6D77" w:rsidRDefault="003E34CF" w:rsidP="003E34CF">
            <w:pPr>
              <w:pStyle w:val="TAR"/>
              <w:rPr>
                <w:rFonts w:eastAsia="Batang" w:cs="Arial"/>
                <w:lang w:eastAsia="en-US"/>
              </w:rPr>
            </w:pPr>
            <w:r w:rsidRPr="006D6D77">
              <w:rPr>
                <w:rFonts w:eastAsia="Batang" w:cs="Arial"/>
                <w:lang w:eastAsia="en-US"/>
              </w:rPr>
              <w:t xml:space="preserve">1880 MHz </w:t>
            </w:r>
          </w:p>
        </w:tc>
        <w:tc>
          <w:tcPr>
            <w:tcW w:w="317" w:type="dxa"/>
            <w:tcBorders>
              <w:top w:val="single" w:sz="4" w:space="0" w:color="auto"/>
              <w:bottom w:val="single" w:sz="4" w:space="0" w:color="auto"/>
            </w:tcBorders>
          </w:tcPr>
          <w:p w14:paraId="5B3F9A57"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3210DCB7" w14:textId="77777777" w:rsidR="003E34CF" w:rsidRPr="006D6D77" w:rsidRDefault="003E34CF" w:rsidP="003E34CF">
            <w:pPr>
              <w:pStyle w:val="TAL"/>
              <w:rPr>
                <w:rFonts w:eastAsia="Batang" w:cs="Arial"/>
                <w:lang w:eastAsia="en-US"/>
              </w:rPr>
            </w:pPr>
            <w:r w:rsidRPr="006D6D77">
              <w:rPr>
                <w:rFonts w:eastAsia="Batang" w:cs="Arial"/>
                <w:lang w:eastAsia="en-US"/>
              </w:rPr>
              <w:t>1920 MHz</w:t>
            </w:r>
          </w:p>
        </w:tc>
        <w:tc>
          <w:tcPr>
            <w:tcW w:w="927" w:type="dxa"/>
            <w:tcBorders>
              <w:top w:val="single" w:sz="4" w:space="0" w:color="auto"/>
              <w:left w:val="single" w:sz="4" w:space="0" w:color="auto"/>
              <w:bottom w:val="single" w:sz="4" w:space="0" w:color="auto"/>
              <w:right w:val="single" w:sz="4" w:space="0" w:color="auto"/>
            </w:tcBorders>
          </w:tcPr>
          <w:p w14:paraId="4BF01B8A"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73A21299"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tcPr>
          <w:p w14:paraId="7C22DA7E" w14:textId="77777777" w:rsidR="003E34CF" w:rsidRPr="006D6D77" w:rsidRDefault="003E34CF" w:rsidP="00BA71C4">
            <w:pPr>
              <w:pStyle w:val="TAC"/>
              <w:rPr>
                <w:rFonts w:eastAsia="Batang" w:cs="Arial"/>
                <w:lang w:eastAsia="en-US"/>
              </w:rPr>
            </w:pPr>
            <w:r w:rsidRPr="006D6D77">
              <w:rPr>
                <w:rFonts w:eastAsia="Batang" w:cs="Arial"/>
                <w:lang w:eastAsia="en-US"/>
              </w:rPr>
              <w:t>40</w:t>
            </w:r>
          </w:p>
        </w:tc>
        <w:tc>
          <w:tcPr>
            <w:tcW w:w="1280" w:type="dxa"/>
            <w:tcBorders>
              <w:top w:val="single" w:sz="4" w:space="0" w:color="auto"/>
              <w:left w:val="single" w:sz="4" w:space="0" w:color="auto"/>
              <w:bottom w:val="single" w:sz="4" w:space="0" w:color="auto"/>
            </w:tcBorders>
          </w:tcPr>
          <w:p w14:paraId="6025098F"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2300 MHz </w:t>
            </w:r>
          </w:p>
        </w:tc>
        <w:tc>
          <w:tcPr>
            <w:tcW w:w="317" w:type="dxa"/>
            <w:tcBorders>
              <w:top w:val="single" w:sz="4" w:space="0" w:color="auto"/>
              <w:bottom w:val="single" w:sz="4" w:space="0" w:color="auto"/>
            </w:tcBorders>
          </w:tcPr>
          <w:p w14:paraId="07ECA17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1BFB4F5D" w14:textId="77777777" w:rsidR="003E34CF" w:rsidRPr="006D6D77" w:rsidRDefault="003E34CF" w:rsidP="003E34CF">
            <w:pPr>
              <w:pStyle w:val="TAL"/>
              <w:rPr>
                <w:rFonts w:eastAsia="Batang" w:cs="Arial"/>
                <w:lang w:eastAsia="en-US"/>
              </w:rPr>
            </w:pPr>
            <w:r w:rsidRPr="006D6D77">
              <w:rPr>
                <w:rFonts w:eastAsia="Batang" w:cs="Arial"/>
                <w:lang w:eastAsia="en-US"/>
              </w:rPr>
              <w:t>2400 MHz</w:t>
            </w:r>
          </w:p>
        </w:tc>
        <w:tc>
          <w:tcPr>
            <w:tcW w:w="1299" w:type="dxa"/>
            <w:tcBorders>
              <w:top w:val="single" w:sz="4" w:space="0" w:color="auto"/>
              <w:bottom w:val="single" w:sz="4" w:space="0" w:color="auto"/>
            </w:tcBorders>
          </w:tcPr>
          <w:p w14:paraId="1320634D"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2300 MHz </w:t>
            </w:r>
          </w:p>
        </w:tc>
        <w:tc>
          <w:tcPr>
            <w:tcW w:w="317" w:type="dxa"/>
            <w:tcBorders>
              <w:top w:val="single" w:sz="4" w:space="0" w:color="auto"/>
              <w:bottom w:val="single" w:sz="4" w:space="0" w:color="auto"/>
            </w:tcBorders>
          </w:tcPr>
          <w:p w14:paraId="5C8E4382"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58C0B774" w14:textId="77777777" w:rsidR="003E34CF" w:rsidRPr="006D6D77" w:rsidRDefault="003E34CF" w:rsidP="003E34CF">
            <w:pPr>
              <w:pStyle w:val="TAL"/>
              <w:rPr>
                <w:rFonts w:eastAsia="Batang" w:cs="Arial"/>
                <w:lang w:eastAsia="en-US"/>
              </w:rPr>
            </w:pPr>
            <w:r w:rsidRPr="006D6D77">
              <w:rPr>
                <w:rFonts w:eastAsia="Batang" w:cs="Arial"/>
                <w:lang w:eastAsia="en-US"/>
              </w:rPr>
              <w:t>2400 MHz</w:t>
            </w:r>
          </w:p>
        </w:tc>
        <w:tc>
          <w:tcPr>
            <w:tcW w:w="927" w:type="dxa"/>
            <w:tcBorders>
              <w:top w:val="single" w:sz="4" w:space="0" w:color="auto"/>
              <w:left w:val="single" w:sz="4" w:space="0" w:color="auto"/>
              <w:bottom w:val="single" w:sz="4" w:space="0" w:color="auto"/>
              <w:right w:val="single" w:sz="4" w:space="0" w:color="auto"/>
            </w:tcBorders>
          </w:tcPr>
          <w:p w14:paraId="744AC630"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746E0983"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tcPr>
          <w:p w14:paraId="2BB07ED4" w14:textId="77777777" w:rsidR="003E34CF" w:rsidRPr="006D6D77" w:rsidRDefault="003E34CF" w:rsidP="00BA71C4">
            <w:pPr>
              <w:pStyle w:val="TAC"/>
              <w:rPr>
                <w:rFonts w:eastAsia="Batang" w:cs="Arial"/>
                <w:lang w:eastAsia="en-US"/>
              </w:rPr>
            </w:pPr>
            <w:r w:rsidRPr="006D6D77">
              <w:rPr>
                <w:rFonts w:eastAsia="Batang" w:cs="Arial"/>
                <w:lang w:eastAsia="en-US"/>
              </w:rPr>
              <w:t>41</w:t>
            </w:r>
          </w:p>
        </w:tc>
        <w:tc>
          <w:tcPr>
            <w:tcW w:w="1280" w:type="dxa"/>
            <w:tcBorders>
              <w:top w:val="single" w:sz="4" w:space="0" w:color="auto"/>
              <w:left w:val="single" w:sz="4" w:space="0" w:color="auto"/>
              <w:bottom w:val="single" w:sz="4" w:space="0" w:color="auto"/>
            </w:tcBorders>
          </w:tcPr>
          <w:p w14:paraId="2CFE5F9C"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2496 MHz </w:t>
            </w:r>
          </w:p>
        </w:tc>
        <w:tc>
          <w:tcPr>
            <w:tcW w:w="317" w:type="dxa"/>
            <w:tcBorders>
              <w:top w:val="single" w:sz="4" w:space="0" w:color="auto"/>
              <w:bottom w:val="single" w:sz="4" w:space="0" w:color="auto"/>
            </w:tcBorders>
          </w:tcPr>
          <w:p w14:paraId="35A6C04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592B777A" w14:textId="77777777" w:rsidR="003E34CF" w:rsidRPr="006D6D77" w:rsidRDefault="003E34CF" w:rsidP="003E34CF">
            <w:pPr>
              <w:pStyle w:val="TAL"/>
              <w:rPr>
                <w:rFonts w:eastAsia="Batang" w:cs="Arial"/>
                <w:lang w:eastAsia="en-US"/>
              </w:rPr>
            </w:pPr>
            <w:r w:rsidRPr="006D6D77">
              <w:rPr>
                <w:rFonts w:eastAsia="Batang" w:cs="Arial"/>
                <w:lang w:eastAsia="en-US"/>
              </w:rPr>
              <w:t>2690 MHz</w:t>
            </w:r>
          </w:p>
        </w:tc>
        <w:tc>
          <w:tcPr>
            <w:tcW w:w="1299" w:type="dxa"/>
            <w:tcBorders>
              <w:top w:val="single" w:sz="4" w:space="0" w:color="auto"/>
              <w:bottom w:val="single" w:sz="4" w:space="0" w:color="auto"/>
            </w:tcBorders>
          </w:tcPr>
          <w:p w14:paraId="73935DAE" w14:textId="77777777" w:rsidR="003E34CF" w:rsidRPr="006D6D77" w:rsidRDefault="003E34CF" w:rsidP="003E34CF">
            <w:pPr>
              <w:pStyle w:val="TAR"/>
              <w:rPr>
                <w:rFonts w:eastAsia="Batang" w:cs="Arial"/>
                <w:lang w:eastAsia="en-US"/>
              </w:rPr>
            </w:pPr>
            <w:r w:rsidRPr="006D6D77">
              <w:rPr>
                <w:rFonts w:eastAsia="Batang" w:cs="Arial"/>
                <w:lang w:eastAsia="en-US"/>
              </w:rPr>
              <w:t xml:space="preserve">2496 MHz </w:t>
            </w:r>
          </w:p>
        </w:tc>
        <w:tc>
          <w:tcPr>
            <w:tcW w:w="317" w:type="dxa"/>
            <w:tcBorders>
              <w:top w:val="single" w:sz="4" w:space="0" w:color="auto"/>
              <w:bottom w:val="single" w:sz="4" w:space="0" w:color="auto"/>
            </w:tcBorders>
          </w:tcPr>
          <w:p w14:paraId="777DDEA8"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32D3DC60" w14:textId="77777777" w:rsidR="003E34CF" w:rsidRPr="006D6D77" w:rsidRDefault="003E34CF" w:rsidP="003E34CF">
            <w:pPr>
              <w:pStyle w:val="TAL"/>
              <w:rPr>
                <w:rFonts w:eastAsia="Batang" w:cs="Arial"/>
                <w:lang w:eastAsia="en-US"/>
              </w:rPr>
            </w:pPr>
            <w:r w:rsidRPr="006D6D77">
              <w:rPr>
                <w:rFonts w:eastAsia="Batang" w:cs="Arial"/>
                <w:lang w:eastAsia="en-US"/>
              </w:rPr>
              <w:t>2690 MHz</w:t>
            </w:r>
          </w:p>
        </w:tc>
        <w:tc>
          <w:tcPr>
            <w:tcW w:w="927" w:type="dxa"/>
            <w:tcBorders>
              <w:top w:val="single" w:sz="4" w:space="0" w:color="auto"/>
              <w:left w:val="single" w:sz="4" w:space="0" w:color="auto"/>
              <w:bottom w:val="single" w:sz="4" w:space="0" w:color="auto"/>
              <w:right w:val="single" w:sz="4" w:space="0" w:color="auto"/>
            </w:tcBorders>
          </w:tcPr>
          <w:p w14:paraId="04BA26C5"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4F2455A8"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tcPr>
          <w:p w14:paraId="3C6FDE67" w14:textId="77777777" w:rsidR="003E34CF" w:rsidRPr="006D6D77" w:rsidRDefault="003E34CF" w:rsidP="00BA71C4">
            <w:pPr>
              <w:pStyle w:val="TAC"/>
              <w:rPr>
                <w:rFonts w:eastAsia="Batang" w:cs="Arial"/>
                <w:lang w:eastAsia="en-US"/>
              </w:rPr>
            </w:pPr>
            <w:r w:rsidRPr="006D6D77">
              <w:rPr>
                <w:rFonts w:eastAsia="Batang" w:cs="Arial"/>
                <w:lang w:eastAsia="en-US"/>
              </w:rPr>
              <w:t>42</w:t>
            </w:r>
          </w:p>
        </w:tc>
        <w:tc>
          <w:tcPr>
            <w:tcW w:w="1280" w:type="dxa"/>
            <w:tcBorders>
              <w:top w:val="single" w:sz="4" w:space="0" w:color="auto"/>
              <w:left w:val="single" w:sz="4" w:space="0" w:color="auto"/>
              <w:bottom w:val="single" w:sz="4" w:space="0" w:color="auto"/>
            </w:tcBorders>
          </w:tcPr>
          <w:p w14:paraId="2AB3D9FB" w14:textId="77777777" w:rsidR="003E34CF" w:rsidRPr="006D6D77" w:rsidRDefault="003E34CF" w:rsidP="003E34CF">
            <w:pPr>
              <w:pStyle w:val="TAR"/>
              <w:rPr>
                <w:rFonts w:eastAsia="Batang" w:cs="Arial"/>
                <w:lang w:eastAsia="en-US"/>
              </w:rPr>
            </w:pPr>
            <w:r w:rsidRPr="006D6D77">
              <w:rPr>
                <w:rFonts w:eastAsia="Batang" w:cs="Arial"/>
                <w:lang w:eastAsia="en-US"/>
              </w:rPr>
              <w:t xml:space="preserve">3400 MHz </w:t>
            </w:r>
          </w:p>
        </w:tc>
        <w:tc>
          <w:tcPr>
            <w:tcW w:w="317" w:type="dxa"/>
            <w:tcBorders>
              <w:top w:val="single" w:sz="4" w:space="0" w:color="auto"/>
              <w:bottom w:val="single" w:sz="4" w:space="0" w:color="auto"/>
            </w:tcBorders>
          </w:tcPr>
          <w:p w14:paraId="50BE2D60"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2ADFA8BF" w14:textId="77777777" w:rsidR="003E34CF" w:rsidRPr="006D6D77" w:rsidRDefault="003E34CF" w:rsidP="003E34CF">
            <w:pPr>
              <w:pStyle w:val="TAL"/>
              <w:rPr>
                <w:rFonts w:eastAsia="Batang" w:cs="Arial"/>
                <w:lang w:eastAsia="en-US"/>
              </w:rPr>
            </w:pPr>
            <w:r w:rsidRPr="006D6D77">
              <w:rPr>
                <w:rFonts w:eastAsia="Batang" w:cs="Arial"/>
                <w:lang w:eastAsia="en-US"/>
              </w:rPr>
              <w:t>3600 MHz</w:t>
            </w:r>
          </w:p>
        </w:tc>
        <w:tc>
          <w:tcPr>
            <w:tcW w:w="1299" w:type="dxa"/>
            <w:tcBorders>
              <w:top w:val="single" w:sz="4" w:space="0" w:color="auto"/>
              <w:bottom w:val="single" w:sz="4" w:space="0" w:color="auto"/>
            </w:tcBorders>
          </w:tcPr>
          <w:p w14:paraId="61597E4D" w14:textId="77777777" w:rsidR="003E34CF" w:rsidRPr="006D6D77" w:rsidRDefault="003E34CF" w:rsidP="003E34CF">
            <w:pPr>
              <w:pStyle w:val="TAR"/>
              <w:rPr>
                <w:rFonts w:eastAsia="Batang" w:cs="Arial"/>
                <w:lang w:eastAsia="en-US"/>
              </w:rPr>
            </w:pPr>
            <w:r w:rsidRPr="006D6D77">
              <w:rPr>
                <w:rFonts w:eastAsia="Batang" w:cs="Arial"/>
                <w:lang w:eastAsia="en-US"/>
              </w:rPr>
              <w:t>3400 MHz</w:t>
            </w:r>
          </w:p>
        </w:tc>
        <w:tc>
          <w:tcPr>
            <w:tcW w:w="317" w:type="dxa"/>
            <w:tcBorders>
              <w:top w:val="single" w:sz="4" w:space="0" w:color="auto"/>
              <w:bottom w:val="single" w:sz="4" w:space="0" w:color="auto"/>
            </w:tcBorders>
          </w:tcPr>
          <w:p w14:paraId="414F44C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190EB3AE" w14:textId="77777777" w:rsidR="003E34CF" w:rsidRPr="006D6D77" w:rsidRDefault="003E34CF" w:rsidP="003E34CF">
            <w:pPr>
              <w:pStyle w:val="TAL"/>
              <w:rPr>
                <w:rFonts w:eastAsia="Batang" w:cs="Arial"/>
                <w:lang w:eastAsia="en-US"/>
              </w:rPr>
            </w:pPr>
            <w:r w:rsidRPr="006D6D77">
              <w:rPr>
                <w:rFonts w:eastAsia="Batang" w:cs="Arial"/>
                <w:lang w:eastAsia="en-US"/>
              </w:rPr>
              <w:t>3600 MHz</w:t>
            </w:r>
          </w:p>
        </w:tc>
        <w:tc>
          <w:tcPr>
            <w:tcW w:w="927" w:type="dxa"/>
            <w:tcBorders>
              <w:top w:val="single" w:sz="4" w:space="0" w:color="auto"/>
              <w:left w:val="single" w:sz="4" w:space="0" w:color="auto"/>
              <w:bottom w:val="single" w:sz="4" w:space="0" w:color="auto"/>
              <w:right w:val="single" w:sz="4" w:space="0" w:color="auto"/>
            </w:tcBorders>
          </w:tcPr>
          <w:p w14:paraId="640FD9D3"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231F79B8"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tcPr>
          <w:p w14:paraId="3FF6FE59" w14:textId="77777777" w:rsidR="003E34CF" w:rsidRPr="006D6D77" w:rsidRDefault="003E34CF" w:rsidP="00BA71C4">
            <w:pPr>
              <w:pStyle w:val="TAC"/>
              <w:rPr>
                <w:rFonts w:eastAsia="Batang" w:cs="Arial"/>
                <w:lang w:eastAsia="en-US"/>
              </w:rPr>
            </w:pPr>
            <w:r w:rsidRPr="006D6D77">
              <w:rPr>
                <w:rFonts w:eastAsia="Batang" w:cs="Arial"/>
                <w:lang w:eastAsia="en-US"/>
              </w:rPr>
              <w:t>43</w:t>
            </w:r>
          </w:p>
        </w:tc>
        <w:tc>
          <w:tcPr>
            <w:tcW w:w="1280" w:type="dxa"/>
            <w:tcBorders>
              <w:top w:val="single" w:sz="4" w:space="0" w:color="auto"/>
              <w:left w:val="single" w:sz="4" w:space="0" w:color="auto"/>
              <w:bottom w:val="single" w:sz="4" w:space="0" w:color="auto"/>
            </w:tcBorders>
          </w:tcPr>
          <w:p w14:paraId="018880E4" w14:textId="77777777" w:rsidR="003E34CF" w:rsidRPr="006D6D77" w:rsidRDefault="003E34CF" w:rsidP="003E34CF">
            <w:pPr>
              <w:pStyle w:val="TAR"/>
              <w:rPr>
                <w:rFonts w:eastAsia="Batang" w:cs="Arial"/>
                <w:lang w:eastAsia="en-US"/>
              </w:rPr>
            </w:pPr>
            <w:r w:rsidRPr="006D6D77">
              <w:rPr>
                <w:rFonts w:eastAsia="Batang" w:cs="Arial"/>
                <w:lang w:eastAsia="en-US"/>
              </w:rPr>
              <w:t xml:space="preserve">3600 MHz </w:t>
            </w:r>
          </w:p>
        </w:tc>
        <w:tc>
          <w:tcPr>
            <w:tcW w:w="317" w:type="dxa"/>
            <w:tcBorders>
              <w:top w:val="single" w:sz="4" w:space="0" w:color="auto"/>
              <w:bottom w:val="single" w:sz="4" w:space="0" w:color="auto"/>
            </w:tcBorders>
          </w:tcPr>
          <w:p w14:paraId="6CC55529"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6960F7C9" w14:textId="77777777" w:rsidR="003E34CF" w:rsidRPr="006D6D77" w:rsidRDefault="003E34CF" w:rsidP="003E34CF">
            <w:pPr>
              <w:pStyle w:val="TAL"/>
              <w:rPr>
                <w:rFonts w:eastAsia="Batang" w:cs="Arial"/>
                <w:lang w:eastAsia="en-US"/>
              </w:rPr>
            </w:pPr>
            <w:r w:rsidRPr="006D6D77">
              <w:rPr>
                <w:rFonts w:eastAsia="Batang" w:cs="Arial"/>
                <w:lang w:eastAsia="en-US"/>
              </w:rPr>
              <w:t>3800 MHz</w:t>
            </w:r>
          </w:p>
        </w:tc>
        <w:tc>
          <w:tcPr>
            <w:tcW w:w="1299" w:type="dxa"/>
            <w:tcBorders>
              <w:top w:val="single" w:sz="4" w:space="0" w:color="auto"/>
              <w:bottom w:val="single" w:sz="4" w:space="0" w:color="auto"/>
            </w:tcBorders>
          </w:tcPr>
          <w:p w14:paraId="480EC2FE" w14:textId="77777777" w:rsidR="003E34CF" w:rsidRPr="006D6D77" w:rsidRDefault="003E34CF" w:rsidP="003E34CF">
            <w:pPr>
              <w:pStyle w:val="TAR"/>
              <w:rPr>
                <w:rFonts w:eastAsia="Batang" w:cs="Arial"/>
                <w:lang w:eastAsia="en-US"/>
              </w:rPr>
            </w:pPr>
            <w:r w:rsidRPr="006D6D77">
              <w:rPr>
                <w:rFonts w:eastAsia="Batang" w:cs="Arial"/>
                <w:lang w:eastAsia="en-US"/>
              </w:rPr>
              <w:t>3600 MHz</w:t>
            </w:r>
          </w:p>
        </w:tc>
        <w:tc>
          <w:tcPr>
            <w:tcW w:w="317" w:type="dxa"/>
            <w:tcBorders>
              <w:top w:val="single" w:sz="4" w:space="0" w:color="auto"/>
              <w:bottom w:val="single" w:sz="4" w:space="0" w:color="auto"/>
            </w:tcBorders>
          </w:tcPr>
          <w:p w14:paraId="795B7677"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44DCBE86" w14:textId="77777777" w:rsidR="003E34CF" w:rsidRPr="006D6D77" w:rsidRDefault="003E34CF" w:rsidP="003E34CF">
            <w:pPr>
              <w:pStyle w:val="TAL"/>
              <w:rPr>
                <w:rFonts w:eastAsia="Batang" w:cs="Arial"/>
                <w:lang w:eastAsia="en-US"/>
              </w:rPr>
            </w:pPr>
            <w:r w:rsidRPr="006D6D77">
              <w:rPr>
                <w:rFonts w:eastAsia="Batang" w:cs="Arial"/>
                <w:lang w:eastAsia="en-US"/>
              </w:rPr>
              <w:t>3800 MHz</w:t>
            </w:r>
          </w:p>
        </w:tc>
        <w:tc>
          <w:tcPr>
            <w:tcW w:w="927" w:type="dxa"/>
            <w:tcBorders>
              <w:top w:val="single" w:sz="4" w:space="0" w:color="auto"/>
              <w:left w:val="single" w:sz="4" w:space="0" w:color="auto"/>
              <w:bottom w:val="single" w:sz="4" w:space="0" w:color="auto"/>
              <w:right w:val="single" w:sz="4" w:space="0" w:color="auto"/>
            </w:tcBorders>
          </w:tcPr>
          <w:p w14:paraId="6385E7EE"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5DF46B5B" w14:textId="77777777" w:rsidTr="00BA71C4">
        <w:trPr>
          <w:jc w:val="center"/>
        </w:trPr>
        <w:tc>
          <w:tcPr>
            <w:tcW w:w="1054" w:type="dxa"/>
            <w:tcBorders>
              <w:top w:val="single" w:sz="4" w:space="0" w:color="auto"/>
              <w:left w:val="single" w:sz="4" w:space="0" w:color="auto"/>
              <w:bottom w:val="single" w:sz="4" w:space="0" w:color="auto"/>
              <w:right w:val="single" w:sz="4" w:space="0" w:color="auto"/>
            </w:tcBorders>
          </w:tcPr>
          <w:p w14:paraId="098D3CAC" w14:textId="77777777" w:rsidR="003E34CF" w:rsidRPr="006D6D77" w:rsidRDefault="003E34CF" w:rsidP="00BA71C4">
            <w:pPr>
              <w:pStyle w:val="TAC"/>
              <w:rPr>
                <w:rFonts w:eastAsia="Batang" w:cs="Arial"/>
                <w:lang w:eastAsia="en-US"/>
              </w:rPr>
            </w:pPr>
            <w:r w:rsidRPr="006D6D77">
              <w:rPr>
                <w:rFonts w:eastAsia="Batang" w:cs="Arial"/>
                <w:lang w:eastAsia="en-US"/>
              </w:rPr>
              <w:t>44</w:t>
            </w:r>
          </w:p>
        </w:tc>
        <w:tc>
          <w:tcPr>
            <w:tcW w:w="1280" w:type="dxa"/>
            <w:tcBorders>
              <w:top w:val="single" w:sz="4" w:space="0" w:color="auto"/>
              <w:left w:val="single" w:sz="4" w:space="0" w:color="auto"/>
              <w:bottom w:val="single" w:sz="4" w:space="0" w:color="auto"/>
            </w:tcBorders>
          </w:tcPr>
          <w:p w14:paraId="0A5D4823" w14:textId="77777777" w:rsidR="003E34CF" w:rsidRPr="006D6D77" w:rsidRDefault="003E34CF" w:rsidP="003E34CF">
            <w:pPr>
              <w:pStyle w:val="TAR"/>
              <w:rPr>
                <w:rFonts w:eastAsia="Batang" w:cs="Arial"/>
                <w:lang w:eastAsia="en-US"/>
              </w:rPr>
            </w:pPr>
            <w:r w:rsidRPr="006D6D77">
              <w:rPr>
                <w:rFonts w:eastAsia="Batang" w:cs="Arial"/>
                <w:lang w:eastAsia="en-US"/>
              </w:rPr>
              <w:t>703 MHz</w:t>
            </w:r>
          </w:p>
        </w:tc>
        <w:tc>
          <w:tcPr>
            <w:tcW w:w="317" w:type="dxa"/>
            <w:tcBorders>
              <w:top w:val="single" w:sz="4" w:space="0" w:color="auto"/>
              <w:bottom w:val="single" w:sz="4" w:space="0" w:color="auto"/>
            </w:tcBorders>
          </w:tcPr>
          <w:p w14:paraId="37A51C4A"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22" w:type="dxa"/>
            <w:tcBorders>
              <w:top w:val="single" w:sz="4" w:space="0" w:color="auto"/>
              <w:bottom w:val="single" w:sz="4" w:space="0" w:color="auto"/>
              <w:right w:val="single" w:sz="4" w:space="0" w:color="auto"/>
            </w:tcBorders>
          </w:tcPr>
          <w:p w14:paraId="543B17DA" w14:textId="77777777" w:rsidR="003E34CF" w:rsidRPr="006D6D77" w:rsidRDefault="003E34CF" w:rsidP="003E34CF">
            <w:pPr>
              <w:pStyle w:val="TAL"/>
              <w:rPr>
                <w:rFonts w:eastAsia="Batang" w:cs="Arial"/>
                <w:lang w:eastAsia="en-US"/>
              </w:rPr>
            </w:pPr>
            <w:r w:rsidRPr="006D6D77">
              <w:rPr>
                <w:rFonts w:eastAsia="Batang" w:cs="Arial"/>
                <w:lang w:eastAsia="en-US"/>
              </w:rPr>
              <w:t>803 MHz</w:t>
            </w:r>
          </w:p>
        </w:tc>
        <w:tc>
          <w:tcPr>
            <w:tcW w:w="1299" w:type="dxa"/>
            <w:tcBorders>
              <w:top w:val="single" w:sz="4" w:space="0" w:color="auto"/>
              <w:bottom w:val="single" w:sz="4" w:space="0" w:color="auto"/>
            </w:tcBorders>
          </w:tcPr>
          <w:p w14:paraId="7A0EDF48" w14:textId="77777777" w:rsidR="003E34CF" w:rsidRPr="006D6D77" w:rsidRDefault="003E34CF" w:rsidP="003E34CF">
            <w:pPr>
              <w:pStyle w:val="TAR"/>
              <w:rPr>
                <w:rFonts w:eastAsia="Batang" w:cs="Arial"/>
                <w:lang w:eastAsia="en-US"/>
              </w:rPr>
            </w:pPr>
            <w:r w:rsidRPr="006D6D77">
              <w:rPr>
                <w:rFonts w:eastAsia="Batang" w:cs="Arial"/>
                <w:lang w:eastAsia="en-US"/>
              </w:rPr>
              <w:t>703 MHz</w:t>
            </w:r>
          </w:p>
        </w:tc>
        <w:tc>
          <w:tcPr>
            <w:tcW w:w="317" w:type="dxa"/>
            <w:tcBorders>
              <w:top w:val="single" w:sz="4" w:space="0" w:color="auto"/>
              <w:bottom w:val="single" w:sz="4" w:space="0" w:color="auto"/>
            </w:tcBorders>
          </w:tcPr>
          <w:p w14:paraId="2798CC3D" w14:textId="77777777" w:rsidR="003E34CF" w:rsidRPr="006D6D77" w:rsidRDefault="003E34CF" w:rsidP="003E34CF">
            <w:pPr>
              <w:pStyle w:val="TAC"/>
              <w:rPr>
                <w:rFonts w:eastAsia="Batang" w:cs="Arial"/>
                <w:lang w:eastAsia="en-US"/>
              </w:rPr>
            </w:pPr>
            <w:r w:rsidRPr="006D6D77">
              <w:rPr>
                <w:rFonts w:eastAsia="Batang" w:cs="Arial"/>
                <w:lang w:eastAsia="en-US"/>
              </w:rPr>
              <w:t>–</w:t>
            </w:r>
          </w:p>
        </w:tc>
        <w:tc>
          <w:tcPr>
            <w:tcW w:w="1239" w:type="dxa"/>
            <w:tcBorders>
              <w:top w:val="single" w:sz="4" w:space="0" w:color="auto"/>
              <w:bottom w:val="single" w:sz="4" w:space="0" w:color="auto"/>
              <w:right w:val="single" w:sz="4" w:space="0" w:color="auto"/>
            </w:tcBorders>
          </w:tcPr>
          <w:p w14:paraId="2BDFF609" w14:textId="77777777" w:rsidR="003E34CF" w:rsidRPr="006D6D77" w:rsidRDefault="003E34CF" w:rsidP="003E34CF">
            <w:pPr>
              <w:pStyle w:val="TAL"/>
              <w:rPr>
                <w:rFonts w:eastAsia="Batang" w:cs="Arial"/>
                <w:lang w:eastAsia="en-US"/>
              </w:rPr>
            </w:pPr>
            <w:r w:rsidRPr="006D6D77">
              <w:rPr>
                <w:rFonts w:eastAsia="Batang" w:cs="Arial"/>
                <w:lang w:eastAsia="en-US"/>
              </w:rPr>
              <w:t>803 MHz</w:t>
            </w:r>
          </w:p>
        </w:tc>
        <w:tc>
          <w:tcPr>
            <w:tcW w:w="927" w:type="dxa"/>
            <w:tcBorders>
              <w:top w:val="single" w:sz="4" w:space="0" w:color="auto"/>
              <w:left w:val="single" w:sz="4" w:space="0" w:color="auto"/>
              <w:bottom w:val="single" w:sz="4" w:space="0" w:color="auto"/>
              <w:right w:val="single" w:sz="4" w:space="0" w:color="auto"/>
            </w:tcBorders>
          </w:tcPr>
          <w:p w14:paraId="49EE81BF" w14:textId="77777777" w:rsidR="003E34CF" w:rsidRPr="006D6D77" w:rsidRDefault="003E34CF" w:rsidP="003E34CF">
            <w:pPr>
              <w:pStyle w:val="TAC"/>
              <w:rPr>
                <w:rFonts w:eastAsia="Batang" w:cs="Arial"/>
                <w:lang w:eastAsia="en-US"/>
              </w:rPr>
            </w:pPr>
            <w:r w:rsidRPr="006D6D77">
              <w:rPr>
                <w:rFonts w:eastAsia="Batang" w:cs="Arial"/>
                <w:lang w:eastAsia="en-US"/>
              </w:rPr>
              <w:t>TDD</w:t>
            </w:r>
          </w:p>
        </w:tc>
      </w:tr>
      <w:tr w:rsidR="003E34CF" w:rsidRPr="0032410E" w14:paraId="7B2E93E9" w14:textId="77777777" w:rsidTr="00BA71C4">
        <w:trPr>
          <w:jc w:val="center"/>
        </w:trPr>
        <w:tc>
          <w:tcPr>
            <w:tcW w:w="7655" w:type="dxa"/>
            <w:gridSpan w:val="8"/>
            <w:tcBorders>
              <w:top w:val="single" w:sz="4" w:space="0" w:color="auto"/>
              <w:left w:val="single" w:sz="4" w:space="0" w:color="auto"/>
              <w:bottom w:val="single" w:sz="4" w:space="0" w:color="auto"/>
              <w:right w:val="single" w:sz="4" w:space="0" w:color="auto"/>
            </w:tcBorders>
          </w:tcPr>
          <w:p w14:paraId="04C75C47" w14:textId="77777777" w:rsidR="003E34CF" w:rsidRPr="006D6D77" w:rsidRDefault="003E34CF" w:rsidP="00BA71C4">
            <w:pPr>
              <w:pStyle w:val="TAN"/>
              <w:rPr>
                <w:rFonts w:eastAsia="Batang" w:cs="Arial"/>
                <w:lang w:eastAsia="en-US"/>
              </w:rPr>
            </w:pPr>
            <w:r w:rsidRPr="006D6D77">
              <w:rPr>
                <w:rFonts w:eastAsia="Batang" w:cs="Arial"/>
                <w:lang w:eastAsia="en-US"/>
              </w:rPr>
              <w:t>N</w:t>
            </w:r>
            <w:r w:rsidR="00BA71C4" w:rsidRPr="006D6D77">
              <w:rPr>
                <w:rFonts w:eastAsia="Batang" w:cs="Arial"/>
                <w:lang w:eastAsia="en-US"/>
              </w:rPr>
              <w:t>OTE</w:t>
            </w:r>
            <w:r w:rsidRPr="006D6D77">
              <w:rPr>
                <w:rFonts w:eastAsia="Batang" w:cs="Arial"/>
                <w:lang w:eastAsia="en-US"/>
              </w:rPr>
              <w:t xml:space="preserve"> 1:</w:t>
            </w:r>
            <w:r w:rsidR="008D0901" w:rsidRPr="006D6D77">
              <w:rPr>
                <w:rFonts w:eastAsia="Batang" w:cs="Arial"/>
                <w:lang w:eastAsia="en-US"/>
              </w:rPr>
              <w:tab/>
            </w:r>
            <w:r w:rsidRPr="006D6D77">
              <w:rPr>
                <w:rFonts w:eastAsia="Batang" w:cs="Arial"/>
                <w:lang w:eastAsia="en-US"/>
              </w:rPr>
              <w:t>Band 6 is not applicable.</w:t>
            </w:r>
          </w:p>
          <w:p w14:paraId="6F2BB794" w14:textId="77777777" w:rsidR="003E34CF" w:rsidRPr="006D6D77" w:rsidRDefault="003E34CF" w:rsidP="00BA71C4">
            <w:pPr>
              <w:pStyle w:val="TAN"/>
              <w:rPr>
                <w:rFonts w:eastAsia="Batang" w:cs="Arial"/>
                <w:lang w:eastAsia="en-US"/>
              </w:rPr>
            </w:pPr>
            <w:r w:rsidRPr="006D6D77">
              <w:rPr>
                <w:rFonts w:eastAsia="Batang" w:cs="Arial"/>
                <w:lang w:eastAsia="en-US"/>
              </w:rPr>
              <w:t>N</w:t>
            </w:r>
            <w:r w:rsidR="00BA71C4" w:rsidRPr="006D6D77">
              <w:rPr>
                <w:rFonts w:eastAsia="Batang" w:cs="Arial"/>
                <w:lang w:eastAsia="en-US"/>
              </w:rPr>
              <w:t>OTE</w:t>
            </w:r>
            <w:r w:rsidRPr="006D6D77">
              <w:rPr>
                <w:rFonts w:eastAsia="Batang" w:cs="Arial"/>
                <w:lang w:eastAsia="en-US"/>
              </w:rPr>
              <w:t xml:space="preserve"> 2</w:t>
            </w:r>
            <w:r w:rsidR="008D0901" w:rsidRPr="006D6D77">
              <w:rPr>
                <w:rFonts w:eastAsia="Batang" w:cs="Arial"/>
                <w:lang w:eastAsia="en-US"/>
              </w:rPr>
              <w:t>:</w:t>
            </w:r>
            <w:r w:rsidR="008D0901" w:rsidRPr="006D6D77">
              <w:rPr>
                <w:rFonts w:eastAsia="Batang" w:cs="Arial"/>
                <w:lang w:eastAsia="en-US"/>
              </w:rPr>
              <w:tab/>
            </w:r>
            <w:r w:rsidRPr="006D6D77">
              <w:rPr>
                <w:rFonts w:eastAsia="Batang" w:cs="Arial"/>
                <w:lang w:eastAsia="en-US"/>
              </w:rPr>
              <w:t>Restricted to E-UTRA operation when carrier aggregation is configured. The downlink operating band is paired with the uplink operating band (external) of the carrier aggregation configuration that is supporting the configured PCell.</w:t>
            </w:r>
          </w:p>
        </w:tc>
      </w:tr>
    </w:tbl>
    <w:p w14:paraId="44ED4842" w14:textId="77777777" w:rsidR="003E34CF" w:rsidRDefault="003E34CF" w:rsidP="003E34CF"/>
    <w:p w14:paraId="5DF9D422" w14:textId="77777777" w:rsidR="001117BF" w:rsidRPr="00B15549" w:rsidRDefault="001117BF" w:rsidP="001117BF">
      <w:pPr>
        <w:pStyle w:val="Heading3"/>
      </w:pPr>
      <w:bookmarkStart w:id="28" w:name="_Toc528162797"/>
      <w:r>
        <w:t>5.1.3</w:t>
      </w:r>
      <w:r w:rsidRPr="00B15549">
        <w:tab/>
        <w:t>Operating bands</w:t>
      </w:r>
      <w:bookmarkEnd w:id="28"/>
    </w:p>
    <w:p w14:paraId="544BF31E" w14:textId="77777777" w:rsidR="001117BF" w:rsidRDefault="001117BF" w:rsidP="001117BF">
      <w:r>
        <w:t xml:space="preserve">LMU requirements are for the channel bandwidths listed in </w:t>
      </w:r>
      <w:r w:rsidRPr="00B3254E">
        <w:t>Table 5.</w:t>
      </w:r>
      <w:r>
        <w:rPr>
          <w:lang w:eastAsia="ja-JP"/>
        </w:rPr>
        <w:t>1.3</w:t>
      </w:r>
      <w:r w:rsidRPr="00B3254E">
        <w:t>-1.</w:t>
      </w:r>
    </w:p>
    <w:p w14:paraId="00BAACC7" w14:textId="77777777" w:rsidR="001117BF" w:rsidRDefault="001117BF" w:rsidP="001117BF">
      <w:pPr>
        <w:pStyle w:val="TH"/>
        <w:rPr>
          <w:rFonts w:eastAsia="MS Mincho"/>
        </w:rPr>
      </w:pPr>
      <w:r>
        <w:lastRenderedPageBreak/>
        <w:t>Table 5.</w:t>
      </w:r>
      <w:r>
        <w:rPr>
          <w:lang w:eastAsia="ja-JP"/>
        </w:rPr>
        <w:t>1.3</w:t>
      </w:r>
      <w:r>
        <w:t xml:space="preserve">-1: Transmission bandwidth configuration </w:t>
      </w:r>
      <w:r>
        <w:rPr>
          <w:rFonts w:ascii="Times New Roman" w:hAnsi="Times New Roman"/>
          <w:i/>
          <w:iCs/>
        </w:rPr>
        <w:t>N</w:t>
      </w:r>
      <w:r>
        <w:rPr>
          <w:rFonts w:ascii="Times New Roman" w:hAnsi="Times New Roman"/>
          <w:vertAlign w:val="subscript"/>
        </w:rPr>
        <w:t>RB</w:t>
      </w:r>
      <w:r>
        <w:t xml:space="preserve"> in E-UTRA channel bandwidths</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1117BF" w:rsidRPr="0032410E" w14:paraId="713BE744" w14:textId="77777777" w:rsidTr="00CF0D3E">
        <w:trPr>
          <w:trHeight w:val="578"/>
          <w:jc w:val="center"/>
        </w:trPr>
        <w:tc>
          <w:tcPr>
            <w:tcW w:w="2337" w:type="dxa"/>
            <w:tcBorders>
              <w:top w:val="single" w:sz="4" w:space="0" w:color="auto"/>
              <w:left w:val="single" w:sz="4" w:space="0" w:color="auto"/>
              <w:bottom w:val="single" w:sz="4" w:space="0" w:color="auto"/>
              <w:right w:val="single" w:sz="4" w:space="0" w:color="auto"/>
            </w:tcBorders>
            <w:vAlign w:val="center"/>
            <w:hideMark/>
          </w:tcPr>
          <w:p w14:paraId="148310D5" w14:textId="77777777" w:rsidR="001117BF" w:rsidRPr="00566C3D" w:rsidRDefault="001117BF" w:rsidP="001117BF">
            <w:pPr>
              <w:pStyle w:val="TAH"/>
              <w:rPr>
                <w:rFonts w:eastAsia="Batang" w:cs="Arial"/>
                <w:lang w:eastAsia="en-US"/>
              </w:rPr>
            </w:pPr>
            <w:r w:rsidRPr="00566C3D">
              <w:rPr>
                <w:rFonts w:eastAsia="Batang" w:cs="Arial"/>
                <w:lang w:eastAsia="en-US"/>
              </w:rPr>
              <w:t xml:space="preserve">Channel bandwidth </w:t>
            </w:r>
            <w:r w:rsidRPr="00566C3D">
              <w:rPr>
                <w:rFonts w:ascii="Times New Roman" w:eastAsia="Batang" w:hAnsi="Times New Roman" w:cs="Arial"/>
                <w:lang w:eastAsia="en-US"/>
              </w:rPr>
              <w:t>BW</w:t>
            </w:r>
            <w:r w:rsidRPr="00566C3D">
              <w:rPr>
                <w:rFonts w:ascii="Times New Roman" w:eastAsia="Batang" w:hAnsi="Times New Roman" w:cs="Arial"/>
                <w:vertAlign w:val="subscript"/>
                <w:lang w:eastAsia="en-US"/>
              </w:rPr>
              <w:t>Channel</w:t>
            </w:r>
            <w:r w:rsidRPr="00566C3D">
              <w:rPr>
                <w:rFonts w:ascii="Times New Roman" w:eastAsia="SimSun" w:hAnsi="Times New Roman" w:cs="Arial"/>
                <w:kern w:val="2"/>
                <w:lang w:eastAsia="en-US"/>
              </w:rPr>
              <w:t xml:space="preserve"> </w:t>
            </w:r>
            <w:r w:rsidRPr="00566C3D">
              <w:rPr>
                <w:rFonts w:eastAsia="Batang" w:cs="Arial"/>
                <w:lang w:eastAsia="en-US"/>
              </w:rPr>
              <w:t>[MHz]</w:t>
            </w:r>
          </w:p>
        </w:tc>
        <w:tc>
          <w:tcPr>
            <w:tcW w:w="804" w:type="dxa"/>
            <w:tcBorders>
              <w:top w:val="single" w:sz="4" w:space="0" w:color="auto"/>
              <w:left w:val="single" w:sz="4" w:space="0" w:color="auto"/>
              <w:bottom w:val="single" w:sz="4" w:space="0" w:color="auto"/>
              <w:right w:val="single" w:sz="4" w:space="0" w:color="auto"/>
            </w:tcBorders>
            <w:vAlign w:val="center"/>
            <w:hideMark/>
          </w:tcPr>
          <w:p w14:paraId="03297A40" w14:textId="77777777" w:rsidR="001117BF" w:rsidRPr="00566C3D" w:rsidRDefault="001117BF" w:rsidP="001117BF">
            <w:pPr>
              <w:pStyle w:val="TAC"/>
              <w:rPr>
                <w:rFonts w:eastAsia="Batang" w:cs="Arial"/>
                <w:lang w:eastAsia="en-US"/>
              </w:rPr>
            </w:pPr>
            <w:r w:rsidRPr="00566C3D">
              <w:rPr>
                <w:rFonts w:eastAsia="Batang" w:cs="Arial"/>
                <w:lang w:eastAsia="en-US"/>
              </w:rPr>
              <w:t>1.4</w:t>
            </w:r>
          </w:p>
        </w:tc>
        <w:tc>
          <w:tcPr>
            <w:tcW w:w="746" w:type="dxa"/>
            <w:tcBorders>
              <w:top w:val="single" w:sz="4" w:space="0" w:color="auto"/>
              <w:left w:val="single" w:sz="4" w:space="0" w:color="auto"/>
              <w:bottom w:val="single" w:sz="4" w:space="0" w:color="auto"/>
              <w:right w:val="single" w:sz="4" w:space="0" w:color="auto"/>
            </w:tcBorders>
            <w:vAlign w:val="center"/>
            <w:hideMark/>
          </w:tcPr>
          <w:p w14:paraId="69439112" w14:textId="77777777" w:rsidR="001117BF" w:rsidRPr="00566C3D" w:rsidRDefault="001117BF" w:rsidP="001117BF">
            <w:pPr>
              <w:pStyle w:val="TAC"/>
              <w:rPr>
                <w:rFonts w:eastAsia="Batang" w:cs="Arial"/>
                <w:lang w:eastAsia="en-US"/>
              </w:rPr>
            </w:pPr>
            <w:r w:rsidRPr="00566C3D">
              <w:rPr>
                <w:rFonts w:eastAsia="Batang" w:cs="Arial"/>
                <w:lang w:eastAsia="en-US"/>
              </w:rPr>
              <w:t xml:space="preserve">3 </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21615A" w14:textId="77777777" w:rsidR="001117BF" w:rsidRPr="00566C3D" w:rsidRDefault="001117BF" w:rsidP="001117BF">
            <w:pPr>
              <w:pStyle w:val="TAC"/>
              <w:rPr>
                <w:rFonts w:eastAsia="Batang" w:cs="Arial"/>
                <w:lang w:eastAsia="en-US"/>
              </w:rPr>
            </w:pPr>
            <w:r w:rsidRPr="00566C3D">
              <w:rPr>
                <w:rFonts w:eastAsia="Batang" w:cs="Arial"/>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A0B1E1" w14:textId="77777777" w:rsidR="001117BF" w:rsidRPr="00566C3D" w:rsidRDefault="001117BF" w:rsidP="001117BF">
            <w:pPr>
              <w:pStyle w:val="TAC"/>
              <w:rPr>
                <w:rFonts w:eastAsia="Batang" w:cs="Arial"/>
                <w:lang w:eastAsia="en-US"/>
              </w:rPr>
            </w:pPr>
            <w:r w:rsidRPr="00566C3D">
              <w:rPr>
                <w:rFonts w:eastAsia="Batang" w:cs="Arial"/>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D4EC10" w14:textId="77777777" w:rsidR="001117BF" w:rsidRPr="00566C3D" w:rsidRDefault="001117BF" w:rsidP="001117BF">
            <w:pPr>
              <w:pStyle w:val="TAC"/>
              <w:rPr>
                <w:rFonts w:eastAsia="Batang" w:cs="Arial"/>
                <w:lang w:eastAsia="en-US"/>
              </w:rPr>
            </w:pPr>
            <w:r w:rsidRPr="00566C3D">
              <w:rPr>
                <w:rFonts w:eastAsia="Batang" w:cs="Arial"/>
                <w:lang w:eastAsia="en-US"/>
              </w:rPr>
              <w:t>15</w:t>
            </w:r>
          </w:p>
        </w:tc>
        <w:tc>
          <w:tcPr>
            <w:tcW w:w="731" w:type="dxa"/>
            <w:tcBorders>
              <w:top w:val="single" w:sz="4" w:space="0" w:color="auto"/>
              <w:left w:val="single" w:sz="4" w:space="0" w:color="auto"/>
              <w:bottom w:val="single" w:sz="4" w:space="0" w:color="auto"/>
              <w:right w:val="single" w:sz="4" w:space="0" w:color="auto"/>
            </w:tcBorders>
            <w:vAlign w:val="center"/>
            <w:hideMark/>
          </w:tcPr>
          <w:p w14:paraId="29710E3C" w14:textId="77777777" w:rsidR="001117BF" w:rsidRPr="00566C3D" w:rsidRDefault="001117BF" w:rsidP="001117BF">
            <w:pPr>
              <w:pStyle w:val="TAC"/>
              <w:rPr>
                <w:rFonts w:eastAsia="Batang" w:cs="Arial"/>
                <w:lang w:eastAsia="en-US"/>
              </w:rPr>
            </w:pPr>
            <w:r w:rsidRPr="00566C3D">
              <w:rPr>
                <w:rFonts w:eastAsia="Batang" w:cs="Arial"/>
                <w:lang w:eastAsia="en-US"/>
              </w:rPr>
              <w:t>20</w:t>
            </w:r>
          </w:p>
        </w:tc>
      </w:tr>
      <w:tr w:rsidR="001117BF" w:rsidRPr="0032410E" w14:paraId="74243346" w14:textId="77777777" w:rsidTr="00CF0D3E">
        <w:trPr>
          <w:trHeight w:val="590"/>
          <w:jc w:val="center"/>
        </w:trPr>
        <w:tc>
          <w:tcPr>
            <w:tcW w:w="2337" w:type="dxa"/>
            <w:tcBorders>
              <w:top w:val="single" w:sz="4" w:space="0" w:color="auto"/>
              <w:left w:val="single" w:sz="4" w:space="0" w:color="auto"/>
              <w:bottom w:val="single" w:sz="4" w:space="0" w:color="auto"/>
              <w:right w:val="single" w:sz="4" w:space="0" w:color="auto"/>
            </w:tcBorders>
            <w:vAlign w:val="center"/>
            <w:hideMark/>
          </w:tcPr>
          <w:p w14:paraId="222402E2" w14:textId="77777777" w:rsidR="001117BF" w:rsidRPr="00566C3D" w:rsidRDefault="001117BF" w:rsidP="001117BF">
            <w:pPr>
              <w:pStyle w:val="TAH"/>
              <w:rPr>
                <w:rFonts w:eastAsia="Batang" w:cs="Arial"/>
                <w:lang w:eastAsia="en-US"/>
              </w:rPr>
            </w:pPr>
            <w:r w:rsidRPr="00566C3D">
              <w:rPr>
                <w:rFonts w:eastAsia="Batang" w:cs="Arial"/>
                <w:lang w:eastAsia="en-US"/>
              </w:rPr>
              <w:t xml:space="preserve">Transmission bandwidth configuration </w:t>
            </w:r>
            <w:r w:rsidRPr="00566C3D">
              <w:rPr>
                <w:rFonts w:ascii="Times New Roman" w:eastAsia="Batang" w:hAnsi="Times New Roman" w:cs="Arial"/>
                <w:i/>
                <w:iCs/>
                <w:lang w:eastAsia="en-US"/>
              </w:rPr>
              <w:t>N</w:t>
            </w:r>
            <w:r w:rsidRPr="00566C3D">
              <w:rPr>
                <w:rFonts w:ascii="Times New Roman" w:eastAsia="Batang" w:hAnsi="Times New Roman" w:cs="Arial"/>
                <w:vertAlign w:val="subscript"/>
                <w:lang w:eastAsia="en-US"/>
              </w:rPr>
              <w:t>RB</w:t>
            </w:r>
          </w:p>
        </w:tc>
        <w:tc>
          <w:tcPr>
            <w:tcW w:w="804" w:type="dxa"/>
            <w:tcBorders>
              <w:top w:val="single" w:sz="4" w:space="0" w:color="auto"/>
              <w:left w:val="single" w:sz="4" w:space="0" w:color="auto"/>
              <w:bottom w:val="single" w:sz="4" w:space="0" w:color="auto"/>
              <w:right w:val="single" w:sz="4" w:space="0" w:color="auto"/>
            </w:tcBorders>
            <w:vAlign w:val="center"/>
            <w:hideMark/>
          </w:tcPr>
          <w:p w14:paraId="5A8F5039" w14:textId="77777777" w:rsidR="001117BF" w:rsidRPr="00566C3D" w:rsidRDefault="001117BF" w:rsidP="001117BF">
            <w:pPr>
              <w:pStyle w:val="TAC"/>
              <w:rPr>
                <w:rFonts w:eastAsia="Batang" w:cs="Arial"/>
                <w:lang w:eastAsia="en-US"/>
              </w:rPr>
            </w:pPr>
            <w:r w:rsidRPr="00566C3D">
              <w:rPr>
                <w:rFonts w:eastAsia="Batang" w:cs="Arial"/>
                <w:lang w:eastAsia="en-US"/>
              </w:rPr>
              <w:t>6</w:t>
            </w:r>
          </w:p>
        </w:tc>
        <w:tc>
          <w:tcPr>
            <w:tcW w:w="746" w:type="dxa"/>
            <w:tcBorders>
              <w:top w:val="single" w:sz="4" w:space="0" w:color="auto"/>
              <w:left w:val="single" w:sz="4" w:space="0" w:color="auto"/>
              <w:bottom w:val="single" w:sz="4" w:space="0" w:color="auto"/>
              <w:right w:val="single" w:sz="4" w:space="0" w:color="auto"/>
            </w:tcBorders>
            <w:vAlign w:val="center"/>
            <w:hideMark/>
          </w:tcPr>
          <w:p w14:paraId="4705766B" w14:textId="77777777" w:rsidR="001117BF" w:rsidRPr="00566C3D" w:rsidRDefault="001117BF" w:rsidP="001117BF">
            <w:pPr>
              <w:pStyle w:val="TAC"/>
              <w:rPr>
                <w:rFonts w:eastAsia="Batang" w:cs="Arial"/>
                <w:lang w:eastAsia="en-US"/>
              </w:rPr>
            </w:pPr>
            <w:r w:rsidRPr="00566C3D">
              <w:rPr>
                <w:rFonts w:eastAsia="Batang" w:cs="Arial"/>
                <w:lang w:eastAsia="en-US"/>
              </w:rPr>
              <w:t xml:space="preserve">15 </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9CCD4D" w14:textId="77777777" w:rsidR="001117BF" w:rsidRPr="00566C3D" w:rsidRDefault="001117BF" w:rsidP="001117BF">
            <w:pPr>
              <w:pStyle w:val="TAC"/>
              <w:rPr>
                <w:rFonts w:eastAsia="Batang" w:cs="Arial"/>
                <w:lang w:eastAsia="en-US"/>
              </w:rPr>
            </w:pPr>
            <w:r w:rsidRPr="00566C3D">
              <w:rPr>
                <w:rFonts w:eastAsia="Batang" w:cs="Arial"/>
                <w:lang w:eastAsia="en-US"/>
              </w:rPr>
              <w:t>25</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7CC211" w14:textId="77777777" w:rsidR="001117BF" w:rsidRPr="00566C3D" w:rsidRDefault="001117BF" w:rsidP="001117BF">
            <w:pPr>
              <w:pStyle w:val="TAC"/>
              <w:rPr>
                <w:rFonts w:eastAsia="Batang" w:cs="Arial"/>
                <w:lang w:eastAsia="en-US"/>
              </w:rPr>
            </w:pPr>
            <w:r w:rsidRPr="00566C3D">
              <w:rPr>
                <w:rFonts w:eastAsia="Batang" w:cs="Arial"/>
                <w:lang w:eastAsia="en-US"/>
              </w:rPr>
              <w:t>50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2DB767" w14:textId="77777777" w:rsidR="001117BF" w:rsidRPr="00566C3D" w:rsidRDefault="001117BF" w:rsidP="001117BF">
            <w:pPr>
              <w:pStyle w:val="TAC"/>
              <w:rPr>
                <w:rFonts w:eastAsia="Batang" w:cs="Arial"/>
                <w:lang w:eastAsia="en-US"/>
              </w:rPr>
            </w:pPr>
            <w:r w:rsidRPr="00566C3D">
              <w:rPr>
                <w:rFonts w:eastAsia="Batang" w:cs="Arial"/>
                <w:lang w:eastAsia="en-US"/>
              </w:rPr>
              <w:t>75</w:t>
            </w:r>
          </w:p>
        </w:tc>
        <w:tc>
          <w:tcPr>
            <w:tcW w:w="731" w:type="dxa"/>
            <w:tcBorders>
              <w:top w:val="single" w:sz="4" w:space="0" w:color="auto"/>
              <w:left w:val="single" w:sz="4" w:space="0" w:color="auto"/>
              <w:bottom w:val="single" w:sz="4" w:space="0" w:color="auto"/>
              <w:right w:val="single" w:sz="4" w:space="0" w:color="auto"/>
            </w:tcBorders>
            <w:vAlign w:val="center"/>
            <w:hideMark/>
          </w:tcPr>
          <w:p w14:paraId="6AE1D138" w14:textId="77777777" w:rsidR="001117BF" w:rsidRPr="00566C3D" w:rsidRDefault="001117BF" w:rsidP="001117BF">
            <w:pPr>
              <w:pStyle w:val="TAC"/>
              <w:rPr>
                <w:rFonts w:eastAsia="Batang" w:cs="Arial"/>
                <w:lang w:eastAsia="en-US"/>
              </w:rPr>
            </w:pPr>
            <w:r w:rsidRPr="00566C3D">
              <w:rPr>
                <w:rFonts w:eastAsia="Batang" w:cs="Arial"/>
                <w:lang w:eastAsia="en-US"/>
              </w:rPr>
              <w:t>100</w:t>
            </w:r>
          </w:p>
        </w:tc>
      </w:tr>
    </w:tbl>
    <w:p w14:paraId="2BCFEDDB" w14:textId="77777777" w:rsidR="001117BF" w:rsidRDefault="001117BF" w:rsidP="001117BF">
      <w:pPr>
        <w:rPr>
          <w:lang w:eastAsia="ja-JP"/>
        </w:rPr>
      </w:pPr>
    </w:p>
    <w:p w14:paraId="62E4B3E9" w14:textId="77777777" w:rsidR="001117BF" w:rsidRDefault="001117BF" w:rsidP="001117BF">
      <w:r>
        <w:t>Figure 5.</w:t>
      </w:r>
      <w:r>
        <w:rPr>
          <w:lang w:eastAsia="ja-JP"/>
        </w:rPr>
        <w:t>1.3</w:t>
      </w:r>
      <w:r>
        <w:t>-1 shows the relation between the Channel bandwidth (BW</w:t>
      </w:r>
      <w:r>
        <w:rPr>
          <w:vertAlign w:val="subscript"/>
        </w:rPr>
        <w:t>Channel</w:t>
      </w:r>
      <w:r>
        <w:t>) and the Transmission bandwidth configuration (N</w:t>
      </w:r>
      <w:r>
        <w:rPr>
          <w:vertAlign w:val="subscript"/>
        </w:rPr>
        <w:t>RB</w:t>
      </w:r>
      <w:r>
        <w:t>). The channel edges are defined as the lowest and highest frequencies of the carrier separated by the channel bandwidth, i.e. at F</w:t>
      </w:r>
      <w:r>
        <w:rPr>
          <w:vertAlign w:val="subscript"/>
        </w:rPr>
        <w:t>C</w:t>
      </w:r>
      <w:r>
        <w:t xml:space="preserve"> +/- BW</w:t>
      </w:r>
      <w:r>
        <w:rPr>
          <w:vertAlign w:val="subscript"/>
        </w:rPr>
        <w:t>Channel</w:t>
      </w:r>
      <w:r>
        <w:t xml:space="preserve"> /2.</w:t>
      </w:r>
    </w:p>
    <w:bookmarkStart w:id="29" w:name="_MON_1465904462"/>
    <w:bookmarkEnd w:id="29"/>
    <w:p w14:paraId="7AD6EB2D" w14:textId="77777777" w:rsidR="001117BF" w:rsidRDefault="001117BF" w:rsidP="001117BF">
      <w:pPr>
        <w:pStyle w:val="TH"/>
        <w:rPr>
          <w:lang w:eastAsia="ja-JP"/>
        </w:rPr>
      </w:pPr>
      <w:r>
        <w:rPr>
          <w:lang w:eastAsia="ja-JP"/>
        </w:rPr>
        <w:object w:dxaOrig="8673" w:dyaOrig="3901" w14:anchorId="7087B1D5">
          <v:shape id="_x0000_i1027" type="#_x0000_t75" style="width:433.5pt;height:195pt" o:ole="">
            <v:imagedata r:id="rId17" o:title=""/>
          </v:shape>
          <o:OLEObject Type="Embed" ProgID="Word.Picture.8" ShapeID="_x0000_i1027" DrawAspect="Content" ObjectID="_1710576891" r:id="rId18"/>
        </w:object>
      </w:r>
    </w:p>
    <w:p w14:paraId="22090F04" w14:textId="77777777" w:rsidR="001117BF" w:rsidRDefault="001117BF" w:rsidP="001117BF">
      <w:pPr>
        <w:pStyle w:val="TF"/>
        <w:rPr>
          <w:lang w:eastAsia="zh-CN"/>
        </w:rPr>
      </w:pPr>
      <w:r>
        <w:t xml:space="preserve">Figure 5.1.3-1: Definition of Channel Bandwidth and Transmission Bandwidth Configuration </w:t>
      </w:r>
      <w:r>
        <w:br/>
        <w:t>for one E-UTRA carrier.</w:t>
      </w:r>
    </w:p>
    <w:p w14:paraId="5091D50F" w14:textId="77777777" w:rsidR="001117BF" w:rsidRDefault="001117BF" w:rsidP="001117BF">
      <w:r>
        <w:t>Figure 5.1.3-2 illustrates the aggregated channel bandwidth for intra-band carrier aggregation.</w:t>
      </w:r>
    </w:p>
    <w:p w14:paraId="05A77AAB" w14:textId="44762D5A" w:rsidR="001117BF" w:rsidRDefault="005812CE" w:rsidP="001117BF">
      <w:pPr>
        <w:pStyle w:val="TH"/>
      </w:pPr>
      <w:r>
        <w:rPr>
          <w:noProof/>
        </w:rPr>
        <w:drawing>
          <wp:inline distT="0" distB="0" distL="0" distR="0" wp14:anchorId="20BE19CA" wp14:editId="3FA8A95D">
            <wp:extent cx="6121400" cy="2686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1400" cy="2686050"/>
                    </a:xfrm>
                    <a:prstGeom prst="rect">
                      <a:avLst/>
                    </a:prstGeom>
                    <a:noFill/>
                    <a:ln>
                      <a:noFill/>
                    </a:ln>
                  </pic:spPr>
                </pic:pic>
              </a:graphicData>
            </a:graphic>
          </wp:inline>
        </w:drawing>
      </w:r>
    </w:p>
    <w:p w14:paraId="051999E9" w14:textId="77777777" w:rsidR="001117BF" w:rsidRDefault="001117BF" w:rsidP="001117BF">
      <w:pPr>
        <w:pStyle w:val="TF"/>
      </w:pPr>
      <w:r>
        <w:t>Figure 5.1.3-2: Definition of Aggregated Channel Bandwidth for intra-band carrier aggregation</w:t>
      </w:r>
    </w:p>
    <w:p w14:paraId="4232446E" w14:textId="77777777" w:rsidR="001117BF" w:rsidRDefault="001117BF" w:rsidP="001117BF">
      <w:r>
        <w:t>The lower edge of the Aggregated Channel Bandwidth (BW</w:t>
      </w:r>
      <w:r>
        <w:rPr>
          <w:vertAlign w:val="subscript"/>
        </w:rPr>
        <w:t>Channel_CA</w:t>
      </w:r>
      <w:r>
        <w:t>) is defined as F</w:t>
      </w:r>
      <w:r>
        <w:rPr>
          <w:vertAlign w:val="subscript"/>
        </w:rPr>
        <w:t xml:space="preserve">edge_low </w:t>
      </w:r>
      <w:r>
        <w:t>= F</w:t>
      </w:r>
      <w:r>
        <w:rPr>
          <w:vertAlign w:val="subscript"/>
        </w:rPr>
        <w:t xml:space="preserve">C_low </w:t>
      </w:r>
      <w:r>
        <w:t>- F</w:t>
      </w:r>
      <w:r>
        <w:rPr>
          <w:vertAlign w:val="subscript"/>
        </w:rPr>
        <w:t>offset</w:t>
      </w:r>
      <w:r>
        <w:t xml:space="preserve">. The </w:t>
      </w:r>
      <w:r>
        <w:rPr>
          <w:lang w:eastAsia="zh-CN"/>
        </w:rPr>
        <w:t xml:space="preserve">upper </w:t>
      </w:r>
      <w:r>
        <w:t>edge of the aggregated channel bandwidth is defined as F</w:t>
      </w:r>
      <w:r>
        <w:rPr>
          <w:vertAlign w:val="subscript"/>
        </w:rPr>
        <w:t xml:space="preserve">edge_high </w:t>
      </w:r>
      <w:r>
        <w:t>= F</w:t>
      </w:r>
      <w:r>
        <w:rPr>
          <w:vertAlign w:val="subscript"/>
        </w:rPr>
        <w:t xml:space="preserve">C_high </w:t>
      </w:r>
      <w:r>
        <w:t>+ F</w:t>
      </w:r>
      <w:r>
        <w:rPr>
          <w:vertAlign w:val="subscript"/>
        </w:rPr>
        <w:t>offset</w:t>
      </w:r>
      <w:r>
        <w:t xml:space="preserve">. The Aggregated Channel Bandwidth, </w:t>
      </w:r>
      <w:r>
        <w:rPr>
          <w:bCs/>
        </w:rPr>
        <w:t>BW</w:t>
      </w:r>
      <w:r>
        <w:rPr>
          <w:bCs/>
          <w:vertAlign w:val="subscript"/>
        </w:rPr>
        <w:t>Channel_CA</w:t>
      </w:r>
      <w:r>
        <w:rPr>
          <w:b/>
          <w:vertAlign w:val="subscript"/>
        </w:rPr>
        <w:t>,</w:t>
      </w:r>
      <w:r>
        <w:t xml:space="preserve"> is defined as follows:</w:t>
      </w:r>
    </w:p>
    <w:p w14:paraId="1D780010" w14:textId="77777777" w:rsidR="001117BF" w:rsidRDefault="001117BF" w:rsidP="001117BF">
      <w:pPr>
        <w:pStyle w:val="EQ"/>
        <w:jc w:val="center"/>
        <w:outlineLvl w:val="0"/>
        <w:rPr>
          <w:lang w:eastAsia="zh-CN"/>
        </w:rPr>
      </w:pPr>
      <w:r>
        <w:t>BW</w:t>
      </w:r>
      <w:r>
        <w:rPr>
          <w:vertAlign w:val="subscript"/>
        </w:rPr>
        <w:t xml:space="preserve">Channel_CA </w:t>
      </w:r>
      <w:r>
        <w:rPr>
          <w:rFonts w:ascii="SimSun" w:hAnsi="SimSun" w:hint="eastAsia"/>
        </w:rPr>
        <w:t xml:space="preserve">= </w:t>
      </w:r>
      <w:r>
        <w:t>F</w:t>
      </w:r>
      <w:r>
        <w:rPr>
          <w:vertAlign w:val="subscript"/>
        </w:rPr>
        <w:t xml:space="preserve">edge_high </w:t>
      </w:r>
      <w:r>
        <w:t>- F</w:t>
      </w:r>
      <w:r>
        <w:rPr>
          <w:vertAlign w:val="subscript"/>
        </w:rPr>
        <w:t>edge_low</w:t>
      </w:r>
      <w:r>
        <w:t xml:space="preserve"> [MHz]</w:t>
      </w:r>
    </w:p>
    <w:p w14:paraId="1FA71FF6" w14:textId="77777777" w:rsidR="001117BF" w:rsidRPr="00B15549" w:rsidRDefault="001117BF" w:rsidP="003E34CF"/>
    <w:p w14:paraId="6981D20B" w14:textId="77777777" w:rsidR="003E34CF" w:rsidRPr="00B15549" w:rsidRDefault="003E34CF" w:rsidP="004A142D">
      <w:pPr>
        <w:pStyle w:val="Heading2"/>
      </w:pPr>
      <w:bookmarkStart w:id="30" w:name="_Toc528162798"/>
      <w:r w:rsidRPr="00B15549">
        <w:t>5.2</w:t>
      </w:r>
      <w:r w:rsidRPr="00B15549">
        <w:tab/>
        <w:t>Reference sensitivity level</w:t>
      </w:r>
      <w:bookmarkEnd w:id="30"/>
    </w:p>
    <w:p w14:paraId="3463DA3F" w14:textId="77777777" w:rsidR="003E34CF" w:rsidRPr="00B15549" w:rsidRDefault="003E34CF" w:rsidP="003E34CF">
      <w:r w:rsidRPr="00B15549">
        <w:t>The reference sensitivity power level P</w:t>
      </w:r>
      <w:r w:rsidRPr="00B15549">
        <w:rPr>
          <w:vertAlign w:val="subscript"/>
        </w:rPr>
        <w:t>REFSENS</w:t>
      </w:r>
      <w:r w:rsidRPr="00B15549">
        <w:t xml:space="preserve"> is the minimum mean power received at the antenna connector at</w:t>
      </w:r>
      <w:r w:rsidRPr="00B15549">
        <w:rPr>
          <w:szCs w:val="22"/>
        </w:rPr>
        <w:t xml:space="preserve"> which a detection probability requirement and a false alarm requirement shall be met for a specified reference measurement channel</w:t>
      </w:r>
      <w:r w:rsidRPr="00B15549">
        <w:t xml:space="preserve">. </w:t>
      </w:r>
    </w:p>
    <w:p w14:paraId="75B86C17" w14:textId="77777777" w:rsidR="003E34CF" w:rsidRPr="00B15549" w:rsidRDefault="003E34CF" w:rsidP="003E34CF">
      <w:pPr>
        <w:pStyle w:val="Heading3"/>
        <w:rPr>
          <w:rFonts w:cs="Arial"/>
        </w:rPr>
      </w:pPr>
      <w:bookmarkStart w:id="31" w:name="_Toc528162799"/>
      <w:r w:rsidRPr="00B15549">
        <w:rPr>
          <w:rFonts w:cs="Arial"/>
        </w:rPr>
        <w:t>5.2.1</w:t>
      </w:r>
      <w:r w:rsidRPr="00B15549">
        <w:rPr>
          <w:rFonts w:cs="Arial"/>
        </w:rPr>
        <w:tab/>
        <w:t>Minimum requirement</w:t>
      </w:r>
      <w:bookmarkEnd w:id="31"/>
    </w:p>
    <w:p w14:paraId="3F1799F4" w14:textId="77777777" w:rsidR="003E34CF" w:rsidRPr="00B15549" w:rsidRDefault="003E34CF" w:rsidP="003E34CF">
      <w:r w:rsidRPr="00B15549">
        <w:t xml:space="preserve">The LMU shall receive the reference measurement channel while meeting the detection probability and false alarm requirement in </w:t>
      </w:r>
      <w:r w:rsidR="007A504C" w:rsidRPr="00B15549">
        <w:t xml:space="preserve">clause </w:t>
      </w:r>
      <w:r w:rsidRPr="00B15549">
        <w:t>5.1.1. The reference measurement channel is described in Table 5.2.1-1 with parameters specified in Annex A.</w:t>
      </w:r>
    </w:p>
    <w:p w14:paraId="0779F930" w14:textId="77777777" w:rsidR="003E34CF" w:rsidRPr="00B15549" w:rsidRDefault="003E34CF" w:rsidP="003E34CF">
      <w:pPr>
        <w:pStyle w:val="TH"/>
      </w:pPr>
      <w:r w:rsidRPr="00B15549">
        <w:t xml:space="preserve">Table 5.2.1-1: </w:t>
      </w:r>
      <w:r w:rsidRPr="00B15549">
        <w:rPr>
          <w:lang w:eastAsia="zh-CN"/>
        </w:rPr>
        <w:t>LMU</w:t>
      </w:r>
      <w:r w:rsidRPr="00B15549">
        <w:t xml:space="preserve"> reference sensitivity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219"/>
        <w:gridCol w:w="2371"/>
        <w:gridCol w:w="2430"/>
      </w:tblGrid>
      <w:tr w:rsidR="003E34CF" w:rsidRPr="0032410E" w14:paraId="65B52E7C"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6D596E37" w14:textId="77777777" w:rsidR="003E34CF" w:rsidRPr="006D6D77" w:rsidRDefault="003E34CF" w:rsidP="003E34CF">
            <w:pPr>
              <w:pStyle w:val="TAH"/>
              <w:rPr>
                <w:rFonts w:eastAsia="Batang" w:cs="Arial"/>
                <w:lang w:eastAsia="en-US"/>
              </w:rPr>
            </w:pPr>
            <w:r w:rsidRPr="006D6D77">
              <w:rPr>
                <w:rFonts w:eastAsia="Batang" w:cs="Arial"/>
                <w:lang w:eastAsia="en-US"/>
              </w:rPr>
              <w:t>E-UTRA</w:t>
            </w:r>
          </w:p>
          <w:p w14:paraId="1AE634A3" w14:textId="77777777" w:rsidR="003E34CF" w:rsidRPr="006D6D77" w:rsidRDefault="003E34CF" w:rsidP="003E34CF">
            <w:pPr>
              <w:pStyle w:val="TAH"/>
              <w:rPr>
                <w:rFonts w:eastAsia="Batang" w:cs="Arial"/>
                <w:lang w:eastAsia="en-US"/>
              </w:rPr>
            </w:pPr>
            <w:r w:rsidRPr="006D6D77">
              <w:rPr>
                <w:rFonts w:eastAsia="Batang" w:cs="Arial"/>
                <w:lang w:eastAsia="en-US"/>
              </w:rPr>
              <w:t xml:space="preserve">channel bandwidth [MHz] </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0C7E000C" w14:textId="77777777" w:rsidR="003E34CF" w:rsidRPr="006D6D77" w:rsidRDefault="003E34CF" w:rsidP="003E34CF">
            <w:pPr>
              <w:pStyle w:val="TAH"/>
              <w:rPr>
                <w:rFonts w:eastAsia="Batang" w:cs="Arial"/>
                <w:lang w:eastAsia="en-US"/>
              </w:rPr>
            </w:pPr>
            <w:r w:rsidRPr="006D6D77">
              <w:rPr>
                <w:rFonts w:eastAsia="Batang" w:cs="Arial"/>
                <w:lang w:eastAsia="en-US"/>
              </w:rPr>
              <w:t>Reference measurement channel</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8D493FD" w14:textId="77777777" w:rsidR="003E34CF" w:rsidRPr="006D6D77" w:rsidRDefault="003E34CF" w:rsidP="003E34CF">
            <w:pPr>
              <w:pStyle w:val="TAH"/>
              <w:rPr>
                <w:rFonts w:eastAsia="Batang" w:cs="Arial"/>
                <w:lang w:eastAsia="en-US"/>
              </w:rPr>
            </w:pPr>
            <w:r w:rsidRPr="006D6D77">
              <w:rPr>
                <w:rFonts w:eastAsia="Batang" w:cs="Arial"/>
                <w:lang w:eastAsia="en-US"/>
              </w:rPr>
              <w:t xml:space="preserve"> Reference sensitivity power level, PREFSENS</w:t>
            </w:r>
          </w:p>
          <w:p w14:paraId="6E3E439F" w14:textId="77777777" w:rsidR="003E34CF" w:rsidRPr="006D6D77" w:rsidRDefault="003E34CF" w:rsidP="003E34CF">
            <w:pPr>
              <w:pStyle w:val="TAH"/>
              <w:rPr>
                <w:rFonts w:eastAsia="Batang" w:cs="Arial"/>
                <w:lang w:eastAsia="en-US"/>
              </w:rPr>
            </w:pPr>
            <w:r w:rsidRPr="006D6D77">
              <w:rPr>
                <w:rFonts w:eastAsia="Batang" w:cs="Arial"/>
                <w:lang w:eastAsia="en-US"/>
              </w:rPr>
              <w:t xml:space="preserve"> [dBm]</w:t>
            </w:r>
          </w:p>
        </w:tc>
      </w:tr>
      <w:tr w:rsidR="003E34CF" w:rsidRPr="0032410E" w14:paraId="4E0BADD7"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72C53179" w14:textId="77777777" w:rsidR="003E34CF" w:rsidRPr="006D6D77" w:rsidRDefault="003E34CF" w:rsidP="003E34CF">
            <w:pPr>
              <w:pStyle w:val="TAC"/>
              <w:rPr>
                <w:rFonts w:eastAsia="Batang" w:cs="Arial"/>
                <w:lang w:eastAsia="en-US"/>
              </w:rPr>
            </w:pPr>
            <w:r w:rsidRPr="006D6D77">
              <w:rPr>
                <w:rFonts w:eastAsia="Batang" w:cs="Arial"/>
                <w:lang w:eastAsia="en-US"/>
              </w:rPr>
              <w:t>1.4</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1207D46A"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16C97E3" w14:textId="77777777" w:rsidR="003E34CF" w:rsidRPr="006D6D77" w:rsidRDefault="003E34CF" w:rsidP="003E34CF">
            <w:pPr>
              <w:pStyle w:val="TAC"/>
              <w:rPr>
                <w:rFonts w:eastAsia="Batang" w:cs="Arial"/>
                <w:lang w:eastAsia="en-US"/>
              </w:rPr>
            </w:pPr>
            <w:r w:rsidRPr="006D6D77">
              <w:rPr>
                <w:rFonts w:eastAsia="Batang" w:cs="Arial"/>
                <w:lang w:eastAsia="en-US"/>
              </w:rPr>
              <w:t>-130.8</w:t>
            </w:r>
          </w:p>
        </w:tc>
      </w:tr>
      <w:tr w:rsidR="003E34CF" w:rsidRPr="0032410E" w14:paraId="3A1441EC"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3118EACC" w14:textId="77777777" w:rsidR="003E34CF" w:rsidRPr="006D6D77" w:rsidRDefault="003E34CF" w:rsidP="003E34CF">
            <w:pPr>
              <w:pStyle w:val="TAC"/>
              <w:rPr>
                <w:rFonts w:eastAsia="Batang" w:cs="Arial"/>
                <w:lang w:eastAsia="en-US"/>
              </w:rPr>
            </w:pPr>
            <w:r w:rsidRPr="006D6D77">
              <w:rPr>
                <w:rFonts w:eastAsia="Batang" w:cs="Arial"/>
                <w:lang w:eastAsia="en-US"/>
              </w:rPr>
              <w:t>3</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23F457D9"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FDADB19" w14:textId="77777777" w:rsidR="003E34CF" w:rsidRPr="006D6D77" w:rsidRDefault="003E34CF" w:rsidP="003E34CF">
            <w:pPr>
              <w:pStyle w:val="TAC"/>
              <w:rPr>
                <w:rFonts w:eastAsia="Batang" w:cs="Arial"/>
                <w:lang w:eastAsia="en-US"/>
              </w:rPr>
            </w:pPr>
            <w:r w:rsidRPr="006D6D77">
              <w:rPr>
                <w:rFonts w:eastAsia="Batang" w:cs="Arial"/>
                <w:lang w:eastAsia="en-US"/>
              </w:rPr>
              <w:t>-130.8</w:t>
            </w:r>
          </w:p>
        </w:tc>
      </w:tr>
      <w:tr w:rsidR="003E34CF" w:rsidRPr="0032410E" w14:paraId="3CF567D1"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3631CDAE" w14:textId="77777777" w:rsidR="003E34CF" w:rsidRPr="006D6D77" w:rsidRDefault="003E34CF" w:rsidP="003E34CF">
            <w:pPr>
              <w:pStyle w:val="TAC"/>
              <w:rPr>
                <w:rFonts w:eastAsia="Batang" w:cs="Arial"/>
                <w:lang w:eastAsia="en-US"/>
              </w:rPr>
            </w:pPr>
            <w:r w:rsidRPr="006D6D77">
              <w:rPr>
                <w:rFonts w:eastAsia="Batang" w:cs="Arial"/>
                <w:lang w:eastAsia="en-US"/>
              </w:rPr>
              <w:t>5</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2FAC68F9"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0443ED5B" w14:textId="77777777" w:rsidR="003E34CF" w:rsidRPr="006D6D77" w:rsidRDefault="003E34CF" w:rsidP="003E34CF">
            <w:pPr>
              <w:pStyle w:val="TAC"/>
              <w:rPr>
                <w:rFonts w:eastAsia="Batang" w:cs="Arial"/>
                <w:lang w:eastAsia="en-US"/>
              </w:rPr>
            </w:pPr>
            <w:r w:rsidRPr="006D6D77">
              <w:rPr>
                <w:rFonts w:eastAsia="Batang" w:cs="Arial"/>
                <w:lang w:eastAsia="en-US"/>
              </w:rPr>
              <w:t>-130.8</w:t>
            </w:r>
          </w:p>
        </w:tc>
      </w:tr>
      <w:tr w:rsidR="003E34CF" w:rsidRPr="0032410E" w14:paraId="077DD59E"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2D9C99C3" w14:textId="77777777" w:rsidR="003E34CF" w:rsidRPr="006D6D77" w:rsidRDefault="003E34CF" w:rsidP="003E34CF">
            <w:pPr>
              <w:pStyle w:val="TAC"/>
              <w:rPr>
                <w:rFonts w:eastAsia="Batang" w:cs="Arial"/>
                <w:lang w:eastAsia="en-US"/>
              </w:rPr>
            </w:pPr>
            <w:r w:rsidRPr="006D6D77">
              <w:rPr>
                <w:rFonts w:eastAsia="Batang" w:cs="Arial"/>
                <w:lang w:eastAsia="en-US"/>
              </w:rPr>
              <w:t>10</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6BC3A9B3"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522C64" w14:textId="77777777" w:rsidR="003E34CF" w:rsidRPr="006D6D77" w:rsidRDefault="003E34CF" w:rsidP="003E34CF">
            <w:pPr>
              <w:pStyle w:val="TAC"/>
              <w:rPr>
                <w:rFonts w:eastAsia="Batang" w:cs="Arial"/>
                <w:lang w:eastAsia="en-US"/>
              </w:rPr>
            </w:pPr>
            <w:r w:rsidRPr="006D6D77">
              <w:rPr>
                <w:rFonts w:eastAsia="Batang" w:cs="Arial"/>
                <w:lang w:eastAsia="en-US"/>
              </w:rPr>
              <w:t>-130.8</w:t>
            </w:r>
          </w:p>
        </w:tc>
      </w:tr>
      <w:tr w:rsidR="003E34CF" w:rsidRPr="0032410E" w14:paraId="7162EF47"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0178C759"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1184569C"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CFB57C5" w14:textId="77777777" w:rsidR="003E34CF" w:rsidRPr="006D6D77" w:rsidRDefault="003E34CF" w:rsidP="003E34CF">
            <w:pPr>
              <w:pStyle w:val="TAC"/>
              <w:rPr>
                <w:rFonts w:eastAsia="Batang" w:cs="Arial"/>
                <w:lang w:eastAsia="en-US"/>
              </w:rPr>
            </w:pPr>
            <w:r w:rsidRPr="006D6D77">
              <w:rPr>
                <w:rFonts w:eastAsia="Batang" w:cs="Arial"/>
                <w:lang w:eastAsia="en-US"/>
              </w:rPr>
              <w:t>-130.8</w:t>
            </w:r>
          </w:p>
        </w:tc>
      </w:tr>
      <w:tr w:rsidR="003E34CF" w:rsidRPr="0032410E" w14:paraId="24BBBC20" w14:textId="77777777" w:rsidTr="008D0901">
        <w:trPr>
          <w:jc w:val="center"/>
        </w:trPr>
        <w:tc>
          <w:tcPr>
            <w:tcW w:w="2219" w:type="dxa"/>
            <w:tcBorders>
              <w:top w:val="single" w:sz="4" w:space="0" w:color="auto"/>
              <w:left w:val="single" w:sz="4" w:space="0" w:color="auto"/>
              <w:bottom w:val="single" w:sz="4" w:space="0" w:color="auto"/>
              <w:right w:val="single" w:sz="4" w:space="0" w:color="auto"/>
            </w:tcBorders>
            <w:shd w:val="clear" w:color="auto" w:fill="auto"/>
            <w:vAlign w:val="center"/>
          </w:tcPr>
          <w:p w14:paraId="7B825CA8" w14:textId="77777777" w:rsidR="003E34CF" w:rsidRPr="006D6D77" w:rsidRDefault="003E34CF" w:rsidP="003E34CF">
            <w:pPr>
              <w:pStyle w:val="TAC"/>
              <w:rPr>
                <w:rFonts w:eastAsia="Batang" w:cs="Arial"/>
                <w:lang w:eastAsia="en-US"/>
              </w:rPr>
            </w:pPr>
            <w:r w:rsidRPr="006D6D77">
              <w:rPr>
                <w:rFonts w:eastAsia="Batang" w:cs="Arial"/>
                <w:lang w:eastAsia="en-US"/>
              </w:rPr>
              <w:t>20</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532983CE"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AB24987" w14:textId="77777777" w:rsidR="003E34CF" w:rsidRPr="006D6D77" w:rsidRDefault="003E34CF" w:rsidP="003E34CF">
            <w:pPr>
              <w:pStyle w:val="TAC"/>
              <w:rPr>
                <w:rFonts w:eastAsia="Batang" w:cs="Arial"/>
                <w:lang w:eastAsia="en-US"/>
              </w:rPr>
            </w:pPr>
            <w:r w:rsidRPr="006D6D77">
              <w:rPr>
                <w:rFonts w:eastAsia="Batang" w:cs="Arial"/>
                <w:lang w:eastAsia="en-US"/>
              </w:rPr>
              <w:t>-130.8</w:t>
            </w:r>
          </w:p>
        </w:tc>
      </w:tr>
    </w:tbl>
    <w:p w14:paraId="512CE9AC" w14:textId="77777777" w:rsidR="003E34CF" w:rsidRPr="00B15549" w:rsidRDefault="003E34CF" w:rsidP="003E34CF"/>
    <w:p w14:paraId="430D415A" w14:textId="77777777" w:rsidR="003E34CF" w:rsidRPr="00B15549" w:rsidRDefault="003E34CF" w:rsidP="003E34CF">
      <w:pPr>
        <w:pStyle w:val="Heading2"/>
      </w:pPr>
      <w:bookmarkStart w:id="32" w:name="_Toc528162800"/>
      <w:r w:rsidRPr="00B15549">
        <w:t>5.3</w:t>
      </w:r>
      <w:r w:rsidRPr="00B15549">
        <w:tab/>
        <w:t>Dynamic range</w:t>
      </w:r>
      <w:bookmarkEnd w:id="32"/>
    </w:p>
    <w:p w14:paraId="6E90F9AD" w14:textId="77777777" w:rsidR="003E34CF" w:rsidRPr="00B15549" w:rsidRDefault="003E34CF" w:rsidP="004A142D">
      <w:r w:rsidRPr="00B15549">
        <w:t>The dynamic range is specified as a measure of the capability of the receiver to receive a wanted signal in the presence of an interfering signal inside the received channel bandwidth. In this condition</w:t>
      </w:r>
      <w:r w:rsidR="001B6FED">
        <w:t>,</w:t>
      </w:r>
      <w:r w:rsidRPr="00B15549">
        <w:t xml:space="preserve"> a detection probability requirement and a false alarm requirement shall be met for a specified reference measurement channel. The interfering signal for the dynamic range requirement is an AWGN signal.</w:t>
      </w:r>
    </w:p>
    <w:p w14:paraId="4AC755D6" w14:textId="77777777" w:rsidR="003E34CF" w:rsidRPr="00B15549" w:rsidRDefault="003E34CF" w:rsidP="003E34CF">
      <w:pPr>
        <w:pStyle w:val="Heading3"/>
      </w:pPr>
      <w:bookmarkStart w:id="33" w:name="_Toc528162801"/>
      <w:r w:rsidRPr="00B15549">
        <w:t>5.3.1</w:t>
      </w:r>
      <w:r w:rsidRPr="00B15549">
        <w:tab/>
        <w:t>Minimum requirement</w:t>
      </w:r>
      <w:bookmarkEnd w:id="33"/>
    </w:p>
    <w:p w14:paraId="5C34D379" w14:textId="77777777" w:rsidR="003E34CF" w:rsidRPr="00B15549" w:rsidRDefault="003E34CF" w:rsidP="003E34CF">
      <w:r w:rsidRPr="00B15549">
        <w:t xml:space="preserve">The LMU shall receive the reference measurement channel while meeting the detection probability and false alarm requirement in </w:t>
      </w:r>
      <w:r w:rsidR="007A504C" w:rsidRPr="00B15549">
        <w:t xml:space="preserve">clause </w:t>
      </w:r>
      <w:r w:rsidRPr="00B15549">
        <w:t>5.1.1.</w:t>
      </w:r>
      <w:r w:rsidR="00C521F2" w:rsidRPr="00B15549">
        <w:t xml:space="preserve"> </w:t>
      </w:r>
      <w:r w:rsidRPr="00B15549">
        <w:t>The reference measurement channel is described in Table 5.2.1-1 with parameters specified in Annex A.</w:t>
      </w:r>
    </w:p>
    <w:p w14:paraId="71A1B5E6" w14:textId="77777777" w:rsidR="003E34CF" w:rsidRPr="00B15549" w:rsidRDefault="003E34CF" w:rsidP="004A142D">
      <w:pPr>
        <w:pStyle w:val="TH"/>
      </w:pPr>
      <w:r w:rsidRPr="00B15549">
        <w:t xml:space="preserve">Table 5.3.1-1: </w:t>
      </w:r>
      <w:r w:rsidRPr="00B15549">
        <w:rPr>
          <w:lang w:eastAsia="zh-CN"/>
        </w:rPr>
        <w:t>LMU d</w:t>
      </w:r>
      <w:r w:rsidRPr="00B15549">
        <w:t>ynamic range</w:t>
      </w:r>
    </w:p>
    <w:tbl>
      <w:tblPr>
        <w:tblW w:w="7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257"/>
        <w:gridCol w:w="1606"/>
        <w:gridCol w:w="1521"/>
        <w:gridCol w:w="1530"/>
        <w:gridCol w:w="1260"/>
      </w:tblGrid>
      <w:tr w:rsidR="003E34CF" w:rsidRPr="0032410E" w14:paraId="2C72FE71"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63CC3CCD" w14:textId="77777777" w:rsidR="003E34CF" w:rsidRPr="006D6D77" w:rsidRDefault="003E34CF" w:rsidP="003E34CF">
            <w:pPr>
              <w:pStyle w:val="TAH"/>
              <w:rPr>
                <w:rFonts w:eastAsia="Batang" w:cs="Arial"/>
                <w:lang w:eastAsia="en-US"/>
              </w:rPr>
            </w:pPr>
            <w:r w:rsidRPr="006D6D77">
              <w:rPr>
                <w:rFonts w:eastAsia="Batang" w:cs="Arial"/>
                <w:lang w:eastAsia="en-US"/>
              </w:rPr>
              <w:t>E-UTRA</w:t>
            </w:r>
          </w:p>
          <w:p w14:paraId="2D45753E" w14:textId="77777777" w:rsidR="003E34CF" w:rsidRPr="006D6D77" w:rsidRDefault="003E34CF" w:rsidP="003E34CF">
            <w:pPr>
              <w:pStyle w:val="TAH"/>
              <w:rPr>
                <w:rFonts w:eastAsia="Batang" w:cs="Arial"/>
                <w:lang w:eastAsia="en-US"/>
              </w:rPr>
            </w:pPr>
            <w:r w:rsidRPr="006D6D77">
              <w:rPr>
                <w:rFonts w:eastAsia="Batang" w:cs="Arial"/>
                <w:lang w:eastAsia="en-US"/>
              </w:rPr>
              <w:t>channel bandwidth [MHz]</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5CAF8D29" w14:textId="77777777" w:rsidR="003E34CF" w:rsidRPr="006D6D77" w:rsidRDefault="003E34CF" w:rsidP="003E34CF">
            <w:pPr>
              <w:pStyle w:val="TAH"/>
              <w:rPr>
                <w:rFonts w:eastAsia="Batang" w:cs="Arial"/>
                <w:lang w:eastAsia="en-US"/>
              </w:rPr>
            </w:pPr>
            <w:r w:rsidRPr="006D6D77">
              <w:rPr>
                <w:rFonts w:eastAsia="Batang" w:cs="Arial"/>
                <w:lang w:eastAsia="en-US"/>
              </w:rPr>
              <w:t>Reference measurement channel</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55C73C3A" w14:textId="77777777" w:rsidR="003E34CF" w:rsidRPr="006D6D77" w:rsidRDefault="003E34CF" w:rsidP="003E34CF">
            <w:pPr>
              <w:pStyle w:val="TAH"/>
              <w:rPr>
                <w:rFonts w:eastAsia="Batang" w:cs="Arial"/>
                <w:lang w:eastAsia="en-US"/>
              </w:rPr>
            </w:pPr>
            <w:r w:rsidRPr="006D6D77">
              <w:rPr>
                <w:rFonts w:eastAsia="Batang" w:cs="Arial"/>
                <w:lang w:eastAsia="en-US"/>
              </w:rPr>
              <w:t>Wanted signal mean power [dBm]</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75E7135"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mean power [dBm] / BW</w:t>
            </w:r>
            <w:r w:rsidRPr="006D6D77">
              <w:rPr>
                <w:rFonts w:eastAsia="Batang" w:cs="Arial"/>
                <w:vertAlign w:val="subscript"/>
                <w:lang w:eastAsia="en-US"/>
              </w:rPr>
              <w:t>Config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D29ECEC"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4F141812"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5297ED52" w14:textId="77777777" w:rsidR="003E34CF" w:rsidRPr="006D6D77" w:rsidRDefault="003E34CF" w:rsidP="003E34CF">
            <w:pPr>
              <w:pStyle w:val="TAC"/>
              <w:rPr>
                <w:rFonts w:eastAsia="Batang" w:cs="Arial"/>
                <w:lang w:eastAsia="en-US"/>
              </w:rPr>
            </w:pPr>
            <w:r w:rsidRPr="006D6D77">
              <w:rPr>
                <w:rFonts w:eastAsia="Batang" w:cs="Arial"/>
                <w:lang w:eastAsia="en-US"/>
              </w:rPr>
              <w:t>1.4</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9784C71"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071942E0" w14:textId="77777777" w:rsidR="003E34CF" w:rsidRPr="006D6D77" w:rsidRDefault="003E34CF" w:rsidP="003E34CF">
            <w:pPr>
              <w:pStyle w:val="TAC"/>
              <w:rPr>
                <w:rFonts w:eastAsia="Batang" w:cs="Arial"/>
                <w:lang w:eastAsia="en-US"/>
              </w:rPr>
            </w:pPr>
            <w:r w:rsidRPr="006D6D77">
              <w:rPr>
                <w:rFonts w:eastAsia="Batang" w:cs="Arial"/>
                <w:lang w:eastAsia="en-US"/>
              </w:rPr>
              <w:t>-108.5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F274B36" w14:textId="77777777" w:rsidR="003E34CF" w:rsidRPr="006D6D77" w:rsidRDefault="003E34CF" w:rsidP="003E34CF">
            <w:pPr>
              <w:pStyle w:val="TAC"/>
              <w:rPr>
                <w:rFonts w:eastAsia="Batang" w:cs="Arial"/>
                <w:lang w:eastAsia="en-US"/>
              </w:rPr>
            </w:pPr>
            <w:r w:rsidRPr="006D6D77">
              <w:rPr>
                <w:rFonts w:eastAsia="Batang" w:cs="Arial"/>
                <w:lang w:eastAsia="en-US"/>
              </w:rPr>
              <w:t>-88.7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17D4D87" w14:textId="77777777" w:rsidR="003E34CF" w:rsidRPr="006D6D77" w:rsidRDefault="003E34CF" w:rsidP="003E34CF">
            <w:pPr>
              <w:pStyle w:val="TAC"/>
              <w:rPr>
                <w:rFonts w:eastAsia="Batang" w:cs="Arial"/>
                <w:lang w:eastAsia="en-US"/>
              </w:rPr>
            </w:pPr>
            <w:r w:rsidRPr="006D6D77">
              <w:rPr>
                <w:rFonts w:eastAsia="Batang" w:cs="Arial"/>
                <w:lang w:eastAsia="en-US"/>
              </w:rPr>
              <w:t>AWGN</w:t>
            </w:r>
          </w:p>
        </w:tc>
      </w:tr>
      <w:tr w:rsidR="003E34CF" w:rsidRPr="0032410E" w14:paraId="61801852"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50EC572F" w14:textId="77777777" w:rsidR="003E34CF" w:rsidRPr="006D6D77" w:rsidRDefault="003E34CF" w:rsidP="003E34CF">
            <w:pPr>
              <w:pStyle w:val="TAC"/>
              <w:rPr>
                <w:rFonts w:eastAsia="Batang" w:cs="Arial"/>
                <w:lang w:eastAsia="en-US"/>
              </w:rPr>
            </w:pPr>
            <w:r w:rsidRPr="006D6D77">
              <w:rPr>
                <w:rFonts w:eastAsia="Batang" w:cs="Arial"/>
                <w:lang w:eastAsia="en-US"/>
              </w:rPr>
              <w:t>3</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15D98E74"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563AAC97" w14:textId="77777777" w:rsidR="003E34CF" w:rsidRPr="006D6D77" w:rsidRDefault="003E34CF" w:rsidP="003E34CF">
            <w:pPr>
              <w:pStyle w:val="TAC"/>
              <w:rPr>
                <w:rFonts w:eastAsia="Batang" w:cs="Arial"/>
                <w:lang w:eastAsia="en-US"/>
              </w:rPr>
            </w:pPr>
            <w:r w:rsidRPr="006D6D77">
              <w:rPr>
                <w:rFonts w:eastAsia="Batang" w:cs="Arial"/>
                <w:lang w:eastAsia="en-US"/>
              </w:rPr>
              <w:t>-104.6</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3FBFC64" w14:textId="77777777" w:rsidR="003E34CF" w:rsidRPr="006D6D77" w:rsidRDefault="003E34CF" w:rsidP="003E34CF">
            <w:pPr>
              <w:pStyle w:val="TAC"/>
              <w:rPr>
                <w:rFonts w:eastAsia="Batang" w:cs="Arial"/>
                <w:lang w:eastAsia="en-US"/>
              </w:rPr>
            </w:pPr>
            <w:r w:rsidRPr="006D6D77">
              <w:rPr>
                <w:rFonts w:eastAsia="Batang" w:cs="Arial"/>
                <w:lang w:eastAsia="en-US"/>
              </w:rPr>
              <w:t>-84.7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50E5283" w14:textId="77777777" w:rsidR="003E34CF" w:rsidRPr="006D6D77" w:rsidRDefault="003E34CF" w:rsidP="003E34CF">
            <w:pPr>
              <w:pStyle w:val="TAC"/>
              <w:rPr>
                <w:rFonts w:eastAsia="Batang" w:cs="Arial"/>
                <w:lang w:eastAsia="en-US"/>
              </w:rPr>
            </w:pPr>
            <w:r w:rsidRPr="006D6D77">
              <w:rPr>
                <w:rFonts w:eastAsia="Batang" w:cs="Arial"/>
                <w:lang w:eastAsia="en-US"/>
              </w:rPr>
              <w:t>AWGN</w:t>
            </w:r>
          </w:p>
        </w:tc>
      </w:tr>
      <w:tr w:rsidR="003E34CF" w:rsidRPr="0032410E" w14:paraId="351D5301"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0A31EC7E" w14:textId="77777777" w:rsidR="003E34CF" w:rsidRPr="006D6D77" w:rsidRDefault="003E34CF" w:rsidP="003E34CF">
            <w:pPr>
              <w:pStyle w:val="TAC"/>
              <w:rPr>
                <w:rFonts w:eastAsia="Batang" w:cs="Arial"/>
                <w:lang w:eastAsia="en-US"/>
              </w:rPr>
            </w:pPr>
            <w:r w:rsidRPr="006D6D77">
              <w:rPr>
                <w:rFonts w:eastAsia="Batang" w:cs="Arial"/>
                <w:lang w:eastAsia="en-US"/>
              </w:rPr>
              <w:t>5</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384A4410"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1421ECB0" w14:textId="77777777" w:rsidR="003E34CF" w:rsidRPr="006D6D77" w:rsidRDefault="003E34CF" w:rsidP="003E34CF">
            <w:pPr>
              <w:pStyle w:val="TAC"/>
              <w:rPr>
                <w:rFonts w:eastAsia="Batang" w:cs="Arial"/>
                <w:lang w:eastAsia="en-US"/>
              </w:rPr>
            </w:pPr>
            <w:r w:rsidRPr="006D6D77">
              <w:rPr>
                <w:rFonts w:eastAsia="Batang" w:cs="Arial"/>
                <w:lang w:eastAsia="en-US"/>
              </w:rPr>
              <w:t>-102.4</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481CB5D" w14:textId="77777777" w:rsidR="003E34CF" w:rsidRPr="006D6D77" w:rsidRDefault="003E34CF" w:rsidP="003E34CF">
            <w:pPr>
              <w:pStyle w:val="TAC"/>
              <w:rPr>
                <w:rFonts w:eastAsia="Batang" w:cs="Arial"/>
                <w:lang w:eastAsia="en-US"/>
              </w:rPr>
            </w:pPr>
            <w:r w:rsidRPr="006D6D77">
              <w:rPr>
                <w:rFonts w:eastAsia="Batang" w:cs="Arial"/>
                <w:lang w:eastAsia="en-US"/>
              </w:rPr>
              <w:t>-82.5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263AE2A" w14:textId="77777777" w:rsidR="003E34CF" w:rsidRPr="006D6D77" w:rsidRDefault="003E34CF" w:rsidP="003E34CF">
            <w:pPr>
              <w:pStyle w:val="TAC"/>
              <w:rPr>
                <w:rFonts w:eastAsia="Batang" w:cs="Arial"/>
                <w:lang w:eastAsia="en-US"/>
              </w:rPr>
            </w:pPr>
            <w:r w:rsidRPr="006D6D77">
              <w:rPr>
                <w:rFonts w:eastAsia="Batang" w:cs="Arial"/>
                <w:lang w:eastAsia="en-US"/>
              </w:rPr>
              <w:t>AWGN</w:t>
            </w:r>
          </w:p>
        </w:tc>
      </w:tr>
      <w:tr w:rsidR="003E34CF" w:rsidRPr="0032410E" w14:paraId="08F12D02"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41062DB9" w14:textId="77777777" w:rsidR="003E34CF" w:rsidRPr="006D6D77" w:rsidRDefault="003E34CF" w:rsidP="003E34CF">
            <w:pPr>
              <w:pStyle w:val="TAC"/>
              <w:rPr>
                <w:rFonts w:eastAsia="Batang" w:cs="Arial"/>
                <w:lang w:eastAsia="en-US"/>
              </w:rPr>
            </w:pPr>
            <w:r w:rsidRPr="006D6D77">
              <w:rPr>
                <w:rFonts w:eastAsia="Batang" w:cs="Arial"/>
                <w:lang w:eastAsia="en-US"/>
              </w:rPr>
              <w:t>10</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514DC50"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2C54B531" w14:textId="77777777" w:rsidR="003E34CF" w:rsidRPr="006D6D77" w:rsidRDefault="003E34CF" w:rsidP="003E34CF">
            <w:pPr>
              <w:pStyle w:val="TAC"/>
              <w:rPr>
                <w:rFonts w:eastAsia="Batang" w:cs="Arial"/>
                <w:lang w:eastAsia="en-US"/>
              </w:rPr>
            </w:pPr>
            <w:r w:rsidRPr="006D6D77">
              <w:rPr>
                <w:rFonts w:eastAsia="Batang" w:cs="Arial"/>
                <w:lang w:eastAsia="en-US"/>
              </w:rPr>
              <w:t>-99.4</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8B7E142" w14:textId="77777777" w:rsidR="003E34CF" w:rsidRPr="006D6D77" w:rsidRDefault="003E34CF" w:rsidP="003E34CF">
            <w:pPr>
              <w:pStyle w:val="TAC"/>
              <w:rPr>
                <w:rFonts w:eastAsia="Batang" w:cs="Arial"/>
                <w:lang w:eastAsia="en-US"/>
              </w:rPr>
            </w:pPr>
            <w:r w:rsidRPr="006D6D77">
              <w:rPr>
                <w:rFonts w:eastAsia="Batang" w:cs="Arial"/>
                <w:lang w:eastAsia="en-US"/>
              </w:rPr>
              <w:t>-79.5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1496D41" w14:textId="77777777" w:rsidR="003E34CF" w:rsidRPr="006D6D77" w:rsidRDefault="003E34CF" w:rsidP="003E34CF">
            <w:pPr>
              <w:pStyle w:val="TAC"/>
              <w:rPr>
                <w:rFonts w:eastAsia="Batang" w:cs="Arial"/>
                <w:lang w:eastAsia="en-US"/>
              </w:rPr>
            </w:pPr>
            <w:r w:rsidRPr="006D6D77">
              <w:rPr>
                <w:rFonts w:eastAsia="Batang" w:cs="Arial"/>
                <w:lang w:eastAsia="en-US"/>
              </w:rPr>
              <w:t>AWGN</w:t>
            </w:r>
          </w:p>
        </w:tc>
      </w:tr>
      <w:tr w:rsidR="003E34CF" w:rsidRPr="0032410E" w14:paraId="01487C79"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275869C3"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05DE34FC"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38A3648A" w14:textId="77777777" w:rsidR="003E34CF" w:rsidRPr="006D6D77" w:rsidRDefault="003E34CF" w:rsidP="003E34CF">
            <w:pPr>
              <w:pStyle w:val="TAC"/>
              <w:rPr>
                <w:rFonts w:eastAsia="Batang" w:cs="Arial"/>
                <w:lang w:eastAsia="en-US"/>
              </w:rPr>
            </w:pPr>
            <w:r w:rsidRPr="006D6D77">
              <w:rPr>
                <w:rFonts w:eastAsia="Batang" w:cs="Arial"/>
                <w:lang w:eastAsia="en-US"/>
              </w:rPr>
              <w:t>-97.6</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F54D66D" w14:textId="77777777" w:rsidR="003E34CF" w:rsidRPr="006D6D77" w:rsidRDefault="003E34CF" w:rsidP="003E34CF">
            <w:pPr>
              <w:pStyle w:val="TAC"/>
              <w:rPr>
                <w:rFonts w:eastAsia="Batang" w:cs="Arial"/>
                <w:lang w:eastAsia="en-US"/>
              </w:rPr>
            </w:pPr>
            <w:r w:rsidRPr="006D6D77">
              <w:rPr>
                <w:rFonts w:eastAsia="Batang" w:cs="Arial"/>
                <w:lang w:eastAsia="en-US"/>
              </w:rPr>
              <w:t>-77.7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B2FAB3" w14:textId="77777777" w:rsidR="003E34CF" w:rsidRPr="006D6D77" w:rsidRDefault="003E34CF" w:rsidP="003E34CF">
            <w:pPr>
              <w:pStyle w:val="TAC"/>
              <w:rPr>
                <w:rFonts w:eastAsia="Batang" w:cs="Arial"/>
                <w:lang w:eastAsia="en-US"/>
              </w:rPr>
            </w:pPr>
            <w:r w:rsidRPr="006D6D77">
              <w:rPr>
                <w:rFonts w:eastAsia="Batang" w:cs="Arial"/>
                <w:lang w:eastAsia="en-US"/>
              </w:rPr>
              <w:t>AWGN</w:t>
            </w:r>
          </w:p>
        </w:tc>
      </w:tr>
      <w:tr w:rsidR="003E34CF" w:rsidRPr="0032410E" w14:paraId="1A55B602" w14:textId="77777777" w:rsidTr="008D0901">
        <w:trPr>
          <w:jc w:val="center"/>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54DBE075" w14:textId="77777777" w:rsidR="003E34CF" w:rsidRPr="006D6D77" w:rsidRDefault="003E34CF" w:rsidP="003E34CF">
            <w:pPr>
              <w:pStyle w:val="TAC"/>
              <w:rPr>
                <w:rFonts w:eastAsia="Batang" w:cs="Arial"/>
                <w:lang w:eastAsia="en-US"/>
              </w:rPr>
            </w:pPr>
            <w:r w:rsidRPr="006D6D77">
              <w:rPr>
                <w:rFonts w:eastAsia="Batang" w:cs="Arial"/>
                <w:lang w:eastAsia="en-US"/>
              </w:rPr>
              <w:t>20</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123ED2AE" w14:textId="77777777" w:rsidR="003E34CF" w:rsidRPr="006D6D77" w:rsidRDefault="003E34CF" w:rsidP="003E34CF">
            <w:pPr>
              <w:pStyle w:val="TAC"/>
              <w:rPr>
                <w:rFonts w:eastAsia="Batang" w:cs="Arial"/>
                <w:lang w:eastAsia="en-US"/>
              </w:rPr>
            </w:pPr>
            <w:r w:rsidRPr="006D6D77">
              <w:rPr>
                <w:rFonts w:eastAsia="Batang" w:cs="Arial"/>
                <w:lang w:eastAsia="en-US"/>
              </w:rPr>
              <w:t>Annex A</w:t>
            </w:r>
          </w:p>
        </w:tc>
        <w:tc>
          <w:tcPr>
            <w:tcW w:w="1521" w:type="dxa"/>
            <w:tcBorders>
              <w:top w:val="single" w:sz="4" w:space="0" w:color="auto"/>
              <w:left w:val="single" w:sz="4" w:space="0" w:color="auto"/>
              <w:bottom w:val="single" w:sz="4" w:space="0" w:color="auto"/>
              <w:right w:val="single" w:sz="4" w:space="0" w:color="auto"/>
            </w:tcBorders>
            <w:shd w:val="clear" w:color="auto" w:fill="auto"/>
            <w:vAlign w:val="center"/>
          </w:tcPr>
          <w:p w14:paraId="0F252AEA" w14:textId="77777777" w:rsidR="003E34CF" w:rsidRPr="006D6D77" w:rsidRDefault="003E34CF" w:rsidP="003E34CF">
            <w:pPr>
              <w:pStyle w:val="TAC"/>
              <w:rPr>
                <w:rFonts w:eastAsia="Batang" w:cs="Arial"/>
                <w:lang w:eastAsia="en-US"/>
              </w:rPr>
            </w:pPr>
            <w:r w:rsidRPr="006D6D77">
              <w:rPr>
                <w:rFonts w:eastAsia="Batang" w:cs="Arial"/>
                <w:lang w:eastAsia="en-US"/>
              </w:rPr>
              <w:t>-96.3</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FEC1459" w14:textId="77777777" w:rsidR="003E34CF" w:rsidRPr="006D6D77" w:rsidRDefault="003E34CF" w:rsidP="003E34CF">
            <w:pPr>
              <w:pStyle w:val="TAC"/>
              <w:rPr>
                <w:rFonts w:eastAsia="Batang" w:cs="Arial"/>
                <w:lang w:eastAsia="en-US"/>
              </w:rPr>
            </w:pPr>
            <w:r w:rsidRPr="006D6D77">
              <w:rPr>
                <w:rFonts w:eastAsia="Batang" w:cs="Arial"/>
                <w:lang w:eastAsia="en-US"/>
              </w:rPr>
              <w:t>-76.4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ED55CCB" w14:textId="77777777" w:rsidR="003E34CF" w:rsidRPr="006D6D77" w:rsidRDefault="003E34CF" w:rsidP="003E34CF">
            <w:pPr>
              <w:pStyle w:val="TAC"/>
              <w:rPr>
                <w:rFonts w:eastAsia="Batang" w:cs="Arial"/>
                <w:lang w:eastAsia="en-US"/>
              </w:rPr>
            </w:pPr>
            <w:r w:rsidRPr="006D6D77">
              <w:rPr>
                <w:rFonts w:eastAsia="Batang" w:cs="Arial"/>
                <w:lang w:eastAsia="en-US"/>
              </w:rPr>
              <w:t>AWGN</w:t>
            </w:r>
          </w:p>
        </w:tc>
      </w:tr>
    </w:tbl>
    <w:p w14:paraId="65343188" w14:textId="77777777" w:rsidR="003E34CF" w:rsidRPr="00B15549" w:rsidRDefault="003E34CF" w:rsidP="003E34CF"/>
    <w:p w14:paraId="1E5D2133" w14:textId="77777777" w:rsidR="003E34CF" w:rsidRPr="00B15549" w:rsidRDefault="003E34CF" w:rsidP="003E34CF">
      <w:pPr>
        <w:pStyle w:val="Heading2"/>
      </w:pPr>
      <w:bookmarkStart w:id="34" w:name="_Toc528162802"/>
      <w:r w:rsidRPr="00B15549">
        <w:t>5.4</w:t>
      </w:r>
      <w:r w:rsidRPr="00B15549">
        <w:tab/>
        <w:t>In-channel selectivity</w:t>
      </w:r>
      <w:bookmarkEnd w:id="34"/>
    </w:p>
    <w:p w14:paraId="75CF5F7D" w14:textId="77777777" w:rsidR="003E34CF" w:rsidRPr="00B15549" w:rsidRDefault="003E34CF" w:rsidP="004A142D">
      <w:pPr>
        <w:rPr>
          <w:rFonts w:cs="v4.2.0"/>
        </w:rPr>
      </w:pPr>
      <w:r w:rsidRPr="00B15549">
        <w:t>In-channel selectivity (ICS) is a measure of the receiver ability to receive a wanted signal at its assigned resource block locations in the presence of an interfering signal received at a larger power spectral density. In this condition</w:t>
      </w:r>
      <w:r w:rsidR="001B6FED">
        <w:t>,</w:t>
      </w:r>
      <w:r w:rsidRPr="00B15549">
        <w:t xml:space="preserve"> a detection probability requirement and a false alarm requirement shall be met for a specified reference measurement </w:t>
      </w:r>
      <w:r w:rsidRPr="00B15549">
        <w:lastRenderedPageBreak/>
        <w:t>channel. The interfering signal shall be</w:t>
      </w:r>
      <w:r w:rsidRPr="00B15549">
        <w:rPr>
          <w:rFonts w:cs="v4.2.0"/>
        </w:rPr>
        <w:t xml:space="preserve"> an </w:t>
      </w:r>
      <w:r w:rsidRPr="00B15549">
        <w:t>E-UTRA signal as specified in Annex C and shall be time aligned with the wanted signal</w:t>
      </w:r>
      <w:r w:rsidRPr="00B15549">
        <w:rPr>
          <w:rFonts w:cs="v4.2.0"/>
        </w:rPr>
        <w:t>.</w:t>
      </w:r>
    </w:p>
    <w:p w14:paraId="2F8F46EE" w14:textId="77777777" w:rsidR="003E34CF" w:rsidRPr="00B15549" w:rsidRDefault="003E34CF" w:rsidP="00144C6C">
      <w:pPr>
        <w:pStyle w:val="Heading3"/>
      </w:pPr>
      <w:bookmarkStart w:id="35" w:name="_Toc528162803"/>
      <w:r w:rsidRPr="00B15549">
        <w:t>5.4.1</w:t>
      </w:r>
      <w:r w:rsidRPr="00B15549">
        <w:tab/>
        <w:t>Minimum requirement</w:t>
      </w:r>
      <w:bookmarkEnd w:id="35"/>
    </w:p>
    <w:p w14:paraId="26A0F081" w14:textId="77777777" w:rsidR="003E34CF" w:rsidRPr="00B15549" w:rsidRDefault="003E34CF" w:rsidP="003E34CF">
      <w:r w:rsidRPr="00B15549">
        <w:t xml:space="preserve">The LMU shall receive the reference measurement channel while meeting the detection probability and false alarm requirement in </w:t>
      </w:r>
      <w:r w:rsidR="008D0901" w:rsidRPr="00B15549">
        <w:t xml:space="preserve">clause </w:t>
      </w:r>
      <w:r w:rsidRPr="00B15549">
        <w:t>5.1.1. The reference measurement channel is specified in Annex A with parameters specified in Table 5.2.1-1.</w:t>
      </w:r>
    </w:p>
    <w:p w14:paraId="073748C1" w14:textId="77777777" w:rsidR="003E34CF" w:rsidRPr="00B15549" w:rsidRDefault="008D0901" w:rsidP="008D0901">
      <w:pPr>
        <w:pStyle w:val="TH"/>
      </w:pPr>
      <w:r w:rsidRPr="00B15549">
        <w:t xml:space="preserve">Table 5.4.1-1 E-UTRA </w:t>
      </w:r>
      <w:r w:rsidRPr="00B15549">
        <w:rPr>
          <w:lang w:eastAsia="zh-CN"/>
        </w:rPr>
        <w:t xml:space="preserve">LMU </w:t>
      </w:r>
      <w:r w:rsidRPr="00B15549">
        <w:t>in-channel selectivity</w:t>
      </w:r>
    </w:p>
    <w:tbl>
      <w:tblPr>
        <w:tblW w:w="7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116"/>
        <w:gridCol w:w="1782"/>
        <w:gridCol w:w="1800"/>
        <w:gridCol w:w="1260"/>
        <w:gridCol w:w="1890"/>
      </w:tblGrid>
      <w:tr w:rsidR="003E34CF" w:rsidRPr="0032410E" w14:paraId="2950677C"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6EEEB6F4" w14:textId="77777777" w:rsidR="003E34CF" w:rsidRPr="006D6D77" w:rsidRDefault="003E34CF" w:rsidP="008D0901">
            <w:pPr>
              <w:pStyle w:val="TAH"/>
              <w:rPr>
                <w:rFonts w:eastAsia="Batang" w:cs="Arial"/>
                <w:lang w:eastAsia="en-US"/>
              </w:rPr>
            </w:pPr>
            <w:r w:rsidRPr="006D6D77">
              <w:rPr>
                <w:rFonts w:eastAsia="Batang" w:cs="Arial"/>
                <w:lang w:eastAsia="en-US"/>
              </w:rPr>
              <w:t>E-UTRA</w:t>
            </w:r>
          </w:p>
          <w:p w14:paraId="56ED9A3D" w14:textId="77777777" w:rsidR="003E34CF" w:rsidRPr="006D6D77" w:rsidRDefault="003E34CF" w:rsidP="008D0901">
            <w:pPr>
              <w:pStyle w:val="TAH"/>
              <w:rPr>
                <w:rFonts w:eastAsia="Batang" w:cs="Arial"/>
                <w:lang w:eastAsia="en-US"/>
              </w:rPr>
            </w:pPr>
            <w:r w:rsidRPr="006D6D77">
              <w:rPr>
                <w:rFonts w:eastAsia="Batang" w:cs="Arial"/>
                <w:lang w:eastAsia="en-US"/>
              </w:rPr>
              <w:t>channel bandwidth (MHz</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7442E9B4" w14:textId="77777777" w:rsidR="003E34CF" w:rsidRPr="006D6D77" w:rsidRDefault="003E34CF" w:rsidP="008D0901">
            <w:pPr>
              <w:pStyle w:val="TAH"/>
              <w:rPr>
                <w:rFonts w:eastAsia="Batang" w:cs="Arial"/>
                <w:lang w:eastAsia="en-US"/>
              </w:rPr>
            </w:pPr>
            <w:r w:rsidRPr="006D6D77">
              <w:rPr>
                <w:rFonts w:eastAsia="Batang" w:cs="Arial"/>
                <w:lang w:eastAsia="en-US"/>
              </w:rPr>
              <w:t>Reference measurement channel</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60C8C89" w14:textId="77777777" w:rsidR="003E34CF" w:rsidRPr="006D6D77" w:rsidRDefault="003E34CF" w:rsidP="008D0901">
            <w:pPr>
              <w:pStyle w:val="TAH"/>
              <w:rPr>
                <w:rFonts w:eastAsia="Batang" w:cs="Arial"/>
                <w:lang w:eastAsia="en-US"/>
              </w:rPr>
            </w:pPr>
            <w:r w:rsidRPr="006D6D77">
              <w:rPr>
                <w:rFonts w:eastAsia="Batang" w:cs="Arial"/>
                <w:lang w:eastAsia="en-US"/>
              </w:rPr>
              <w:t>Wanted signal mean power [dBm]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A783E35" w14:textId="77777777" w:rsidR="003E34CF" w:rsidRPr="006D6D77" w:rsidRDefault="003E34CF" w:rsidP="008D0901">
            <w:pPr>
              <w:pStyle w:val="TAH"/>
              <w:rPr>
                <w:rFonts w:eastAsia="Batang" w:cs="Arial"/>
                <w:lang w:eastAsia="en-US"/>
              </w:rPr>
            </w:pPr>
            <w:r w:rsidRPr="006D6D77">
              <w:rPr>
                <w:rFonts w:eastAsia="Batang" w:cs="Arial"/>
                <w:lang w:eastAsia="en-US"/>
              </w:rPr>
              <w:t xml:space="preserve">Interfering signal mean power [dBm]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1F75A50" w14:textId="77777777" w:rsidR="003E34CF" w:rsidRPr="006D6D77" w:rsidRDefault="003E34CF" w:rsidP="008D0901">
            <w:pPr>
              <w:pStyle w:val="TAH"/>
              <w:rPr>
                <w:rFonts w:eastAsia="Batang" w:cs="Arial"/>
                <w:lang w:eastAsia="en-US"/>
              </w:rPr>
            </w:pPr>
            <w:r w:rsidRPr="006D6D77">
              <w:rPr>
                <w:rFonts w:eastAsia="Batang" w:cs="Arial"/>
                <w:lang w:eastAsia="en-US"/>
              </w:rPr>
              <w:t>Type of interfering signal</w:t>
            </w:r>
          </w:p>
        </w:tc>
      </w:tr>
      <w:tr w:rsidR="003E34CF" w:rsidRPr="0032410E" w14:paraId="69CB31DC"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0C9ED146" w14:textId="77777777" w:rsidR="003E34CF" w:rsidRPr="006D6D77" w:rsidRDefault="003E34CF" w:rsidP="008D0901">
            <w:pPr>
              <w:pStyle w:val="TAC"/>
              <w:rPr>
                <w:rFonts w:eastAsia="Batang" w:cs="Arial"/>
                <w:lang w:eastAsia="en-US"/>
              </w:rPr>
            </w:pPr>
            <w:r w:rsidRPr="006D6D77">
              <w:rPr>
                <w:rFonts w:eastAsia="Batang" w:cs="Arial"/>
                <w:lang w:eastAsia="en-US"/>
              </w:rPr>
              <w:t>1.4</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43CF1A02" w14:textId="77777777" w:rsidR="003E34CF" w:rsidRPr="006D6D77" w:rsidRDefault="003E34CF" w:rsidP="008D0901">
            <w:pPr>
              <w:pStyle w:val="TAC"/>
              <w:rPr>
                <w:rFonts w:eastAsia="Batang" w:cs="Arial"/>
                <w:lang w:eastAsia="en-US"/>
              </w:rPr>
            </w:pPr>
            <w:r w:rsidRPr="006D6D77">
              <w:rPr>
                <w:rFonts w:eastAsia="Batang" w:cs="Arial"/>
                <w:lang w:eastAsia="en-US"/>
              </w:rPr>
              <w:t>Annex 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B25A5AD" w14:textId="77777777" w:rsidR="003E34CF" w:rsidRPr="006D6D77" w:rsidRDefault="003E34CF" w:rsidP="008D0901">
            <w:pPr>
              <w:pStyle w:val="TAC"/>
              <w:rPr>
                <w:rFonts w:eastAsia="Batang" w:cs="Arial"/>
                <w:lang w:eastAsia="en-US"/>
              </w:rPr>
            </w:pPr>
            <w:r w:rsidRPr="006D6D77">
              <w:rPr>
                <w:rFonts w:eastAsia="Batang" w:cs="Arial"/>
                <w:lang w:eastAsia="en-US"/>
              </w:rPr>
              <w:t>-127.8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E51CDB7" w14:textId="77777777" w:rsidR="003E34CF" w:rsidRPr="006D6D77" w:rsidRDefault="003E34CF" w:rsidP="008D0901">
            <w:pPr>
              <w:pStyle w:val="TAC"/>
              <w:rPr>
                <w:rFonts w:eastAsia="Batang" w:cs="Arial"/>
                <w:lang w:eastAsia="en-US"/>
              </w:rPr>
            </w:pPr>
            <w:r w:rsidRPr="006D6D77">
              <w:rPr>
                <w:rFonts w:eastAsia="Batang" w:cs="Arial"/>
                <w:lang w:eastAsia="en-US"/>
              </w:rPr>
              <w:t>-91</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534DC6A9" w14:textId="77777777" w:rsidR="003E34CF" w:rsidRPr="006D6D77" w:rsidRDefault="003E34CF" w:rsidP="008D0901">
            <w:pPr>
              <w:pStyle w:val="TAC"/>
              <w:rPr>
                <w:rFonts w:eastAsia="Batang" w:cs="Arial"/>
                <w:lang w:eastAsia="en-US"/>
              </w:rPr>
            </w:pPr>
            <w:r w:rsidRPr="006D6D77">
              <w:rPr>
                <w:rFonts w:eastAsia="Batang" w:cs="Arial"/>
                <w:lang w:eastAsia="en-US"/>
              </w:rPr>
              <w:t>1.4 MHz E-UTRA PUCCH signal, 2 RBs</w:t>
            </w:r>
            <w:r w:rsidR="008D0901" w:rsidRPr="006D6D77">
              <w:rPr>
                <w:rFonts w:eastAsia="Batang" w:cs="Arial"/>
                <w:lang w:eastAsia="en-US"/>
              </w:rPr>
              <w:t xml:space="preserve"> </w:t>
            </w:r>
            <w:r w:rsidR="008D0901" w:rsidRPr="006D6D77">
              <w:rPr>
                <w:rFonts w:eastAsia="Batang" w:cs="Arial"/>
                <w:lang w:eastAsia="en-US"/>
              </w:rPr>
              <w:br/>
              <w:t>(see note)</w:t>
            </w:r>
          </w:p>
        </w:tc>
      </w:tr>
      <w:tr w:rsidR="003E34CF" w:rsidRPr="0032410E" w14:paraId="0BFCF389"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344B76A" w14:textId="77777777" w:rsidR="003E34CF" w:rsidRPr="006D6D77" w:rsidRDefault="003E34CF" w:rsidP="008D0901">
            <w:pPr>
              <w:pStyle w:val="TAC"/>
              <w:rPr>
                <w:rFonts w:eastAsia="Batang" w:cs="Arial"/>
                <w:lang w:eastAsia="en-US"/>
              </w:rPr>
            </w:pPr>
            <w:r w:rsidRPr="006D6D77">
              <w:rPr>
                <w:rFonts w:eastAsia="Batang" w:cs="Arial"/>
                <w:lang w:eastAsia="en-US"/>
              </w:rPr>
              <w:t>3</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6E3D25F6" w14:textId="77777777" w:rsidR="003E34CF" w:rsidRPr="006D6D77" w:rsidRDefault="003E34CF" w:rsidP="008D0901">
            <w:pPr>
              <w:pStyle w:val="TAC"/>
              <w:rPr>
                <w:rFonts w:eastAsia="Batang" w:cs="Arial"/>
                <w:lang w:eastAsia="en-US"/>
              </w:rPr>
            </w:pPr>
            <w:r w:rsidRPr="006D6D77">
              <w:rPr>
                <w:rFonts w:eastAsia="Batang" w:cs="Arial"/>
                <w:lang w:eastAsia="en-US"/>
              </w:rPr>
              <w:t>Annex 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AE64102" w14:textId="77777777" w:rsidR="003E34CF" w:rsidRPr="006D6D77" w:rsidRDefault="003E34CF" w:rsidP="008D0901">
            <w:pPr>
              <w:pStyle w:val="TAC"/>
              <w:rPr>
                <w:rFonts w:eastAsia="Batang" w:cs="Arial"/>
                <w:lang w:eastAsia="en-US"/>
              </w:rPr>
            </w:pPr>
            <w:r w:rsidRPr="006D6D77">
              <w:rPr>
                <w:rFonts w:eastAsia="Batang" w:cs="Arial"/>
                <w:lang w:eastAsia="en-US"/>
              </w:rPr>
              <w:t>-127.8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58C045" w14:textId="77777777" w:rsidR="003E34CF" w:rsidRPr="006D6D77" w:rsidRDefault="003E34CF" w:rsidP="008D0901">
            <w:pPr>
              <w:pStyle w:val="TAC"/>
              <w:rPr>
                <w:rFonts w:eastAsia="Batang" w:cs="Arial"/>
                <w:lang w:eastAsia="en-US"/>
              </w:rPr>
            </w:pPr>
            <w:r w:rsidRPr="006D6D77">
              <w:rPr>
                <w:rFonts w:eastAsia="Batang" w:cs="Arial"/>
                <w:lang w:eastAsia="en-US"/>
              </w:rPr>
              <w:t>-85</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1DD4E90A" w14:textId="77777777" w:rsidR="003E34CF" w:rsidRPr="006D6D77" w:rsidRDefault="003E34CF" w:rsidP="008D0901">
            <w:pPr>
              <w:pStyle w:val="TAC"/>
              <w:rPr>
                <w:rFonts w:eastAsia="Batang" w:cs="Arial"/>
                <w:lang w:eastAsia="en-US"/>
              </w:rPr>
            </w:pPr>
            <w:r w:rsidRPr="006D6D77">
              <w:rPr>
                <w:rFonts w:eastAsia="Batang" w:cs="Arial"/>
                <w:lang w:eastAsia="en-US"/>
              </w:rPr>
              <w:t>3 MHz E-UTRA PUSCH signal, 4 RBs</w:t>
            </w:r>
            <w:r w:rsidR="008D0901" w:rsidRPr="006D6D77">
              <w:rPr>
                <w:rFonts w:eastAsia="Batang" w:cs="Arial"/>
                <w:lang w:eastAsia="en-US"/>
              </w:rPr>
              <w:br/>
              <w:t>(see note)</w:t>
            </w:r>
          </w:p>
        </w:tc>
      </w:tr>
      <w:tr w:rsidR="003E34CF" w:rsidRPr="0032410E" w14:paraId="13C297F3"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02178C84" w14:textId="77777777" w:rsidR="003E34CF" w:rsidRPr="006D6D77" w:rsidRDefault="003E34CF" w:rsidP="008D0901">
            <w:pPr>
              <w:pStyle w:val="TAC"/>
              <w:rPr>
                <w:rFonts w:eastAsia="Batang" w:cs="Arial"/>
                <w:lang w:eastAsia="en-US"/>
              </w:rPr>
            </w:pPr>
            <w:r w:rsidRPr="006D6D77">
              <w:rPr>
                <w:rFonts w:eastAsia="Batang" w:cs="Arial"/>
                <w:lang w:eastAsia="en-US"/>
              </w:rPr>
              <w:t>5</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5C764AD7" w14:textId="77777777" w:rsidR="003E34CF" w:rsidRPr="006D6D77" w:rsidRDefault="003E34CF" w:rsidP="008D0901">
            <w:pPr>
              <w:pStyle w:val="TAC"/>
              <w:rPr>
                <w:rFonts w:eastAsia="Batang" w:cs="Arial"/>
                <w:lang w:eastAsia="en-US"/>
              </w:rPr>
            </w:pPr>
            <w:r w:rsidRPr="006D6D77">
              <w:rPr>
                <w:rFonts w:eastAsia="Batang" w:cs="Arial"/>
                <w:lang w:eastAsia="en-US"/>
              </w:rPr>
              <w:t>Annex 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121FE5D" w14:textId="77777777" w:rsidR="003E34CF" w:rsidRPr="006D6D77" w:rsidRDefault="003E34CF" w:rsidP="008D0901">
            <w:pPr>
              <w:pStyle w:val="TAC"/>
              <w:rPr>
                <w:rFonts w:eastAsia="Batang" w:cs="Arial"/>
                <w:lang w:eastAsia="en-US"/>
              </w:rPr>
            </w:pPr>
            <w:r w:rsidRPr="006D6D77">
              <w:rPr>
                <w:rFonts w:eastAsia="Batang" w:cs="Arial"/>
                <w:lang w:eastAsia="en-US"/>
              </w:rPr>
              <w:t>-127.8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028019D" w14:textId="77777777" w:rsidR="003E34CF" w:rsidRPr="006D6D77" w:rsidRDefault="003E34CF" w:rsidP="008D0901">
            <w:pPr>
              <w:pStyle w:val="TAC"/>
              <w:rPr>
                <w:rFonts w:eastAsia="Batang" w:cs="Arial"/>
                <w:lang w:eastAsia="en-US"/>
              </w:rPr>
            </w:pPr>
            <w:r w:rsidRPr="006D6D77">
              <w:rPr>
                <w:rFonts w:eastAsia="Batang" w:cs="Arial"/>
                <w:lang w:eastAsia="en-US"/>
              </w:rPr>
              <w:t>-85</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9D2B6FC" w14:textId="77777777" w:rsidR="003E34CF" w:rsidRPr="006D6D77" w:rsidRDefault="003E34CF" w:rsidP="008D0901">
            <w:pPr>
              <w:pStyle w:val="TAC"/>
              <w:rPr>
                <w:rFonts w:eastAsia="Batang" w:cs="Arial"/>
                <w:lang w:eastAsia="en-US"/>
              </w:rPr>
            </w:pPr>
            <w:r w:rsidRPr="006D6D77">
              <w:rPr>
                <w:rFonts w:eastAsia="Batang" w:cs="Arial"/>
                <w:lang w:eastAsia="en-US"/>
              </w:rPr>
              <w:t>5 MHz E-UTRA</w:t>
            </w:r>
            <w:r w:rsidR="00C521F2" w:rsidRPr="006D6D77">
              <w:rPr>
                <w:rFonts w:eastAsia="Batang" w:cs="Arial"/>
                <w:lang w:eastAsia="en-US"/>
              </w:rPr>
              <w:t xml:space="preserve"> </w:t>
            </w:r>
            <w:r w:rsidRPr="006D6D77">
              <w:rPr>
                <w:rFonts w:eastAsia="Batang" w:cs="Arial"/>
                <w:lang w:eastAsia="en-US"/>
              </w:rPr>
              <w:t>PUSCH signal, 4 RBs</w:t>
            </w:r>
            <w:r w:rsidR="008D0901" w:rsidRPr="006D6D77">
              <w:rPr>
                <w:rFonts w:eastAsia="Batang" w:cs="Arial"/>
                <w:lang w:eastAsia="en-US"/>
              </w:rPr>
              <w:br/>
              <w:t>(see note)</w:t>
            </w:r>
          </w:p>
        </w:tc>
      </w:tr>
      <w:tr w:rsidR="003E34CF" w:rsidRPr="0032410E" w14:paraId="6D4698E6"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B4BF3CF" w14:textId="77777777" w:rsidR="003E34CF" w:rsidRPr="006D6D77" w:rsidRDefault="003E34CF" w:rsidP="008D0901">
            <w:pPr>
              <w:pStyle w:val="TAC"/>
              <w:rPr>
                <w:rFonts w:eastAsia="Batang" w:cs="Arial"/>
                <w:lang w:eastAsia="en-US"/>
              </w:rPr>
            </w:pPr>
            <w:r w:rsidRPr="006D6D77">
              <w:rPr>
                <w:rFonts w:eastAsia="Batang" w:cs="Arial"/>
                <w:lang w:eastAsia="en-US"/>
              </w:rPr>
              <w:t>10</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1BD51E53" w14:textId="77777777" w:rsidR="003E34CF" w:rsidRPr="006D6D77" w:rsidRDefault="003E34CF" w:rsidP="008D0901">
            <w:pPr>
              <w:pStyle w:val="TAC"/>
              <w:rPr>
                <w:rFonts w:eastAsia="Batang" w:cs="Arial"/>
                <w:lang w:eastAsia="en-US"/>
              </w:rPr>
            </w:pPr>
            <w:r w:rsidRPr="006D6D77">
              <w:rPr>
                <w:rFonts w:eastAsia="Batang" w:cs="Arial"/>
                <w:lang w:eastAsia="en-US"/>
              </w:rPr>
              <w:t>Annex 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9F90CA0" w14:textId="77777777" w:rsidR="003E34CF" w:rsidRPr="006D6D77" w:rsidRDefault="003E34CF" w:rsidP="008D0901">
            <w:pPr>
              <w:pStyle w:val="TAC"/>
              <w:rPr>
                <w:rFonts w:eastAsia="Batang" w:cs="Arial"/>
                <w:lang w:eastAsia="en-US"/>
              </w:rPr>
            </w:pPr>
            <w:r w:rsidRPr="006D6D77">
              <w:rPr>
                <w:rFonts w:eastAsia="Batang" w:cs="Arial"/>
                <w:lang w:eastAsia="en-US"/>
              </w:rPr>
              <w:t>-127.8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26631FD" w14:textId="77777777" w:rsidR="003E34CF" w:rsidRPr="006D6D77" w:rsidRDefault="003E34CF" w:rsidP="008D0901">
            <w:pPr>
              <w:pStyle w:val="TAC"/>
              <w:rPr>
                <w:rFonts w:eastAsia="Batang" w:cs="Arial"/>
                <w:lang w:eastAsia="en-US"/>
              </w:rPr>
            </w:pPr>
            <w:r w:rsidRPr="006D6D77">
              <w:rPr>
                <w:rFonts w:eastAsia="Batang" w:cs="Arial"/>
                <w:lang w:eastAsia="en-US"/>
              </w:rPr>
              <w:t>-85</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659884E9" w14:textId="77777777" w:rsidR="003E34CF" w:rsidRPr="006D6D77" w:rsidRDefault="003E34CF" w:rsidP="008D0901">
            <w:pPr>
              <w:pStyle w:val="TAC"/>
              <w:rPr>
                <w:rFonts w:eastAsia="Batang" w:cs="Arial"/>
                <w:lang w:eastAsia="en-US"/>
              </w:rPr>
            </w:pPr>
            <w:r w:rsidRPr="006D6D77">
              <w:rPr>
                <w:rFonts w:eastAsia="Batang" w:cs="Arial"/>
                <w:lang w:eastAsia="en-US"/>
              </w:rPr>
              <w:t>10 MHz E-UTRA PUSCH signal, 4 RBs</w:t>
            </w:r>
          </w:p>
          <w:p w14:paraId="272FBBDB" w14:textId="77777777" w:rsidR="008D0901" w:rsidRPr="006D6D77" w:rsidRDefault="008D0901" w:rsidP="008D0901">
            <w:pPr>
              <w:pStyle w:val="TAC"/>
              <w:rPr>
                <w:rFonts w:eastAsia="Batang" w:cs="Arial"/>
                <w:lang w:eastAsia="en-US"/>
              </w:rPr>
            </w:pPr>
            <w:r w:rsidRPr="006D6D77">
              <w:rPr>
                <w:rFonts w:eastAsia="Batang" w:cs="Arial"/>
                <w:lang w:eastAsia="en-US"/>
              </w:rPr>
              <w:t>(see note)</w:t>
            </w:r>
          </w:p>
        </w:tc>
      </w:tr>
      <w:tr w:rsidR="003E34CF" w:rsidRPr="0032410E" w14:paraId="56F3551F"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48648F50" w14:textId="77777777" w:rsidR="003E34CF" w:rsidRPr="006D6D77" w:rsidRDefault="003E34CF" w:rsidP="008D0901">
            <w:pPr>
              <w:pStyle w:val="TAC"/>
              <w:rPr>
                <w:rFonts w:eastAsia="Batang" w:cs="Arial"/>
                <w:lang w:eastAsia="en-US"/>
              </w:rPr>
            </w:pPr>
            <w:r w:rsidRPr="006D6D77">
              <w:rPr>
                <w:rFonts w:eastAsia="Batang" w:cs="Arial"/>
                <w:lang w:eastAsia="en-US"/>
              </w:rPr>
              <w:t>15</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54DACF4C" w14:textId="77777777" w:rsidR="003E34CF" w:rsidRPr="006D6D77" w:rsidRDefault="003E34CF" w:rsidP="008D0901">
            <w:pPr>
              <w:pStyle w:val="TAC"/>
              <w:rPr>
                <w:rFonts w:eastAsia="Batang" w:cs="Arial"/>
                <w:lang w:eastAsia="en-US"/>
              </w:rPr>
            </w:pPr>
            <w:r w:rsidRPr="006D6D77">
              <w:rPr>
                <w:rFonts w:eastAsia="Batang" w:cs="Arial"/>
                <w:lang w:eastAsia="en-US"/>
              </w:rPr>
              <w:t>Annex 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94F6B47" w14:textId="77777777" w:rsidR="003E34CF" w:rsidRPr="006D6D77" w:rsidRDefault="003E34CF" w:rsidP="008D0901">
            <w:pPr>
              <w:pStyle w:val="TAC"/>
              <w:rPr>
                <w:rFonts w:eastAsia="Batang" w:cs="Arial"/>
                <w:lang w:eastAsia="en-US"/>
              </w:rPr>
            </w:pPr>
            <w:r w:rsidRPr="006D6D77">
              <w:rPr>
                <w:rFonts w:eastAsia="Batang" w:cs="Arial"/>
                <w:lang w:eastAsia="en-US"/>
              </w:rPr>
              <w:t>-127.8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6D36660" w14:textId="77777777" w:rsidR="003E34CF" w:rsidRPr="006D6D77" w:rsidRDefault="003E34CF" w:rsidP="008D0901">
            <w:pPr>
              <w:pStyle w:val="TAC"/>
              <w:rPr>
                <w:rFonts w:eastAsia="Batang" w:cs="Arial"/>
                <w:lang w:eastAsia="en-US"/>
              </w:rPr>
            </w:pPr>
            <w:r w:rsidRPr="006D6D77">
              <w:rPr>
                <w:rFonts w:eastAsia="Batang" w:cs="Arial"/>
                <w:lang w:eastAsia="en-US"/>
              </w:rPr>
              <w:t>-85</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170B33B7" w14:textId="77777777" w:rsidR="003E34CF" w:rsidRPr="006D6D77" w:rsidRDefault="003E34CF" w:rsidP="008D0901">
            <w:pPr>
              <w:pStyle w:val="TAC"/>
              <w:rPr>
                <w:rFonts w:eastAsia="Batang" w:cs="Arial"/>
                <w:lang w:eastAsia="en-US"/>
              </w:rPr>
            </w:pPr>
            <w:r w:rsidRPr="006D6D77">
              <w:rPr>
                <w:rFonts w:eastAsia="Batang" w:cs="Arial"/>
                <w:lang w:eastAsia="en-US"/>
              </w:rPr>
              <w:t>15 MHz E-UTRA PUSCH signal, 4 RBs</w:t>
            </w:r>
          </w:p>
          <w:p w14:paraId="23CBA7DB" w14:textId="77777777" w:rsidR="008D0901" w:rsidRPr="006D6D77" w:rsidRDefault="008D0901" w:rsidP="008D0901">
            <w:pPr>
              <w:pStyle w:val="TAC"/>
              <w:rPr>
                <w:rFonts w:eastAsia="Batang" w:cs="Arial"/>
                <w:lang w:eastAsia="en-US"/>
              </w:rPr>
            </w:pPr>
            <w:r w:rsidRPr="006D6D77">
              <w:rPr>
                <w:rFonts w:eastAsia="Batang" w:cs="Arial"/>
                <w:lang w:eastAsia="en-US"/>
              </w:rPr>
              <w:t>(see note)</w:t>
            </w:r>
          </w:p>
        </w:tc>
      </w:tr>
      <w:tr w:rsidR="003E34CF" w:rsidRPr="0032410E" w14:paraId="5E669594" w14:textId="77777777" w:rsidTr="008D0901">
        <w:trPr>
          <w:jc w:val="center"/>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50157AED" w14:textId="77777777" w:rsidR="003E34CF" w:rsidRPr="006D6D77" w:rsidRDefault="003E34CF" w:rsidP="008D0901">
            <w:pPr>
              <w:pStyle w:val="TAC"/>
              <w:rPr>
                <w:rFonts w:eastAsia="Batang" w:cs="Arial"/>
                <w:lang w:eastAsia="en-US"/>
              </w:rPr>
            </w:pPr>
            <w:r w:rsidRPr="006D6D77">
              <w:rPr>
                <w:rFonts w:eastAsia="Batang" w:cs="Arial"/>
                <w:lang w:eastAsia="en-US"/>
              </w:rPr>
              <w:t>20</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tcPr>
          <w:p w14:paraId="6319A8D1" w14:textId="77777777" w:rsidR="003E34CF" w:rsidRPr="006D6D77" w:rsidRDefault="003E34CF" w:rsidP="008D0901">
            <w:pPr>
              <w:pStyle w:val="TAC"/>
              <w:rPr>
                <w:rFonts w:eastAsia="Batang" w:cs="Arial"/>
                <w:lang w:eastAsia="en-US"/>
              </w:rPr>
            </w:pPr>
            <w:r w:rsidRPr="006D6D77">
              <w:rPr>
                <w:rFonts w:eastAsia="Batang" w:cs="Arial"/>
                <w:lang w:eastAsia="en-US"/>
              </w:rPr>
              <w:t>Annex A</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A6E4825" w14:textId="77777777" w:rsidR="003E34CF" w:rsidRPr="006D6D77" w:rsidRDefault="003E34CF" w:rsidP="008D0901">
            <w:pPr>
              <w:pStyle w:val="TAC"/>
              <w:rPr>
                <w:rFonts w:eastAsia="Batang" w:cs="Arial"/>
                <w:lang w:eastAsia="en-US"/>
              </w:rPr>
            </w:pPr>
            <w:r w:rsidRPr="006D6D77">
              <w:rPr>
                <w:rFonts w:eastAsia="Batang" w:cs="Arial"/>
                <w:lang w:eastAsia="en-US"/>
              </w:rPr>
              <w:t>-127.8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3D294B3" w14:textId="77777777" w:rsidR="003E34CF" w:rsidRPr="006D6D77" w:rsidRDefault="003E34CF" w:rsidP="008D0901">
            <w:pPr>
              <w:pStyle w:val="TAC"/>
              <w:rPr>
                <w:rFonts w:eastAsia="Batang" w:cs="Arial"/>
                <w:lang w:eastAsia="en-US"/>
              </w:rPr>
            </w:pPr>
            <w:r w:rsidRPr="006D6D77">
              <w:rPr>
                <w:rFonts w:eastAsia="Batang" w:cs="Arial"/>
                <w:lang w:eastAsia="en-US"/>
              </w:rPr>
              <w:t>-85</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609F6806" w14:textId="77777777" w:rsidR="003E34CF" w:rsidRPr="006D6D77" w:rsidRDefault="003E34CF" w:rsidP="008D0901">
            <w:pPr>
              <w:pStyle w:val="TAC"/>
              <w:rPr>
                <w:rFonts w:eastAsia="Batang" w:cs="Arial"/>
                <w:lang w:eastAsia="en-US"/>
              </w:rPr>
            </w:pPr>
            <w:r w:rsidRPr="006D6D77">
              <w:rPr>
                <w:rFonts w:eastAsia="Batang" w:cs="Arial"/>
                <w:lang w:eastAsia="en-US"/>
              </w:rPr>
              <w:t>20 MHz E-UTRA PUSCH signal, 4 RBs</w:t>
            </w:r>
            <w:r w:rsidR="008D0901" w:rsidRPr="006D6D77">
              <w:rPr>
                <w:rFonts w:eastAsia="Batang" w:cs="Arial"/>
                <w:lang w:eastAsia="en-US"/>
              </w:rPr>
              <w:br/>
              <w:t>(see note)</w:t>
            </w:r>
          </w:p>
        </w:tc>
      </w:tr>
      <w:tr w:rsidR="003E34CF" w:rsidRPr="0032410E" w14:paraId="3344E803" w14:textId="77777777" w:rsidTr="008D0901">
        <w:trPr>
          <w:jc w:val="center"/>
        </w:trPr>
        <w:tc>
          <w:tcPr>
            <w:tcW w:w="78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854215" w14:textId="77777777" w:rsidR="003E34CF" w:rsidRPr="006D6D77" w:rsidRDefault="003E34CF" w:rsidP="008D0901">
            <w:pPr>
              <w:pStyle w:val="TAN"/>
              <w:rPr>
                <w:rFonts w:eastAsia="Batang" w:cs="Arial"/>
                <w:lang w:eastAsia="en-US"/>
              </w:rPr>
            </w:pPr>
            <w:r w:rsidRPr="006D6D77">
              <w:rPr>
                <w:rFonts w:eastAsia="Batang" w:cs="Arial"/>
                <w:lang w:eastAsia="en-US"/>
              </w:rPr>
              <w:t>N</w:t>
            </w:r>
            <w:r w:rsidR="004A142D" w:rsidRPr="006D6D77">
              <w:rPr>
                <w:rFonts w:eastAsia="Batang" w:cs="Arial"/>
                <w:lang w:eastAsia="en-US"/>
              </w:rPr>
              <w:t>OTE</w:t>
            </w:r>
            <w:r w:rsidRPr="006D6D77">
              <w:rPr>
                <w:rFonts w:eastAsia="Batang" w:cs="Arial"/>
                <w:lang w:eastAsia="en-US"/>
              </w:rPr>
              <w:t xml:space="preserve">: </w:t>
            </w:r>
            <w:r w:rsidRPr="006D6D77">
              <w:rPr>
                <w:rFonts w:eastAsia="Batang" w:cs="Arial"/>
                <w:lang w:eastAsia="en-US"/>
              </w:rPr>
              <w:tab/>
              <w:t>Except for the 1.4 MHz channel the wanted and interfering signal are placed adjacently around F</w:t>
            </w:r>
            <w:r w:rsidRPr="006D6D77">
              <w:rPr>
                <w:rFonts w:eastAsia="Batang" w:cs="Arial"/>
                <w:vertAlign w:val="subscript"/>
                <w:lang w:eastAsia="en-US"/>
              </w:rPr>
              <w:t>c</w:t>
            </w:r>
            <w:r w:rsidRPr="006D6D77">
              <w:rPr>
                <w:rFonts w:eastAsia="Batang" w:cs="Arial"/>
                <w:lang w:eastAsia="en-US"/>
              </w:rPr>
              <w:t>.</w:t>
            </w:r>
            <w:r w:rsidR="00C521F2" w:rsidRPr="006D6D77">
              <w:rPr>
                <w:rFonts w:eastAsia="Batang" w:cs="Arial"/>
                <w:lang w:eastAsia="en-US"/>
              </w:rPr>
              <w:t xml:space="preserve"> </w:t>
            </w:r>
            <w:r w:rsidRPr="006D6D77">
              <w:rPr>
                <w:rFonts w:eastAsia="Batang" w:cs="Arial"/>
                <w:lang w:eastAsia="en-US"/>
              </w:rPr>
              <w:t>For the 1.4 MHz channel the PUCCH interferer is placed at the two edge resource blocks in the channel each having the specified signal power.</w:t>
            </w:r>
          </w:p>
        </w:tc>
      </w:tr>
    </w:tbl>
    <w:p w14:paraId="75858065" w14:textId="77777777" w:rsidR="003E34CF" w:rsidRPr="00B15549" w:rsidRDefault="003E34CF" w:rsidP="008D0901">
      <w:pPr>
        <w:keepLines/>
        <w:rPr>
          <w:lang w:eastAsia="zh-CN"/>
        </w:rPr>
      </w:pPr>
    </w:p>
    <w:p w14:paraId="1D9BA392" w14:textId="77777777" w:rsidR="003E34CF" w:rsidRPr="00B15549" w:rsidRDefault="003E34CF" w:rsidP="003E34CF">
      <w:pPr>
        <w:pStyle w:val="Heading2"/>
      </w:pPr>
      <w:bookmarkStart w:id="36" w:name="_Toc528162804"/>
      <w:r w:rsidRPr="00B15549">
        <w:t>5.5</w:t>
      </w:r>
      <w:r w:rsidRPr="00B15549">
        <w:tab/>
        <w:t>Adjacent Channel Selectivity (ACS) and narrow-band blocking</w:t>
      </w:r>
      <w:bookmarkEnd w:id="36"/>
    </w:p>
    <w:p w14:paraId="76DEDBB2" w14:textId="77777777" w:rsidR="003E34CF" w:rsidRPr="00B15549" w:rsidRDefault="003E34CF" w:rsidP="003E34CF">
      <w:pPr>
        <w:keepLines/>
        <w:rPr>
          <w:rFonts w:cs="v5.0.0"/>
        </w:rPr>
      </w:pPr>
      <w:r w:rsidRPr="00B15549">
        <w:rPr>
          <w:rFonts w:cs="v5.0.0"/>
        </w:rPr>
        <w:t>Adjacent channel selectivity (ACS) is a measure of the receiver ability to receive a wanted signal at its assigned channel frequency in the presence of an</w:t>
      </w:r>
      <w:r w:rsidRPr="00B15549">
        <w:t xml:space="preserve"> </w:t>
      </w:r>
      <w:r w:rsidRPr="00B15549">
        <w:rPr>
          <w:rFonts w:cs="v5.0.0"/>
        </w:rPr>
        <w:t xml:space="preserve">adjacent channel signal </w:t>
      </w:r>
      <w:r w:rsidRPr="00B15549">
        <w:t>with a specified centre frequency offset of the interfering signal to the band edge of a victim system</w:t>
      </w:r>
      <w:r w:rsidRPr="00B15549">
        <w:rPr>
          <w:rFonts w:cs="v5.0.0"/>
        </w:rPr>
        <w:t xml:space="preserve">. In this condition </w:t>
      </w:r>
      <w:r w:rsidRPr="00B15549">
        <w:t>a detection probability requirement and a false alarm requirement shall be met for a specified reference measurement channel. The interfering signal shall be</w:t>
      </w:r>
      <w:r w:rsidRPr="00B15549">
        <w:rPr>
          <w:rFonts w:cs="v4.2.0"/>
        </w:rPr>
        <w:t xml:space="preserve"> an </w:t>
      </w:r>
      <w:r w:rsidRPr="00B15549">
        <w:t>E-UTRA signal as specified in Annex C</w:t>
      </w:r>
      <w:r w:rsidRPr="00B15549">
        <w:rPr>
          <w:rFonts w:cs="v4.2.0"/>
        </w:rPr>
        <w:t>.</w:t>
      </w:r>
    </w:p>
    <w:p w14:paraId="5E9F3CB0" w14:textId="77777777" w:rsidR="003E34CF" w:rsidRPr="00B15549" w:rsidRDefault="003E34CF" w:rsidP="003E34CF">
      <w:pPr>
        <w:pStyle w:val="Heading3"/>
      </w:pPr>
      <w:bookmarkStart w:id="37" w:name="_Toc528162805"/>
      <w:r w:rsidRPr="00B15549">
        <w:t>5.5.1</w:t>
      </w:r>
      <w:r w:rsidRPr="00B15549">
        <w:tab/>
        <w:t>Minimum requirement</w:t>
      </w:r>
      <w:bookmarkEnd w:id="37"/>
    </w:p>
    <w:p w14:paraId="1DE8240D" w14:textId="77777777" w:rsidR="003E34CF" w:rsidRPr="00B15549" w:rsidRDefault="003E34CF" w:rsidP="003E34CF">
      <w:pPr>
        <w:rPr>
          <w:lang w:eastAsia="zh-CN"/>
        </w:rPr>
      </w:pPr>
      <w:r w:rsidRPr="00B15549">
        <w:t xml:space="preserve">The LMU shall receive the reference measurement channel while meeting the detection probability and false alarm requirement in </w:t>
      </w:r>
      <w:r w:rsidR="008D0901" w:rsidRPr="00B15549">
        <w:t xml:space="preserve">clause </w:t>
      </w:r>
      <w:r w:rsidRPr="00B15549">
        <w:t>5.1.1. The reference measurement channel is specified in Annex A with parameters specified in Table 5.2.1-1</w:t>
      </w:r>
      <w:r w:rsidRPr="00B15549">
        <w:rPr>
          <w:lang w:eastAsia="zh-CN"/>
        </w:rPr>
        <w:t>.</w:t>
      </w:r>
    </w:p>
    <w:p w14:paraId="6DBBC0B7" w14:textId="77777777" w:rsidR="003E34CF" w:rsidRPr="00B15549" w:rsidRDefault="003E34CF" w:rsidP="003E34CF">
      <w:r w:rsidRPr="00B15549">
        <w:rPr>
          <w:lang w:eastAsia="zh-CN"/>
        </w:rPr>
        <w:t xml:space="preserve">The </w:t>
      </w:r>
      <w:r w:rsidRPr="00B15549">
        <w:t xml:space="preserve">wanted and </w:t>
      </w:r>
      <w:r w:rsidRPr="00B15549">
        <w:rPr>
          <w:lang w:eastAsia="zh-CN"/>
        </w:rPr>
        <w:t>the</w:t>
      </w:r>
      <w:r w:rsidRPr="00B15549">
        <w:t xml:space="preserve"> interfering signal coupled to the BS antenna input </w:t>
      </w:r>
      <w:r w:rsidRPr="00B15549">
        <w:rPr>
          <w:lang w:eastAsia="zh-CN"/>
        </w:rPr>
        <w:t>are</w:t>
      </w:r>
      <w:r w:rsidRPr="00B15549">
        <w:t xml:space="preserve"> specified in Tables 5.5.1-1 and 5.5.1-2 for narrowband blocking and in Table 5.5.1-3 for ACS. The reference measurement channel for the wanted signal is identified in Table 5.2.1-1 for each channel bandwidth and further specified in Annex A. </w:t>
      </w:r>
    </w:p>
    <w:p w14:paraId="56DD1CF2" w14:textId="77777777" w:rsidR="003E34CF" w:rsidRPr="00B15549" w:rsidRDefault="003E34CF" w:rsidP="008B404B">
      <w:pPr>
        <w:pStyle w:val="TH"/>
      </w:pPr>
      <w:r w:rsidRPr="00B15549">
        <w:lastRenderedPageBreak/>
        <w:t>Table 5.5.1-1: Narrowband blocking requirement</w:t>
      </w: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843"/>
        <w:gridCol w:w="1701"/>
        <w:gridCol w:w="3500"/>
      </w:tblGrid>
      <w:tr w:rsidR="003E34CF" w:rsidRPr="0032410E" w14:paraId="709BD748" w14:textId="77777777" w:rsidTr="008D0901">
        <w:trPr>
          <w:jc w:val="center"/>
        </w:trPr>
        <w:tc>
          <w:tcPr>
            <w:tcW w:w="1843" w:type="dxa"/>
            <w:tcBorders>
              <w:top w:val="single" w:sz="4" w:space="0" w:color="auto"/>
              <w:left w:val="single" w:sz="4" w:space="0" w:color="auto"/>
              <w:bottom w:val="single" w:sz="4" w:space="0" w:color="auto"/>
              <w:right w:val="single" w:sz="4" w:space="0" w:color="auto"/>
            </w:tcBorders>
            <w:vAlign w:val="center"/>
          </w:tcPr>
          <w:p w14:paraId="7BAC627A" w14:textId="77777777" w:rsidR="003E34CF" w:rsidRPr="006D6D77" w:rsidRDefault="003E34CF" w:rsidP="003E34CF">
            <w:pPr>
              <w:pStyle w:val="TAH"/>
              <w:rPr>
                <w:rFonts w:eastAsia="Batang" w:cs="Arial"/>
                <w:lang w:eastAsia="en-US"/>
              </w:rPr>
            </w:pPr>
            <w:r w:rsidRPr="006D6D77">
              <w:rPr>
                <w:rFonts w:eastAsia="Batang" w:cs="Arial"/>
                <w:lang w:eastAsia="en-US"/>
              </w:rPr>
              <w:t>Wanted signal mean power [dBm]</w:t>
            </w:r>
          </w:p>
        </w:tc>
        <w:tc>
          <w:tcPr>
            <w:tcW w:w="1701" w:type="dxa"/>
            <w:tcBorders>
              <w:top w:val="single" w:sz="4" w:space="0" w:color="auto"/>
              <w:left w:val="single" w:sz="4" w:space="0" w:color="auto"/>
              <w:bottom w:val="single" w:sz="4" w:space="0" w:color="auto"/>
              <w:right w:val="single" w:sz="4" w:space="0" w:color="auto"/>
            </w:tcBorders>
            <w:vAlign w:val="center"/>
          </w:tcPr>
          <w:p w14:paraId="1F4AD81C"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mean power [dBm]</w:t>
            </w:r>
          </w:p>
        </w:tc>
        <w:tc>
          <w:tcPr>
            <w:tcW w:w="3500" w:type="dxa"/>
            <w:tcBorders>
              <w:top w:val="single" w:sz="4" w:space="0" w:color="auto"/>
              <w:left w:val="single" w:sz="4" w:space="0" w:color="auto"/>
              <w:bottom w:val="single" w:sz="4" w:space="0" w:color="auto"/>
              <w:right w:val="single" w:sz="4" w:space="0" w:color="auto"/>
            </w:tcBorders>
            <w:vAlign w:val="center"/>
          </w:tcPr>
          <w:p w14:paraId="15517255"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23D01BC1" w14:textId="77777777" w:rsidTr="008D0901">
        <w:trPr>
          <w:jc w:val="center"/>
        </w:trPr>
        <w:tc>
          <w:tcPr>
            <w:tcW w:w="1843" w:type="dxa"/>
            <w:tcBorders>
              <w:top w:val="single" w:sz="4" w:space="0" w:color="auto"/>
              <w:left w:val="single" w:sz="4" w:space="0" w:color="auto"/>
              <w:bottom w:val="single" w:sz="4" w:space="0" w:color="auto"/>
              <w:right w:val="single" w:sz="4" w:space="0" w:color="auto"/>
            </w:tcBorders>
            <w:vAlign w:val="center"/>
          </w:tcPr>
          <w:p w14:paraId="259ECC09"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8D0901" w:rsidRPr="006D6D77">
              <w:rPr>
                <w:rFonts w:eastAsia="Batang" w:cs="Arial"/>
                <w:lang w:eastAsia="en-US"/>
              </w:rPr>
              <w:t> </w:t>
            </w:r>
            <w:r w:rsidRPr="006D6D77">
              <w:rPr>
                <w:rFonts w:eastAsia="Batang" w:cs="Arial"/>
                <w:lang w:eastAsia="en-US"/>
              </w:rPr>
              <w:t>dB</w:t>
            </w:r>
          </w:p>
        </w:tc>
        <w:tc>
          <w:tcPr>
            <w:tcW w:w="1701" w:type="dxa"/>
            <w:tcBorders>
              <w:top w:val="single" w:sz="4" w:space="0" w:color="auto"/>
              <w:left w:val="single" w:sz="4" w:space="0" w:color="auto"/>
              <w:bottom w:val="single" w:sz="4" w:space="0" w:color="auto"/>
              <w:right w:val="single" w:sz="4" w:space="0" w:color="auto"/>
            </w:tcBorders>
            <w:vAlign w:val="center"/>
          </w:tcPr>
          <w:p w14:paraId="580637E1" w14:textId="77777777" w:rsidR="003E34CF" w:rsidRPr="006D6D77" w:rsidRDefault="003E34CF" w:rsidP="003E34CF">
            <w:pPr>
              <w:pStyle w:val="TAC"/>
              <w:rPr>
                <w:rFonts w:eastAsia="Batang" w:cs="Arial"/>
                <w:lang w:eastAsia="en-US"/>
              </w:rPr>
            </w:pPr>
            <w:r w:rsidRPr="006D6D77">
              <w:rPr>
                <w:rFonts w:eastAsia="Batang" w:cs="Arial"/>
                <w:lang w:eastAsia="en-US"/>
              </w:rPr>
              <w:t>-49</w:t>
            </w:r>
          </w:p>
        </w:tc>
        <w:tc>
          <w:tcPr>
            <w:tcW w:w="3500" w:type="dxa"/>
            <w:tcBorders>
              <w:top w:val="single" w:sz="4" w:space="0" w:color="auto"/>
              <w:left w:val="single" w:sz="4" w:space="0" w:color="auto"/>
              <w:bottom w:val="single" w:sz="4" w:space="0" w:color="auto"/>
              <w:right w:val="single" w:sz="4" w:space="0" w:color="auto"/>
            </w:tcBorders>
            <w:vAlign w:val="center"/>
          </w:tcPr>
          <w:p w14:paraId="019A9EF0" w14:textId="77777777" w:rsidR="003E34CF" w:rsidRPr="006D6D77" w:rsidRDefault="003E34CF" w:rsidP="003E34CF">
            <w:pPr>
              <w:pStyle w:val="TAC"/>
              <w:rPr>
                <w:rFonts w:eastAsia="Batang" w:cs="Arial"/>
                <w:lang w:eastAsia="en-US"/>
              </w:rPr>
            </w:pPr>
            <w:r w:rsidRPr="006D6D77">
              <w:rPr>
                <w:rFonts w:eastAsia="Batang" w:cs="Arial"/>
                <w:lang w:eastAsia="en-US"/>
              </w:rPr>
              <w:t>See Table 5.5.1-2</w:t>
            </w:r>
          </w:p>
        </w:tc>
      </w:tr>
    </w:tbl>
    <w:p w14:paraId="01C5884B" w14:textId="77777777" w:rsidR="003E34CF" w:rsidRPr="00B15549" w:rsidRDefault="003E34CF" w:rsidP="003E34CF"/>
    <w:p w14:paraId="120A67AC" w14:textId="77777777" w:rsidR="003E34CF" w:rsidRPr="00B15549" w:rsidRDefault="003E34CF" w:rsidP="003E34CF">
      <w:pPr>
        <w:pStyle w:val="TH"/>
      </w:pPr>
      <w:r w:rsidRPr="00B15549">
        <w:t>Table 5.5.1-2: Interfering signal for Narrowband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383"/>
        <w:gridCol w:w="3150"/>
        <w:gridCol w:w="2893"/>
        <w:gridCol w:w="6"/>
      </w:tblGrid>
      <w:tr w:rsidR="003E34CF" w:rsidRPr="0032410E" w14:paraId="38E1FF52"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3437F915" w14:textId="77777777" w:rsidR="003E34CF" w:rsidRPr="006D6D77" w:rsidRDefault="003E34CF" w:rsidP="00144C6C">
            <w:pPr>
              <w:pStyle w:val="TAH"/>
              <w:rPr>
                <w:rFonts w:eastAsia="Batang" w:cs="Arial"/>
                <w:lang w:eastAsia="en-US"/>
              </w:rPr>
            </w:pPr>
            <w:r w:rsidRPr="006D6D77">
              <w:rPr>
                <w:rFonts w:eastAsia="Batang" w:cs="Arial"/>
                <w:lang w:eastAsia="en-US"/>
              </w:rPr>
              <w:t>E-UTRA channel</w:t>
            </w:r>
            <w:r w:rsidR="00144C6C" w:rsidRPr="006D6D77">
              <w:rPr>
                <w:rFonts w:eastAsia="Batang" w:cs="Arial"/>
                <w:lang w:eastAsia="en-US"/>
              </w:rPr>
              <w:t xml:space="preserve"> </w:t>
            </w:r>
            <w:r w:rsidRPr="006D6D77">
              <w:rPr>
                <w:rFonts w:eastAsia="Batang" w:cs="Arial"/>
                <w:lang w:eastAsia="en-US"/>
              </w:rPr>
              <w:t xml:space="preserve">BW of the lowest (highest) carrier received [MHz] </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625B6751" w14:textId="77777777" w:rsidR="003E34CF" w:rsidRPr="006D6D77" w:rsidRDefault="003E34CF" w:rsidP="003E34CF">
            <w:pPr>
              <w:pStyle w:val="TAH"/>
              <w:rPr>
                <w:rFonts w:eastAsia="Batang" w:cs="Arial"/>
                <w:lang w:eastAsia="en-US"/>
              </w:rPr>
            </w:pPr>
            <w:r w:rsidRPr="006D6D77">
              <w:rPr>
                <w:rFonts w:eastAsia="Batang" w:cs="Arial"/>
                <w:lang w:eastAsia="en-US"/>
              </w:rPr>
              <w:t>Interfering RB centre frequency offset to</w:t>
            </w:r>
            <w:r w:rsidR="00C521F2" w:rsidRPr="006D6D77">
              <w:rPr>
                <w:rFonts w:eastAsia="Batang" w:cs="Arial"/>
                <w:lang w:eastAsia="en-US"/>
              </w:rPr>
              <w:t xml:space="preserve"> </w:t>
            </w:r>
            <w:r w:rsidRPr="006D6D77">
              <w:rPr>
                <w:rFonts w:eastAsia="Batang" w:cs="Arial"/>
                <w:lang w:eastAsia="en-US"/>
              </w:rPr>
              <w:t>the lower (higher) edge [kHz]</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679777F6"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0758B893"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510CB64B" w14:textId="77777777" w:rsidR="003E34CF" w:rsidRPr="006D6D77" w:rsidRDefault="003E34CF" w:rsidP="003E34CF">
            <w:pPr>
              <w:pStyle w:val="TAC"/>
              <w:rPr>
                <w:rFonts w:eastAsia="Batang" w:cs="Arial"/>
                <w:lang w:eastAsia="en-US"/>
              </w:rPr>
            </w:pPr>
            <w:r w:rsidRPr="006D6D77">
              <w:rPr>
                <w:rFonts w:eastAsia="Batang" w:cs="Arial"/>
                <w:lang w:eastAsia="en-US"/>
              </w:rPr>
              <w:t>1.4</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6FBA3C5A" w14:textId="77777777" w:rsidR="003E34CF" w:rsidRPr="006D6D77" w:rsidRDefault="003E34CF" w:rsidP="003E34CF">
            <w:pPr>
              <w:pStyle w:val="TAC"/>
              <w:rPr>
                <w:rFonts w:eastAsia="Batang" w:cs="Arial"/>
                <w:lang w:eastAsia="en-US"/>
              </w:rPr>
            </w:pPr>
            <w:r w:rsidRPr="006D6D77">
              <w:rPr>
                <w:rFonts w:eastAsia="Batang" w:cs="Arial"/>
                <w:lang w:eastAsia="en-US"/>
              </w:rPr>
              <w:t>±(252.5+m*180),</w:t>
            </w:r>
          </w:p>
          <w:p w14:paraId="56AA321E" w14:textId="77777777" w:rsidR="003E34CF" w:rsidRPr="006D6D77" w:rsidRDefault="003E34CF" w:rsidP="003E34CF">
            <w:pPr>
              <w:pStyle w:val="TAC"/>
              <w:rPr>
                <w:rFonts w:eastAsia="Batang" w:cs="Arial"/>
                <w:lang w:eastAsia="en-US"/>
              </w:rPr>
            </w:pPr>
            <w:r w:rsidRPr="006D6D77">
              <w:rPr>
                <w:rFonts w:eastAsia="Batang" w:cs="Arial"/>
                <w:lang w:eastAsia="en-US"/>
              </w:rPr>
              <w:t>m</w:t>
            </w:r>
            <w:r w:rsidR="008D0901" w:rsidRPr="006D6D77">
              <w:rPr>
                <w:rFonts w:eastAsia="Batang" w:cs="Arial"/>
                <w:lang w:eastAsia="en-US"/>
              </w:rPr>
              <w:t xml:space="preserve"> </w:t>
            </w:r>
            <w:r w:rsidRPr="006D6D77">
              <w:rPr>
                <w:rFonts w:eastAsia="Batang" w:cs="Arial"/>
                <w:lang w:eastAsia="en-US"/>
              </w:rPr>
              <w:t>=0, 1, 2, 3, 4, 5</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5A51989E" w14:textId="77777777" w:rsidR="003E34CF" w:rsidRPr="006D6D77" w:rsidRDefault="003E34CF" w:rsidP="008D0901">
            <w:pPr>
              <w:pStyle w:val="TAC"/>
              <w:rPr>
                <w:rFonts w:eastAsia="Batang" w:cs="Arial"/>
                <w:lang w:eastAsia="en-US"/>
              </w:rPr>
            </w:pPr>
            <w:r w:rsidRPr="006D6D77">
              <w:rPr>
                <w:rFonts w:eastAsia="Batang" w:cs="Arial"/>
                <w:lang w:eastAsia="en-US"/>
              </w:rPr>
              <w:t>1.4 MHz E-UTRA signal, 1 RB</w:t>
            </w:r>
            <w:r w:rsidR="008D0901" w:rsidRPr="006D6D77">
              <w:rPr>
                <w:rFonts w:eastAsia="Batang" w:cs="Arial"/>
                <w:lang w:eastAsia="en-US"/>
              </w:rPr>
              <w:br/>
              <w:t>(see note)</w:t>
            </w:r>
          </w:p>
        </w:tc>
      </w:tr>
      <w:tr w:rsidR="003E34CF" w:rsidRPr="0032410E" w14:paraId="23DE89CE"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71AD8457" w14:textId="77777777" w:rsidR="003E34CF" w:rsidRPr="006D6D77" w:rsidRDefault="003E34CF" w:rsidP="003E34CF">
            <w:pPr>
              <w:pStyle w:val="TAC"/>
              <w:rPr>
                <w:rFonts w:eastAsia="Batang" w:cs="Arial"/>
                <w:lang w:eastAsia="en-US"/>
              </w:rPr>
            </w:pPr>
            <w:r w:rsidRPr="006D6D77">
              <w:rPr>
                <w:rFonts w:eastAsia="Batang" w:cs="Arial"/>
                <w:lang w:eastAsia="en-US"/>
              </w:rPr>
              <w:t>3</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28BAEC80" w14:textId="77777777" w:rsidR="003E34CF" w:rsidRPr="006D6D77" w:rsidRDefault="003E34CF" w:rsidP="003E34CF">
            <w:pPr>
              <w:pStyle w:val="TAC"/>
              <w:rPr>
                <w:rFonts w:eastAsia="Batang" w:cs="Arial"/>
                <w:lang w:eastAsia="en-US"/>
              </w:rPr>
            </w:pPr>
            <w:r w:rsidRPr="006D6D77">
              <w:rPr>
                <w:rFonts w:eastAsia="Batang" w:cs="Arial"/>
                <w:lang w:eastAsia="en-US"/>
              </w:rPr>
              <w:t>±(247.5+m*180),</w:t>
            </w:r>
          </w:p>
          <w:p w14:paraId="260FBDBF" w14:textId="77777777" w:rsidR="003E34CF" w:rsidRPr="006D6D77" w:rsidRDefault="003E34CF" w:rsidP="003E34CF">
            <w:pPr>
              <w:pStyle w:val="TAC"/>
              <w:rPr>
                <w:rFonts w:eastAsia="Batang" w:cs="Arial"/>
                <w:lang w:eastAsia="en-US"/>
              </w:rPr>
            </w:pPr>
            <w:r w:rsidRPr="006D6D77">
              <w:rPr>
                <w:rFonts w:eastAsia="Batang" w:cs="Arial"/>
                <w:lang w:eastAsia="en-US"/>
              </w:rPr>
              <w:t>m=0, 1, 2, 3, 4, 7, 10, 13</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44EF1AA8" w14:textId="77777777" w:rsidR="003E34CF" w:rsidRPr="006D6D77" w:rsidRDefault="003E34CF" w:rsidP="008D0901">
            <w:pPr>
              <w:pStyle w:val="TAC"/>
              <w:rPr>
                <w:rFonts w:eastAsia="Batang" w:cs="Arial"/>
                <w:lang w:eastAsia="en-US"/>
              </w:rPr>
            </w:pPr>
            <w:r w:rsidRPr="006D6D77">
              <w:rPr>
                <w:rFonts w:eastAsia="Batang" w:cs="Arial"/>
                <w:lang w:eastAsia="en-US"/>
              </w:rPr>
              <w:t>3 MHz E-UTRA signal, 1 RB</w:t>
            </w:r>
            <w:r w:rsidR="008D0901" w:rsidRPr="006D6D77">
              <w:rPr>
                <w:rFonts w:eastAsia="Batang" w:cs="Arial"/>
                <w:lang w:eastAsia="en-US"/>
              </w:rPr>
              <w:br/>
              <w:t>(see note)</w:t>
            </w:r>
          </w:p>
        </w:tc>
      </w:tr>
      <w:tr w:rsidR="003E34CF" w:rsidRPr="0032410E" w14:paraId="23EEB050"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2B597775" w14:textId="77777777" w:rsidR="003E34CF" w:rsidRPr="006D6D77" w:rsidRDefault="003E34CF" w:rsidP="003E34CF">
            <w:pPr>
              <w:pStyle w:val="TAC"/>
              <w:rPr>
                <w:rFonts w:eastAsia="Batang" w:cs="Arial"/>
                <w:lang w:eastAsia="en-US"/>
              </w:rPr>
            </w:pPr>
            <w:r w:rsidRPr="006D6D77">
              <w:rPr>
                <w:rFonts w:eastAsia="Batang" w:cs="Arial"/>
                <w:lang w:eastAsia="en-US"/>
              </w:rPr>
              <w:t>5</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22489241" w14:textId="77777777" w:rsidR="003E34CF" w:rsidRPr="006D6D77" w:rsidRDefault="003E34CF" w:rsidP="003E34CF">
            <w:pPr>
              <w:pStyle w:val="TAC"/>
              <w:rPr>
                <w:rFonts w:eastAsia="Batang" w:cs="Arial"/>
                <w:lang w:eastAsia="en-US"/>
              </w:rPr>
            </w:pPr>
            <w:r w:rsidRPr="006D6D77">
              <w:rPr>
                <w:rFonts w:eastAsia="Batang" w:cs="Arial"/>
                <w:lang w:eastAsia="en-US"/>
              </w:rPr>
              <w:t>±(342.5+m*180),</w:t>
            </w:r>
          </w:p>
          <w:p w14:paraId="551F9DC8" w14:textId="77777777" w:rsidR="003E34CF" w:rsidRPr="006D6D77" w:rsidRDefault="003E34CF" w:rsidP="003E34CF">
            <w:pPr>
              <w:pStyle w:val="TAC"/>
              <w:rPr>
                <w:rFonts w:eastAsia="Batang" w:cs="Arial"/>
                <w:lang w:eastAsia="en-US"/>
              </w:rPr>
            </w:pPr>
            <w:r w:rsidRPr="006D6D77">
              <w:rPr>
                <w:rFonts w:eastAsia="Batang" w:cs="Arial"/>
                <w:lang w:eastAsia="en-US"/>
              </w:rPr>
              <w:t>m=0, 1, 2, 3, 4, 9, 14, 19, 24</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38F4D726" w14:textId="77777777" w:rsidR="003E34CF" w:rsidRPr="006D6D77" w:rsidRDefault="003E34CF" w:rsidP="008D0901">
            <w:pPr>
              <w:pStyle w:val="TAC"/>
              <w:rPr>
                <w:rFonts w:eastAsia="Batang" w:cs="Arial"/>
                <w:lang w:eastAsia="en-US"/>
              </w:rPr>
            </w:pPr>
            <w:r w:rsidRPr="006D6D77">
              <w:rPr>
                <w:rFonts w:eastAsia="Batang" w:cs="Arial"/>
                <w:lang w:eastAsia="en-US"/>
              </w:rPr>
              <w:t>5 MHz E-UTRA signal, 1 RB</w:t>
            </w:r>
            <w:r w:rsidR="008D0901" w:rsidRPr="006D6D77">
              <w:rPr>
                <w:rFonts w:eastAsia="Batang" w:cs="Arial"/>
                <w:lang w:eastAsia="en-US"/>
              </w:rPr>
              <w:br/>
              <w:t>(see note)</w:t>
            </w:r>
          </w:p>
        </w:tc>
      </w:tr>
      <w:tr w:rsidR="003E34CF" w:rsidRPr="0032410E" w14:paraId="085B1EB1"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16EEA8EF" w14:textId="77777777" w:rsidR="003E34CF" w:rsidRPr="006D6D77" w:rsidRDefault="003E34CF" w:rsidP="003E34CF">
            <w:pPr>
              <w:pStyle w:val="TAC"/>
              <w:rPr>
                <w:rFonts w:eastAsia="Batang" w:cs="Arial"/>
                <w:lang w:eastAsia="en-US"/>
              </w:rPr>
            </w:pPr>
            <w:r w:rsidRPr="006D6D77">
              <w:rPr>
                <w:rFonts w:eastAsia="Batang" w:cs="Arial"/>
                <w:lang w:eastAsia="en-US"/>
              </w:rPr>
              <w:t>10</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5CD39152" w14:textId="77777777" w:rsidR="003E34CF" w:rsidRPr="006D6D77" w:rsidRDefault="003E34CF" w:rsidP="003E34CF">
            <w:pPr>
              <w:pStyle w:val="TAC"/>
              <w:rPr>
                <w:rFonts w:eastAsia="Batang" w:cs="Arial"/>
                <w:lang w:eastAsia="en-US"/>
              </w:rPr>
            </w:pPr>
            <w:r w:rsidRPr="006D6D77">
              <w:rPr>
                <w:rFonts w:eastAsia="Batang" w:cs="Arial"/>
                <w:lang w:eastAsia="en-US"/>
              </w:rPr>
              <w:t>±(347.5+m*180),</w:t>
            </w:r>
          </w:p>
          <w:p w14:paraId="3B7ACEFB" w14:textId="77777777" w:rsidR="003E34CF" w:rsidRPr="006D6D77" w:rsidRDefault="003E34CF" w:rsidP="003E34CF">
            <w:pPr>
              <w:pStyle w:val="TAC"/>
              <w:rPr>
                <w:rFonts w:eastAsia="Batang" w:cs="Arial"/>
                <w:lang w:eastAsia="en-US"/>
              </w:rPr>
            </w:pPr>
            <w:r w:rsidRPr="006D6D77">
              <w:rPr>
                <w:rFonts w:eastAsia="Batang" w:cs="Arial"/>
                <w:lang w:eastAsia="en-US"/>
              </w:rPr>
              <w:t>m=0, 1, 2, 3, 4, 9, 14, 19, 24</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71634501" w14:textId="77777777" w:rsidR="003E34CF" w:rsidRPr="006D6D77" w:rsidRDefault="003E34CF" w:rsidP="008D0901">
            <w:pPr>
              <w:pStyle w:val="TAC"/>
              <w:rPr>
                <w:rFonts w:eastAsia="Batang" w:cs="Arial"/>
                <w:lang w:eastAsia="en-US"/>
              </w:rPr>
            </w:pPr>
            <w:r w:rsidRPr="006D6D77">
              <w:rPr>
                <w:rFonts w:eastAsia="Batang" w:cs="Arial"/>
                <w:lang w:eastAsia="en-US"/>
              </w:rPr>
              <w:t>5 MHz E-UTRA signal, 1 RB</w:t>
            </w:r>
            <w:r w:rsidR="008D0901" w:rsidRPr="006D6D77">
              <w:rPr>
                <w:rFonts w:eastAsia="Batang" w:cs="Arial"/>
                <w:lang w:eastAsia="en-US"/>
              </w:rPr>
              <w:br/>
              <w:t>(see note)</w:t>
            </w:r>
          </w:p>
        </w:tc>
      </w:tr>
      <w:tr w:rsidR="003E34CF" w:rsidRPr="0032410E" w14:paraId="2DB36C09"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2AB5325C"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0459C6E5" w14:textId="77777777" w:rsidR="003E34CF" w:rsidRPr="006D6D77" w:rsidRDefault="003E34CF" w:rsidP="003E34CF">
            <w:pPr>
              <w:pStyle w:val="TAC"/>
              <w:rPr>
                <w:rFonts w:eastAsia="Batang" w:cs="Arial"/>
                <w:lang w:eastAsia="en-US"/>
              </w:rPr>
            </w:pPr>
            <w:r w:rsidRPr="006D6D77">
              <w:rPr>
                <w:rFonts w:eastAsia="Batang" w:cs="Arial"/>
                <w:lang w:eastAsia="en-US"/>
              </w:rPr>
              <w:t>±(352.5+m*180),</w:t>
            </w:r>
          </w:p>
          <w:p w14:paraId="03300002" w14:textId="77777777" w:rsidR="003E34CF" w:rsidRPr="006D6D77" w:rsidRDefault="003E34CF" w:rsidP="003E34CF">
            <w:pPr>
              <w:pStyle w:val="TAC"/>
              <w:rPr>
                <w:rFonts w:eastAsia="Batang" w:cs="Arial"/>
                <w:lang w:eastAsia="en-US"/>
              </w:rPr>
            </w:pPr>
            <w:r w:rsidRPr="006D6D77">
              <w:rPr>
                <w:rFonts w:eastAsia="Batang" w:cs="Arial"/>
                <w:lang w:eastAsia="en-US"/>
              </w:rPr>
              <w:t>m=0, 1, 2, 3, 4, 9, 14, 19, 24</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637D04C5" w14:textId="77777777" w:rsidR="003E34CF" w:rsidRPr="006D6D77" w:rsidRDefault="003E34CF" w:rsidP="008D0901">
            <w:pPr>
              <w:pStyle w:val="TAC"/>
              <w:rPr>
                <w:rFonts w:eastAsia="Batang" w:cs="Arial"/>
                <w:lang w:eastAsia="en-US"/>
              </w:rPr>
            </w:pPr>
            <w:r w:rsidRPr="006D6D77">
              <w:rPr>
                <w:rFonts w:eastAsia="Batang" w:cs="Arial"/>
                <w:lang w:eastAsia="en-US"/>
              </w:rPr>
              <w:t>5 MHz E-UTRA signal, 1 RB</w:t>
            </w:r>
          </w:p>
          <w:p w14:paraId="4E2CF4AD" w14:textId="77777777" w:rsidR="008D0901" w:rsidRPr="006D6D77" w:rsidRDefault="008D0901" w:rsidP="008D0901">
            <w:pPr>
              <w:pStyle w:val="TAC"/>
              <w:rPr>
                <w:rFonts w:eastAsia="Batang" w:cs="Arial"/>
                <w:lang w:eastAsia="en-US"/>
              </w:rPr>
            </w:pPr>
            <w:r w:rsidRPr="006D6D77">
              <w:rPr>
                <w:rFonts w:eastAsia="Batang" w:cs="Arial"/>
                <w:lang w:eastAsia="en-US"/>
              </w:rPr>
              <w:t>(see note)</w:t>
            </w:r>
          </w:p>
        </w:tc>
      </w:tr>
      <w:tr w:rsidR="003E34CF" w:rsidRPr="0032410E" w14:paraId="39A56E00" w14:textId="77777777" w:rsidTr="008B404B">
        <w:trPr>
          <w:gridAfter w:val="1"/>
          <w:wAfter w:w="6" w:type="dxa"/>
          <w:jc w:val="center"/>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57447148" w14:textId="77777777" w:rsidR="003E34CF" w:rsidRPr="006D6D77" w:rsidRDefault="003E34CF" w:rsidP="003E34CF">
            <w:pPr>
              <w:pStyle w:val="TAC"/>
              <w:rPr>
                <w:rFonts w:eastAsia="Batang" w:cs="Arial"/>
                <w:lang w:eastAsia="en-US"/>
              </w:rPr>
            </w:pPr>
            <w:r w:rsidRPr="006D6D77">
              <w:rPr>
                <w:rFonts w:eastAsia="Batang" w:cs="Arial"/>
                <w:lang w:eastAsia="en-US"/>
              </w:rPr>
              <w:t>20</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14:paraId="77BAB317" w14:textId="77777777" w:rsidR="003E34CF" w:rsidRPr="006D6D77" w:rsidRDefault="003E34CF" w:rsidP="003E34CF">
            <w:pPr>
              <w:pStyle w:val="TAC"/>
              <w:rPr>
                <w:rFonts w:eastAsia="Batang" w:cs="Arial"/>
                <w:lang w:eastAsia="en-US"/>
              </w:rPr>
            </w:pPr>
            <w:r w:rsidRPr="006D6D77">
              <w:rPr>
                <w:rFonts w:eastAsia="Batang" w:cs="Arial"/>
                <w:lang w:eastAsia="en-US"/>
              </w:rPr>
              <w:t>±(342.5+m*180),</w:t>
            </w:r>
          </w:p>
          <w:p w14:paraId="507574B0" w14:textId="77777777" w:rsidR="003E34CF" w:rsidRPr="006D6D77" w:rsidRDefault="003E34CF" w:rsidP="003E34CF">
            <w:pPr>
              <w:pStyle w:val="TAC"/>
              <w:rPr>
                <w:rFonts w:eastAsia="Batang" w:cs="Arial"/>
                <w:lang w:eastAsia="en-US"/>
              </w:rPr>
            </w:pPr>
            <w:r w:rsidRPr="006D6D77">
              <w:rPr>
                <w:rFonts w:eastAsia="Batang" w:cs="Arial"/>
                <w:lang w:eastAsia="en-US"/>
              </w:rPr>
              <w:t>m=0, 1, 2, 3, 4, 9, 14, 19, 24</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14:paraId="450A5D2D" w14:textId="77777777" w:rsidR="003E34CF" w:rsidRPr="006D6D77" w:rsidRDefault="003E34CF" w:rsidP="008D0901">
            <w:pPr>
              <w:pStyle w:val="TAC"/>
              <w:rPr>
                <w:rFonts w:eastAsia="Batang" w:cs="Arial"/>
                <w:lang w:eastAsia="en-US"/>
              </w:rPr>
            </w:pPr>
            <w:r w:rsidRPr="006D6D77">
              <w:rPr>
                <w:rFonts w:eastAsia="Batang" w:cs="Arial"/>
                <w:lang w:eastAsia="en-US"/>
              </w:rPr>
              <w:t>5 MHz E-UTRA signal, 1 RB</w:t>
            </w:r>
            <w:r w:rsidR="008D0901" w:rsidRPr="006D6D77">
              <w:rPr>
                <w:rFonts w:eastAsia="Batang" w:cs="Arial"/>
                <w:lang w:eastAsia="en-US"/>
              </w:rPr>
              <w:br/>
              <w:t>(see note)</w:t>
            </w:r>
          </w:p>
        </w:tc>
      </w:tr>
      <w:tr w:rsidR="003E34CF" w:rsidRPr="0032410E" w14:paraId="4D4706DD" w14:textId="77777777" w:rsidTr="008B404B">
        <w:trPr>
          <w:jc w:val="center"/>
        </w:trPr>
        <w:tc>
          <w:tcPr>
            <w:tcW w:w="742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79C9FF" w14:textId="77777777" w:rsidR="003E34CF" w:rsidRPr="006D6D77" w:rsidRDefault="003E34CF" w:rsidP="008D0901">
            <w:pPr>
              <w:pStyle w:val="TAN"/>
              <w:rPr>
                <w:rFonts w:eastAsia="Batang" w:cs="Arial"/>
                <w:lang w:eastAsia="en-US"/>
              </w:rPr>
            </w:pPr>
            <w:r w:rsidRPr="006D6D77">
              <w:rPr>
                <w:rFonts w:eastAsia="Batang" w:cs="Arial"/>
                <w:lang w:eastAsia="en-US"/>
              </w:rPr>
              <w:t>N</w:t>
            </w:r>
            <w:r w:rsidR="008B404B" w:rsidRPr="006D6D77">
              <w:rPr>
                <w:rFonts w:eastAsia="Batang" w:cs="Arial"/>
                <w:lang w:eastAsia="en-US"/>
              </w:rPr>
              <w:t>OTE</w:t>
            </w:r>
            <w:r w:rsidRPr="006D6D77">
              <w:rPr>
                <w:rFonts w:eastAsia="Batang" w:cs="Arial"/>
                <w:lang w:eastAsia="en-US"/>
              </w:rPr>
              <w:t xml:space="preserve">: </w:t>
            </w:r>
            <w:r w:rsidRPr="006D6D77">
              <w:rPr>
                <w:rFonts w:eastAsia="Batang" w:cs="Arial"/>
                <w:lang w:eastAsia="en-US"/>
              </w:rPr>
              <w:tab/>
              <w:t>Interfering signal consisting of one resource block is positioned at the stated offset; the channel bandwidth of the interfering signal is located adjacently to the lower (upper) edge.</w:t>
            </w:r>
          </w:p>
        </w:tc>
      </w:tr>
    </w:tbl>
    <w:p w14:paraId="38DF3436" w14:textId="77777777" w:rsidR="003E34CF" w:rsidRPr="00B15549" w:rsidRDefault="003E34CF" w:rsidP="003E34CF"/>
    <w:p w14:paraId="65E2D2FB" w14:textId="77777777" w:rsidR="003E34CF" w:rsidRPr="00B15549" w:rsidRDefault="003E34CF" w:rsidP="003E34CF">
      <w:pPr>
        <w:pStyle w:val="TH"/>
      </w:pPr>
      <w:r w:rsidRPr="00B15549">
        <w:t>Table 5.5.1-3: LMU Adjacent channel selectivity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643"/>
        <w:gridCol w:w="1800"/>
        <w:gridCol w:w="1350"/>
        <w:gridCol w:w="1800"/>
        <w:gridCol w:w="2777"/>
      </w:tblGrid>
      <w:tr w:rsidR="003E34CF" w:rsidRPr="0032410E" w14:paraId="7FE5808A"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49C4DF71" w14:textId="77777777" w:rsidR="003E34CF" w:rsidRPr="006D6D77" w:rsidRDefault="003E34CF" w:rsidP="003E34CF">
            <w:pPr>
              <w:pStyle w:val="TAH"/>
              <w:rPr>
                <w:rFonts w:eastAsia="Batang" w:cs="Arial"/>
                <w:lang w:eastAsia="en-US"/>
              </w:rPr>
            </w:pPr>
            <w:r w:rsidRPr="006D6D77">
              <w:rPr>
                <w:rFonts w:eastAsia="Batang" w:cs="Arial"/>
                <w:lang w:eastAsia="en-US"/>
              </w:rPr>
              <w:t>E-UTRA</w:t>
            </w:r>
          </w:p>
          <w:p w14:paraId="20BCE059" w14:textId="77777777" w:rsidR="003E34CF" w:rsidRPr="006D6D77" w:rsidRDefault="003E34CF" w:rsidP="003E34CF">
            <w:pPr>
              <w:pStyle w:val="TAH"/>
              <w:rPr>
                <w:rFonts w:eastAsia="Batang" w:cs="Arial"/>
                <w:lang w:eastAsia="en-US"/>
              </w:rPr>
            </w:pPr>
            <w:r w:rsidRPr="006D6D77">
              <w:rPr>
                <w:rFonts w:eastAsia="Batang" w:cs="Arial"/>
                <w:lang w:eastAsia="en-US"/>
              </w:rPr>
              <w:t>channel bandwidth of the lowest (highest) carrier received [MHz]</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08F77833" w14:textId="77777777" w:rsidR="003E34CF" w:rsidRPr="006D6D77" w:rsidRDefault="003E34CF" w:rsidP="003E34CF">
            <w:pPr>
              <w:pStyle w:val="TAH"/>
              <w:rPr>
                <w:rFonts w:eastAsia="Batang" w:cs="Arial"/>
                <w:lang w:eastAsia="en-US"/>
              </w:rPr>
            </w:pPr>
            <w:r w:rsidRPr="006D6D77">
              <w:rPr>
                <w:rFonts w:eastAsia="Batang" w:cs="Arial"/>
                <w:lang w:eastAsia="en-US"/>
              </w:rPr>
              <w:t>Wanted signal mean power [dBm]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8CAE30B"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mean power [dBm]</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A74DE69" w14:textId="77777777" w:rsidR="003E34CF" w:rsidRPr="006D6D77" w:rsidRDefault="003E34CF" w:rsidP="003E34CF">
            <w:pPr>
              <w:pStyle w:val="TAH"/>
              <w:rPr>
                <w:rFonts w:eastAsia="Batang" w:cs="Arial"/>
                <w:lang w:eastAsia="en-US"/>
              </w:rPr>
            </w:pPr>
            <w:r w:rsidRPr="006D6D77">
              <w:rPr>
                <w:rFonts w:eastAsia="Batang" w:cs="Arial"/>
                <w:lang w:eastAsia="en-US"/>
              </w:rPr>
              <w:t xml:space="preserve"> Interfering signal centre frequency offset from</w:t>
            </w:r>
            <w:r w:rsidR="00C521F2" w:rsidRPr="006D6D77">
              <w:rPr>
                <w:rFonts w:eastAsia="Batang" w:cs="Arial"/>
                <w:lang w:eastAsia="en-US"/>
              </w:rPr>
              <w:t xml:space="preserve"> </w:t>
            </w:r>
            <w:r w:rsidRPr="006D6D77">
              <w:rPr>
                <w:rFonts w:eastAsia="Batang" w:cs="Arial"/>
                <w:lang w:eastAsia="en-US"/>
              </w:rPr>
              <w:t>the lower (higher) edge [MHz]</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30852B93"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23399DA8"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22811BAE" w14:textId="77777777" w:rsidR="003E34CF" w:rsidRPr="006D6D77" w:rsidRDefault="003E34CF" w:rsidP="003E34CF">
            <w:pPr>
              <w:pStyle w:val="TAC"/>
              <w:rPr>
                <w:rFonts w:eastAsia="Batang" w:cs="Arial"/>
                <w:lang w:eastAsia="en-US"/>
              </w:rPr>
            </w:pPr>
            <w:r w:rsidRPr="006D6D77">
              <w:rPr>
                <w:rFonts w:eastAsia="Batang" w:cs="Arial"/>
                <w:lang w:eastAsia="en-US"/>
              </w:rPr>
              <w:t>1.4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E0FAB44"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9506FD" w:rsidRPr="006D6D77">
              <w:rPr>
                <w:rFonts w:eastAsia="Batang" w:cs="Arial"/>
                <w:lang w:eastAsia="en-US"/>
              </w:rPr>
              <w:t xml:space="preserve"> </w:t>
            </w:r>
            <w:r w:rsidRPr="006D6D77">
              <w:rPr>
                <w:rFonts w:eastAsia="Batang" w:cs="Arial"/>
                <w:lang w:eastAsia="en-US"/>
              </w:rPr>
              <w:t>dB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A2A2D5D"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F1B2492" w14:textId="77777777" w:rsidR="003E34CF" w:rsidRPr="006D6D77" w:rsidRDefault="003E34CF" w:rsidP="003E34CF">
            <w:pPr>
              <w:pStyle w:val="TAC"/>
              <w:rPr>
                <w:rFonts w:eastAsia="Batang" w:cs="Arial"/>
                <w:lang w:eastAsia="en-US"/>
              </w:rPr>
            </w:pPr>
            <w:r w:rsidRPr="006D6D77">
              <w:rPr>
                <w:rFonts w:eastAsia="Batang" w:cs="Arial"/>
                <w:lang w:eastAsia="en-US"/>
              </w:rPr>
              <w:t>±0.7025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5F56E26F"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1.4</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67F49BE2"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74620DFF" w14:textId="77777777" w:rsidR="003E34CF" w:rsidRPr="006D6D77" w:rsidRDefault="003E34CF" w:rsidP="003E34CF">
            <w:pPr>
              <w:pStyle w:val="TAC"/>
              <w:rPr>
                <w:rFonts w:eastAsia="Batang" w:cs="Arial"/>
                <w:lang w:eastAsia="en-US"/>
              </w:rPr>
            </w:pPr>
            <w:r w:rsidRPr="006D6D77">
              <w:rPr>
                <w:rFonts w:eastAsia="Batang" w:cs="Arial"/>
                <w:lang w:eastAsia="en-US"/>
              </w:rPr>
              <w:t>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0BFD2EA"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9506FD" w:rsidRPr="006D6D77">
              <w:rPr>
                <w:rFonts w:eastAsia="Batang" w:cs="Arial"/>
                <w:lang w:eastAsia="en-US"/>
              </w:rPr>
              <w:t xml:space="preserve"> </w:t>
            </w:r>
            <w:r w:rsidRPr="006D6D77">
              <w:rPr>
                <w:rFonts w:eastAsia="Batang" w:cs="Arial"/>
                <w:lang w:eastAsia="en-US"/>
              </w:rPr>
              <w:t>dB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A0B4EC7"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ED9CDD4" w14:textId="77777777" w:rsidR="003E34CF" w:rsidRPr="006D6D77" w:rsidRDefault="003E34CF" w:rsidP="003E34CF">
            <w:pPr>
              <w:pStyle w:val="TAC"/>
              <w:rPr>
                <w:rFonts w:eastAsia="Batang" w:cs="Arial"/>
                <w:lang w:eastAsia="en-US"/>
              </w:rPr>
            </w:pPr>
            <w:r w:rsidRPr="006D6D77">
              <w:rPr>
                <w:rFonts w:eastAsia="Batang" w:cs="Arial"/>
                <w:lang w:eastAsia="en-US"/>
              </w:rPr>
              <w:t>±1.5075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34BA3E4B"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3</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057A3CED"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2E0D28BC" w14:textId="77777777" w:rsidR="003E34CF" w:rsidRPr="006D6D77" w:rsidRDefault="003E34CF" w:rsidP="003E34CF">
            <w:pPr>
              <w:pStyle w:val="TAC"/>
              <w:rPr>
                <w:rFonts w:eastAsia="Batang" w:cs="Arial"/>
                <w:lang w:eastAsia="en-US"/>
              </w:rPr>
            </w:pPr>
            <w:r w:rsidRPr="006D6D77">
              <w:rPr>
                <w:rFonts w:eastAsia="Batang" w:cs="Arial"/>
                <w:lang w:eastAsia="en-US"/>
              </w:rPr>
              <w:t>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9E082E5"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9506FD" w:rsidRPr="006D6D77">
              <w:rPr>
                <w:rFonts w:eastAsia="Batang" w:cs="Arial"/>
                <w:lang w:eastAsia="en-US"/>
              </w:rPr>
              <w:t xml:space="preserve"> </w:t>
            </w:r>
            <w:r w:rsidRPr="006D6D77">
              <w:rPr>
                <w:rFonts w:eastAsia="Batang" w:cs="Arial"/>
                <w:lang w:eastAsia="en-US"/>
              </w:rPr>
              <w:t>dB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50A79C9"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DEEF1C1" w14:textId="77777777" w:rsidR="003E34CF" w:rsidRPr="006D6D77" w:rsidRDefault="003E34CF" w:rsidP="003E34CF">
            <w:pPr>
              <w:pStyle w:val="TAC"/>
              <w:rPr>
                <w:rFonts w:eastAsia="Batang" w:cs="Arial"/>
                <w:lang w:eastAsia="en-US"/>
              </w:rPr>
            </w:pPr>
            <w:r w:rsidRPr="006D6D77">
              <w:rPr>
                <w:rFonts w:eastAsia="Batang" w:cs="Arial"/>
                <w:lang w:eastAsia="en-US"/>
              </w:rPr>
              <w:t>±2.5025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12BD5BDF"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1EE77D0E"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3D800B71" w14:textId="77777777" w:rsidR="003E34CF" w:rsidRPr="006D6D77" w:rsidRDefault="003E34CF" w:rsidP="003E34CF">
            <w:pPr>
              <w:pStyle w:val="TAC"/>
              <w:rPr>
                <w:rFonts w:eastAsia="Batang" w:cs="Arial"/>
                <w:lang w:eastAsia="en-US"/>
              </w:rPr>
            </w:pPr>
            <w:r w:rsidRPr="006D6D77">
              <w:rPr>
                <w:rFonts w:eastAsia="Batang" w:cs="Arial"/>
                <w:lang w:eastAsia="en-US"/>
              </w:rPr>
              <w:t>10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443C27E"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9506FD" w:rsidRPr="006D6D77">
              <w:rPr>
                <w:rFonts w:eastAsia="Batang" w:cs="Arial"/>
                <w:lang w:eastAsia="en-US"/>
              </w:rPr>
              <w:t xml:space="preserve"> </w:t>
            </w:r>
            <w:r w:rsidRPr="006D6D77">
              <w:rPr>
                <w:rFonts w:eastAsia="Batang" w:cs="Arial"/>
                <w:lang w:eastAsia="en-US"/>
              </w:rPr>
              <w:t>dB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68950CF"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CEE0AE9" w14:textId="77777777" w:rsidR="003E34CF" w:rsidRPr="006D6D77" w:rsidRDefault="003E34CF" w:rsidP="003E34CF">
            <w:pPr>
              <w:pStyle w:val="TAC"/>
              <w:rPr>
                <w:rFonts w:eastAsia="Batang" w:cs="Arial"/>
                <w:lang w:eastAsia="en-US"/>
              </w:rPr>
            </w:pPr>
            <w:r w:rsidRPr="006D6D77">
              <w:rPr>
                <w:rFonts w:eastAsia="Batang" w:cs="Arial"/>
                <w:lang w:eastAsia="en-US"/>
              </w:rPr>
              <w:t>±2.5075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13257433"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38D67682"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31B5423A"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1BA7122"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9506FD" w:rsidRPr="006D6D77">
              <w:rPr>
                <w:rFonts w:eastAsia="Batang" w:cs="Arial"/>
                <w:lang w:eastAsia="en-US"/>
              </w:rPr>
              <w:t xml:space="preserve"> </w:t>
            </w:r>
            <w:r w:rsidRPr="006D6D77">
              <w:rPr>
                <w:rFonts w:eastAsia="Batang" w:cs="Arial"/>
                <w:lang w:eastAsia="en-US"/>
              </w:rPr>
              <w:t>dB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892D276"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3A0B9AD" w14:textId="77777777" w:rsidR="003E34CF" w:rsidRPr="006D6D77" w:rsidRDefault="003E34CF" w:rsidP="003E34CF">
            <w:pPr>
              <w:pStyle w:val="TAC"/>
              <w:rPr>
                <w:rFonts w:eastAsia="Batang" w:cs="Arial"/>
                <w:lang w:eastAsia="en-US"/>
              </w:rPr>
            </w:pPr>
            <w:r w:rsidRPr="006D6D77">
              <w:rPr>
                <w:rFonts w:eastAsia="Batang" w:cs="Arial"/>
                <w:lang w:eastAsia="en-US"/>
              </w:rPr>
              <w:t>±2.5125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7800269E"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031772B1" w14:textId="77777777" w:rsidTr="008D0901">
        <w:trPr>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68D1D7D" w14:textId="77777777" w:rsidR="003E34CF" w:rsidRPr="006D6D77" w:rsidRDefault="003E34CF" w:rsidP="003E34CF">
            <w:pPr>
              <w:pStyle w:val="TAC"/>
              <w:rPr>
                <w:rFonts w:eastAsia="Batang" w:cs="Arial"/>
                <w:lang w:eastAsia="en-US"/>
              </w:rPr>
            </w:pPr>
            <w:r w:rsidRPr="006D6D77">
              <w:rPr>
                <w:rFonts w:eastAsia="Batang" w:cs="Arial"/>
                <w:lang w:eastAsia="en-US"/>
              </w:rPr>
              <w:t>20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EB10A18"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w:t>
            </w:r>
            <w:r w:rsidR="009506FD" w:rsidRPr="006D6D77">
              <w:rPr>
                <w:rFonts w:eastAsia="Batang" w:cs="Arial"/>
                <w:lang w:eastAsia="en-US"/>
              </w:rPr>
              <w:t xml:space="preserve"> </w:t>
            </w:r>
            <w:r w:rsidRPr="006D6D77">
              <w:rPr>
                <w:rFonts w:eastAsia="Batang" w:cs="Arial"/>
                <w:lang w:eastAsia="en-US"/>
              </w:rPr>
              <w:t>dB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8DD11B6"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3FD4889" w14:textId="77777777" w:rsidR="003E34CF" w:rsidRPr="006D6D77" w:rsidRDefault="003E34CF" w:rsidP="003E34CF">
            <w:pPr>
              <w:pStyle w:val="TAC"/>
              <w:rPr>
                <w:rFonts w:eastAsia="Batang" w:cs="Arial"/>
                <w:lang w:eastAsia="en-US"/>
              </w:rPr>
            </w:pPr>
            <w:r w:rsidRPr="006D6D77">
              <w:rPr>
                <w:rFonts w:eastAsia="Batang" w:cs="Arial"/>
                <w:lang w:eastAsia="en-US"/>
              </w:rPr>
              <w:t>±2.5025</w:t>
            </w:r>
          </w:p>
        </w:tc>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66D48C4E"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bl>
    <w:p w14:paraId="3597A86C" w14:textId="77777777" w:rsidR="003E34CF" w:rsidRPr="00370AB9" w:rsidRDefault="003E34CF" w:rsidP="00BA71C4">
      <w:pPr>
        <w:rPr>
          <w:lang w:val="fr-FR" w:eastAsia="zh-CN"/>
        </w:rPr>
      </w:pPr>
    </w:p>
    <w:p w14:paraId="162512F4" w14:textId="77777777" w:rsidR="003E34CF" w:rsidRPr="00B15549" w:rsidRDefault="003E34CF" w:rsidP="003E34CF">
      <w:pPr>
        <w:pStyle w:val="Heading2"/>
      </w:pPr>
      <w:bookmarkStart w:id="38" w:name="_Toc528162806"/>
      <w:r w:rsidRPr="00B15549">
        <w:t>5.6</w:t>
      </w:r>
      <w:r w:rsidRPr="00B15549">
        <w:tab/>
        <w:t>Blocking</w:t>
      </w:r>
      <w:bookmarkEnd w:id="38"/>
    </w:p>
    <w:p w14:paraId="2754CB59" w14:textId="77777777" w:rsidR="003E34CF" w:rsidRPr="00B15549" w:rsidRDefault="003E34CF" w:rsidP="003E34CF">
      <w:pPr>
        <w:pStyle w:val="Heading3"/>
      </w:pPr>
      <w:bookmarkStart w:id="39" w:name="_Toc528162807"/>
      <w:r w:rsidRPr="00B15549">
        <w:t>5.6.1</w:t>
      </w:r>
      <w:r w:rsidRPr="00B15549">
        <w:tab/>
        <w:t>General blocking requirement</w:t>
      </w:r>
      <w:bookmarkEnd w:id="39"/>
    </w:p>
    <w:p w14:paraId="7B09CB5A" w14:textId="77777777" w:rsidR="003E34CF" w:rsidRPr="00B15549" w:rsidRDefault="003E34CF" w:rsidP="00B5355E">
      <w:pPr>
        <w:rPr>
          <w:rFonts w:cs="v4.2.0"/>
        </w:rPr>
      </w:pPr>
      <w:r w:rsidRPr="00B15549">
        <w:t>The blocking characteristics is a measure of the receiver ability to receive a wanted signal at its assigned channel in the presence of an unwanted interferer, which are either a 1.4</w:t>
      </w:r>
      <w:r w:rsidR="00B5355E" w:rsidRPr="00B15549">
        <w:t xml:space="preserve"> </w:t>
      </w:r>
      <w:r w:rsidRPr="00B15549">
        <w:t>MHz, 3</w:t>
      </w:r>
      <w:r w:rsidR="00B5355E" w:rsidRPr="00B15549">
        <w:t xml:space="preserve"> </w:t>
      </w:r>
      <w:r w:rsidRPr="00B15549">
        <w:t>MHz or 5</w:t>
      </w:r>
      <w:r w:rsidR="00B5355E" w:rsidRPr="00B15549">
        <w:t xml:space="preserve"> </w:t>
      </w:r>
      <w:r w:rsidRPr="00B15549">
        <w:t>MHz E-UTRA signal for in-band blocking or a CW signal for out-of-band blocking. In this condition, a detection probability requirement and a false alarm requirement shall be met for a specified reference measurement channel. The interfering signal shall be</w:t>
      </w:r>
      <w:r w:rsidRPr="00B15549">
        <w:rPr>
          <w:rFonts w:cs="v4.2.0"/>
        </w:rPr>
        <w:t xml:space="preserve"> an </w:t>
      </w:r>
      <w:r w:rsidRPr="00B15549">
        <w:t>E-UTRA signal as specified in Annex C</w:t>
      </w:r>
      <w:r w:rsidRPr="00B15549">
        <w:rPr>
          <w:rFonts w:cs="v4.2.0"/>
        </w:rPr>
        <w:t>.</w:t>
      </w:r>
    </w:p>
    <w:p w14:paraId="41CB3A79" w14:textId="77777777" w:rsidR="003E34CF" w:rsidRPr="00B15549" w:rsidRDefault="003E34CF" w:rsidP="003E34CF">
      <w:pPr>
        <w:pStyle w:val="Heading4"/>
      </w:pPr>
      <w:bookmarkStart w:id="40" w:name="_Toc528162808"/>
      <w:r w:rsidRPr="00B15549">
        <w:lastRenderedPageBreak/>
        <w:t>5.6.1.1</w:t>
      </w:r>
      <w:r w:rsidRPr="00B15549">
        <w:tab/>
        <w:t>Minimum requirement</w:t>
      </w:r>
      <w:bookmarkEnd w:id="40"/>
    </w:p>
    <w:p w14:paraId="2C8F1AAF" w14:textId="77777777" w:rsidR="003E34CF" w:rsidRPr="00B15549" w:rsidRDefault="003E34CF" w:rsidP="003E34CF">
      <w:r w:rsidRPr="00B15549">
        <w:t xml:space="preserve">The LMU shall receive the reference measurement channel while meeting the detection probability and false alarm requirement in </w:t>
      </w:r>
      <w:r w:rsidR="00B5355E" w:rsidRPr="00B15549">
        <w:t xml:space="preserve">clause </w:t>
      </w:r>
      <w:r w:rsidRPr="00B15549">
        <w:t>5.1.1</w:t>
      </w:r>
      <w:r w:rsidRPr="00B15549">
        <w:rPr>
          <w:rFonts w:cs="v5.0.0"/>
        </w:rPr>
        <w:t>,</w:t>
      </w:r>
      <w:r w:rsidRPr="00B15549">
        <w:t xml:space="preserve"> with</w:t>
      </w:r>
      <w:r w:rsidRPr="00B15549">
        <w:rPr>
          <w:rFonts w:cs="v5.0.0"/>
        </w:rPr>
        <w:t xml:space="preserve"> a wanted and an interfering signal coupled to the LMU antenna input using the parameters in Table</w:t>
      </w:r>
      <w:r w:rsidR="00B5355E" w:rsidRPr="00B15549">
        <w:rPr>
          <w:rFonts w:cs="v5.0.0"/>
        </w:rPr>
        <w:t>s</w:t>
      </w:r>
      <w:r w:rsidRPr="00B15549">
        <w:rPr>
          <w:rFonts w:cs="v5.0.0"/>
        </w:rPr>
        <w:t xml:space="preserve"> 5.6.1.1-1</w:t>
      </w:r>
      <w:r w:rsidRPr="00B15549">
        <w:rPr>
          <w:rFonts w:cs="v5.0.0"/>
          <w:lang w:eastAsia="zh-CN"/>
        </w:rPr>
        <w:t>, 5.6.1.1-1a</w:t>
      </w:r>
      <w:r w:rsidRPr="00B15549">
        <w:rPr>
          <w:rFonts w:cs="v5.0.0"/>
        </w:rPr>
        <w:t xml:space="preserve">, </w:t>
      </w:r>
      <w:r w:rsidRPr="00B15549">
        <w:rPr>
          <w:rFonts w:cs="v5.0.0"/>
          <w:lang w:eastAsia="zh-CN"/>
        </w:rPr>
        <w:t xml:space="preserve">5.6.1.1-1b </w:t>
      </w:r>
      <w:r w:rsidRPr="00B15549">
        <w:rPr>
          <w:rFonts w:cs="v5.0.0"/>
        </w:rPr>
        <w:t>and 5.6.1.1-2.</w:t>
      </w:r>
      <w:r w:rsidRPr="00B15549">
        <w:t xml:space="preserve"> The reference measurement channel for the wanted signal is identified in Table 5.2.1-1for each channel bandwidth and further specified in Annex A.</w:t>
      </w:r>
    </w:p>
    <w:p w14:paraId="08FF868A" w14:textId="77777777" w:rsidR="003E34CF" w:rsidRPr="00B15549" w:rsidRDefault="003E34CF" w:rsidP="003E34CF">
      <w:pPr>
        <w:pStyle w:val="TH"/>
      </w:pPr>
      <w:r w:rsidRPr="00B15549">
        <w:t>Table 5.6.1.1-1: LMU Blocking performance requirement</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135"/>
        <w:gridCol w:w="1277"/>
        <w:gridCol w:w="425"/>
        <w:gridCol w:w="1303"/>
        <w:gridCol w:w="1170"/>
        <w:gridCol w:w="1440"/>
        <w:gridCol w:w="1903"/>
        <w:gridCol w:w="977"/>
      </w:tblGrid>
      <w:tr w:rsidR="003E34CF" w:rsidRPr="0032410E" w14:paraId="05FFD6D2" w14:textId="77777777" w:rsidTr="008D0901">
        <w:trPr>
          <w:jc w:val="center"/>
        </w:trPr>
        <w:tc>
          <w:tcPr>
            <w:tcW w:w="1135" w:type="dxa"/>
            <w:tcBorders>
              <w:top w:val="single" w:sz="4" w:space="0" w:color="auto"/>
              <w:left w:val="single" w:sz="4" w:space="0" w:color="auto"/>
              <w:bottom w:val="single" w:sz="4" w:space="0" w:color="auto"/>
              <w:right w:val="single" w:sz="4" w:space="0" w:color="auto"/>
            </w:tcBorders>
          </w:tcPr>
          <w:p w14:paraId="4DD9233D" w14:textId="77777777" w:rsidR="003E34CF" w:rsidRPr="006D6D77" w:rsidRDefault="003E34CF" w:rsidP="003E34CF">
            <w:pPr>
              <w:pStyle w:val="TAH"/>
              <w:rPr>
                <w:rFonts w:eastAsia="Batang" w:cs="Arial"/>
                <w:lang w:eastAsia="en-US"/>
              </w:rPr>
            </w:pPr>
            <w:r w:rsidRPr="006D6D77">
              <w:rPr>
                <w:rFonts w:eastAsia="Batang" w:cs="Arial"/>
                <w:lang w:eastAsia="en-US"/>
              </w:rPr>
              <w:t>Operating Band</w:t>
            </w:r>
          </w:p>
        </w:tc>
        <w:tc>
          <w:tcPr>
            <w:tcW w:w="3005" w:type="dxa"/>
            <w:gridSpan w:val="3"/>
            <w:tcBorders>
              <w:top w:val="single" w:sz="4" w:space="0" w:color="auto"/>
              <w:left w:val="single" w:sz="4" w:space="0" w:color="auto"/>
              <w:bottom w:val="single" w:sz="4" w:space="0" w:color="auto"/>
              <w:right w:val="single" w:sz="4" w:space="0" w:color="auto"/>
            </w:tcBorders>
          </w:tcPr>
          <w:p w14:paraId="1E29C376" w14:textId="77777777" w:rsidR="003E34CF" w:rsidRPr="006D6D77" w:rsidRDefault="003E34CF" w:rsidP="003E34CF">
            <w:pPr>
              <w:pStyle w:val="TAH"/>
              <w:rPr>
                <w:rFonts w:eastAsia="Batang" w:cs="Arial"/>
                <w:lang w:eastAsia="en-US"/>
              </w:rPr>
            </w:pPr>
            <w:r w:rsidRPr="006D6D77">
              <w:rPr>
                <w:rFonts w:eastAsia="Batang" w:cs="Arial"/>
                <w:lang w:eastAsia="en-US"/>
              </w:rPr>
              <w:t>Centre Frequency of Interfering Signal [MHz]</w:t>
            </w:r>
          </w:p>
        </w:tc>
        <w:tc>
          <w:tcPr>
            <w:tcW w:w="1170" w:type="dxa"/>
            <w:tcBorders>
              <w:top w:val="single" w:sz="4" w:space="0" w:color="auto"/>
              <w:left w:val="single" w:sz="4" w:space="0" w:color="auto"/>
              <w:bottom w:val="single" w:sz="4" w:space="0" w:color="auto"/>
              <w:right w:val="single" w:sz="4" w:space="0" w:color="auto"/>
            </w:tcBorders>
          </w:tcPr>
          <w:p w14:paraId="433C59B6"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mean power [dBm]</w:t>
            </w:r>
          </w:p>
        </w:tc>
        <w:tc>
          <w:tcPr>
            <w:tcW w:w="1440" w:type="dxa"/>
            <w:tcBorders>
              <w:top w:val="single" w:sz="4" w:space="0" w:color="auto"/>
              <w:left w:val="single" w:sz="4" w:space="0" w:color="auto"/>
              <w:bottom w:val="single" w:sz="4" w:space="0" w:color="auto"/>
              <w:right w:val="single" w:sz="4" w:space="0" w:color="auto"/>
            </w:tcBorders>
          </w:tcPr>
          <w:p w14:paraId="7D4A7EC5" w14:textId="77777777" w:rsidR="003E34CF" w:rsidRPr="006D6D77" w:rsidRDefault="003E34CF" w:rsidP="003E34CF">
            <w:pPr>
              <w:pStyle w:val="TAH"/>
              <w:rPr>
                <w:rFonts w:eastAsia="Batang" w:cs="Arial"/>
                <w:lang w:eastAsia="en-US"/>
              </w:rPr>
            </w:pPr>
            <w:r w:rsidRPr="006D6D77">
              <w:rPr>
                <w:rFonts w:eastAsia="Batang" w:cs="Arial"/>
                <w:lang w:eastAsia="en-US"/>
              </w:rPr>
              <w:t>Wanted Signal mean power [dBm]</w:t>
            </w:r>
          </w:p>
        </w:tc>
        <w:tc>
          <w:tcPr>
            <w:tcW w:w="1903" w:type="dxa"/>
            <w:tcBorders>
              <w:top w:val="single" w:sz="4" w:space="0" w:color="auto"/>
              <w:left w:val="single" w:sz="4" w:space="0" w:color="auto"/>
              <w:bottom w:val="single" w:sz="4" w:space="0" w:color="auto"/>
              <w:right w:val="single" w:sz="4" w:space="0" w:color="auto"/>
            </w:tcBorders>
          </w:tcPr>
          <w:p w14:paraId="2DEE3BBC"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centre frequency minimum frequency offset from</w:t>
            </w:r>
            <w:r w:rsidR="00C521F2" w:rsidRPr="006D6D77">
              <w:rPr>
                <w:rFonts w:eastAsia="Batang" w:cs="Arial"/>
                <w:lang w:eastAsia="en-US"/>
              </w:rPr>
              <w:t xml:space="preserve"> </w:t>
            </w:r>
            <w:r w:rsidRPr="006D6D77">
              <w:rPr>
                <w:rFonts w:eastAsia="Batang" w:cs="Arial"/>
                <w:lang w:eastAsia="en-US"/>
              </w:rPr>
              <w:t>the lower (higher) edge [MHz]</w:t>
            </w:r>
          </w:p>
        </w:tc>
        <w:tc>
          <w:tcPr>
            <w:tcW w:w="977" w:type="dxa"/>
            <w:tcBorders>
              <w:top w:val="single" w:sz="4" w:space="0" w:color="auto"/>
              <w:left w:val="single" w:sz="4" w:space="0" w:color="auto"/>
              <w:bottom w:val="single" w:sz="4" w:space="0" w:color="auto"/>
              <w:right w:val="single" w:sz="4" w:space="0" w:color="auto"/>
            </w:tcBorders>
          </w:tcPr>
          <w:p w14:paraId="277671FE"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20C50070" w14:textId="77777777" w:rsidTr="008D0901">
        <w:trPr>
          <w:cantSplit/>
          <w:jc w:val="center"/>
        </w:trPr>
        <w:tc>
          <w:tcPr>
            <w:tcW w:w="1135" w:type="dxa"/>
            <w:vMerge w:val="restart"/>
            <w:tcBorders>
              <w:top w:val="single" w:sz="4" w:space="0" w:color="auto"/>
              <w:left w:val="single" w:sz="4" w:space="0" w:color="auto"/>
              <w:bottom w:val="single" w:sz="4" w:space="0" w:color="auto"/>
              <w:right w:val="single" w:sz="4" w:space="0" w:color="auto"/>
            </w:tcBorders>
          </w:tcPr>
          <w:p w14:paraId="42E0FCF2" w14:textId="77777777" w:rsidR="003E34CF" w:rsidRPr="006D6D77" w:rsidRDefault="003E34CF" w:rsidP="008B404B">
            <w:pPr>
              <w:pStyle w:val="TAC"/>
              <w:rPr>
                <w:rFonts w:eastAsia="Batang" w:cs="Arial"/>
                <w:lang w:eastAsia="en-US"/>
              </w:rPr>
            </w:pPr>
            <w:r w:rsidRPr="006D6D77">
              <w:rPr>
                <w:rFonts w:eastAsia="Batang" w:cs="Arial"/>
                <w:lang w:eastAsia="en-US"/>
              </w:rPr>
              <w:t>1-7, 9-11, 13, 14, 18,19, 21-23, 24, 27, 33-</w:t>
            </w:r>
            <w:r w:rsidRPr="006D6D77" w:rsidDel="00ED3D06">
              <w:rPr>
                <w:rFonts w:eastAsia="Batang" w:cs="Arial"/>
                <w:lang w:eastAsia="en-US"/>
              </w:rPr>
              <w:t>43</w:t>
            </w:r>
            <w:r w:rsidRPr="006D6D77">
              <w:rPr>
                <w:rFonts w:eastAsia="Batang" w:cs="Arial"/>
                <w:lang w:eastAsia="en-US"/>
              </w:rPr>
              <w:t>44</w:t>
            </w:r>
          </w:p>
        </w:tc>
        <w:tc>
          <w:tcPr>
            <w:tcW w:w="1277" w:type="dxa"/>
            <w:tcBorders>
              <w:top w:val="single" w:sz="4" w:space="0" w:color="auto"/>
              <w:left w:val="single" w:sz="4" w:space="0" w:color="auto"/>
              <w:bottom w:val="single" w:sz="4" w:space="0" w:color="auto"/>
              <w:right w:val="nil"/>
            </w:tcBorders>
          </w:tcPr>
          <w:p w14:paraId="4C54B4C4"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UL_low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68A7AFC6"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040F2057"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+20)</w:t>
            </w:r>
          </w:p>
        </w:tc>
        <w:tc>
          <w:tcPr>
            <w:tcW w:w="1170" w:type="dxa"/>
            <w:tcBorders>
              <w:top w:val="single" w:sz="4" w:space="0" w:color="auto"/>
              <w:left w:val="single" w:sz="4" w:space="0" w:color="auto"/>
              <w:bottom w:val="single" w:sz="4" w:space="0" w:color="auto"/>
              <w:right w:val="single" w:sz="4" w:space="0" w:color="auto"/>
            </w:tcBorders>
          </w:tcPr>
          <w:p w14:paraId="5358622D" w14:textId="77777777" w:rsidR="003E34CF" w:rsidRPr="006D6D77" w:rsidRDefault="003E34CF" w:rsidP="003E34CF">
            <w:pPr>
              <w:pStyle w:val="TAC"/>
              <w:rPr>
                <w:rFonts w:eastAsia="Batang" w:cs="Arial"/>
                <w:lang w:eastAsia="en-US"/>
              </w:rPr>
            </w:pPr>
            <w:r w:rsidRPr="006D6D77">
              <w:rPr>
                <w:rFonts w:eastAsia="Batang" w:cs="Arial"/>
                <w:lang w:eastAsia="en-US"/>
              </w:rPr>
              <w:t>-43</w:t>
            </w:r>
          </w:p>
        </w:tc>
        <w:tc>
          <w:tcPr>
            <w:tcW w:w="1440" w:type="dxa"/>
            <w:tcBorders>
              <w:top w:val="single" w:sz="4" w:space="0" w:color="auto"/>
              <w:left w:val="single" w:sz="4" w:space="0" w:color="auto"/>
              <w:bottom w:val="single" w:sz="4" w:space="0" w:color="auto"/>
              <w:right w:val="single" w:sz="4" w:space="0" w:color="auto"/>
            </w:tcBorders>
          </w:tcPr>
          <w:p w14:paraId="00BB3783"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294D43EE" w14:textId="77777777" w:rsidR="003E34CF" w:rsidRPr="006D6D77" w:rsidRDefault="003E34CF" w:rsidP="003E34CF">
            <w:pPr>
              <w:pStyle w:val="TAC"/>
              <w:rPr>
                <w:rFonts w:eastAsia="Batang" w:cs="Arial"/>
                <w:lang w:eastAsia="en-US"/>
              </w:rPr>
            </w:pPr>
            <w:r w:rsidRPr="006D6D77">
              <w:rPr>
                <w:rFonts w:eastAsia="Batang" w:cs="Arial"/>
                <w:lang w:eastAsia="en-US"/>
              </w:rPr>
              <w:t>See table 5.6.1.1-2</w:t>
            </w:r>
          </w:p>
        </w:tc>
        <w:tc>
          <w:tcPr>
            <w:tcW w:w="977" w:type="dxa"/>
            <w:tcBorders>
              <w:top w:val="single" w:sz="4" w:space="0" w:color="auto"/>
              <w:left w:val="single" w:sz="4" w:space="0" w:color="auto"/>
              <w:bottom w:val="single" w:sz="4" w:space="0" w:color="auto"/>
              <w:right w:val="single" w:sz="4" w:space="0" w:color="auto"/>
            </w:tcBorders>
          </w:tcPr>
          <w:p w14:paraId="1433C2CD" w14:textId="77777777" w:rsidR="003E34CF" w:rsidRPr="006D6D77" w:rsidRDefault="003E34CF" w:rsidP="003E34CF">
            <w:pPr>
              <w:pStyle w:val="TAL"/>
              <w:rPr>
                <w:rFonts w:eastAsia="Batang" w:cs="Arial"/>
                <w:lang w:eastAsia="en-US"/>
              </w:rPr>
            </w:pPr>
            <w:r w:rsidRPr="006D6D77">
              <w:rPr>
                <w:rFonts w:eastAsia="Batang" w:cs="Arial"/>
                <w:lang w:eastAsia="en-US"/>
              </w:rPr>
              <w:t>See table 5.6.1.1-2</w:t>
            </w:r>
          </w:p>
        </w:tc>
      </w:tr>
      <w:tr w:rsidR="003E34CF" w:rsidRPr="0032410E" w14:paraId="21FA23A1" w14:textId="77777777" w:rsidTr="008D0901">
        <w:trPr>
          <w:cantSplit/>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40AE8F3C" w14:textId="77777777" w:rsidR="003E34CF" w:rsidRPr="006D6D77" w:rsidRDefault="003E34CF" w:rsidP="008B404B">
            <w:pPr>
              <w:pStyle w:val="TAC"/>
              <w:rPr>
                <w:rFonts w:eastAsia="Batang" w:cs="Arial"/>
                <w:lang w:eastAsia="en-US"/>
              </w:rPr>
            </w:pPr>
          </w:p>
        </w:tc>
        <w:tc>
          <w:tcPr>
            <w:tcW w:w="1277" w:type="dxa"/>
            <w:tcBorders>
              <w:top w:val="single" w:sz="4" w:space="0" w:color="auto"/>
              <w:left w:val="single" w:sz="4" w:space="0" w:color="auto"/>
              <w:bottom w:val="single" w:sz="4" w:space="0" w:color="auto"/>
              <w:right w:val="nil"/>
            </w:tcBorders>
          </w:tcPr>
          <w:p w14:paraId="03B9B805" w14:textId="77777777" w:rsidR="003E34CF" w:rsidRPr="006D6D77" w:rsidRDefault="003E34CF" w:rsidP="008B404B">
            <w:pPr>
              <w:pStyle w:val="TAR"/>
              <w:rPr>
                <w:rFonts w:eastAsia="Batang" w:cs="Arial"/>
                <w:lang w:eastAsia="en-US"/>
              </w:rPr>
            </w:pPr>
            <w:r w:rsidRPr="006D6D77">
              <w:rPr>
                <w:rFonts w:eastAsia="Batang" w:cs="Arial"/>
                <w:lang w:eastAsia="en-US"/>
              </w:rPr>
              <w:t xml:space="preserve">1 </w:t>
            </w:r>
          </w:p>
          <w:p w14:paraId="06D55111"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4093A3F6" w14:textId="77777777" w:rsidR="003E34CF" w:rsidRPr="006D6D77" w:rsidRDefault="003E34CF" w:rsidP="008B404B">
            <w:pPr>
              <w:pStyle w:val="TAC"/>
              <w:rPr>
                <w:rFonts w:eastAsia="Batang" w:cs="Arial"/>
                <w:lang w:eastAsia="en-US"/>
              </w:rPr>
            </w:pPr>
            <w:r w:rsidRPr="006D6D77">
              <w:rPr>
                <w:rFonts w:eastAsia="Batang" w:cs="Arial"/>
                <w:lang w:eastAsia="en-US"/>
              </w:rPr>
              <w:t>to</w:t>
            </w:r>
          </w:p>
          <w:p w14:paraId="7B05E357"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2BEF6BAE"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UL_low </w:t>
            </w:r>
            <w:r w:rsidRPr="006D6D77">
              <w:rPr>
                <w:rFonts w:eastAsia="Batang" w:cs="Arial"/>
                <w:lang w:eastAsia="en-US"/>
              </w:rPr>
              <w:t xml:space="preserve">-20) </w:t>
            </w:r>
          </w:p>
          <w:p w14:paraId="1B02BB6B" w14:textId="77777777" w:rsidR="003E34CF" w:rsidRPr="006D6D77" w:rsidRDefault="003E34CF" w:rsidP="003E34CF">
            <w:pPr>
              <w:pStyle w:val="TAL"/>
              <w:rPr>
                <w:rFonts w:eastAsia="Batang" w:cs="Arial"/>
                <w:lang w:eastAsia="en-US"/>
              </w:rPr>
            </w:pPr>
            <w:r w:rsidRPr="006D6D77">
              <w:rPr>
                <w:rFonts w:eastAsia="Batang" w:cs="Arial"/>
                <w:lang w:eastAsia="en-US"/>
              </w:rPr>
              <w:t>12750</w:t>
            </w:r>
          </w:p>
        </w:tc>
        <w:tc>
          <w:tcPr>
            <w:tcW w:w="1170" w:type="dxa"/>
            <w:tcBorders>
              <w:top w:val="single" w:sz="4" w:space="0" w:color="auto"/>
              <w:left w:val="single" w:sz="4" w:space="0" w:color="auto"/>
              <w:bottom w:val="single" w:sz="4" w:space="0" w:color="auto"/>
              <w:right w:val="single" w:sz="4" w:space="0" w:color="auto"/>
            </w:tcBorders>
          </w:tcPr>
          <w:p w14:paraId="52DCBD1B"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440" w:type="dxa"/>
            <w:tcBorders>
              <w:top w:val="single" w:sz="4" w:space="0" w:color="auto"/>
              <w:left w:val="single" w:sz="4" w:space="0" w:color="auto"/>
              <w:bottom w:val="single" w:sz="4" w:space="0" w:color="auto"/>
              <w:right w:val="single" w:sz="4" w:space="0" w:color="auto"/>
            </w:tcBorders>
          </w:tcPr>
          <w:p w14:paraId="794F885A"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 xml:space="preserve">dB </w:t>
            </w:r>
          </w:p>
        </w:tc>
        <w:tc>
          <w:tcPr>
            <w:tcW w:w="1903" w:type="dxa"/>
            <w:tcBorders>
              <w:top w:val="single" w:sz="4" w:space="0" w:color="auto"/>
              <w:left w:val="single" w:sz="4" w:space="0" w:color="auto"/>
              <w:bottom w:val="single" w:sz="4" w:space="0" w:color="auto"/>
              <w:right w:val="single" w:sz="4" w:space="0" w:color="auto"/>
            </w:tcBorders>
          </w:tcPr>
          <w:p w14:paraId="7B2ED2D6" w14:textId="77777777" w:rsidR="003E34CF" w:rsidRPr="006D6D77" w:rsidRDefault="003E34CF" w:rsidP="003E34CF">
            <w:pPr>
              <w:pStyle w:val="TAC"/>
              <w:rPr>
                <w:rFonts w:eastAsia="Batang" w:cs="Arial"/>
                <w:lang w:eastAsia="en-US"/>
              </w:rPr>
            </w:pPr>
            <w:r w:rsidRPr="006D6D77">
              <w:rPr>
                <w:rFonts w:eastAsia="Batang" w:cs="Arial"/>
                <w:lang w:eastAsia="en-US"/>
              </w:rPr>
              <w:sym w:font="Symbol" w:char="F0BE"/>
            </w:r>
          </w:p>
        </w:tc>
        <w:tc>
          <w:tcPr>
            <w:tcW w:w="977" w:type="dxa"/>
            <w:tcBorders>
              <w:top w:val="single" w:sz="4" w:space="0" w:color="auto"/>
              <w:left w:val="single" w:sz="4" w:space="0" w:color="auto"/>
              <w:bottom w:val="single" w:sz="4" w:space="0" w:color="auto"/>
              <w:right w:val="single" w:sz="4" w:space="0" w:color="auto"/>
            </w:tcBorders>
          </w:tcPr>
          <w:p w14:paraId="4E5B5C8B" w14:textId="77777777" w:rsidR="003E34CF" w:rsidRPr="006D6D77" w:rsidRDefault="003E34CF" w:rsidP="003E34CF">
            <w:pPr>
              <w:pStyle w:val="TAL"/>
              <w:rPr>
                <w:rFonts w:eastAsia="Batang" w:cs="Arial"/>
                <w:lang w:eastAsia="en-US"/>
              </w:rPr>
            </w:pPr>
            <w:r w:rsidRPr="006D6D77">
              <w:rPr>
                <w:rFonts w:eastAsia="Batang" w:cs="Arial"/>
                <w:lang w:eastAsia="en-US"/>
              </w:rPr>
              <w:t xml:space="preserve">CW carrier </w:t>
            </w:r>
          </w:p>
        </w:tc>
      </w:tr>
      <w:tr w:rsidR="003E34CF" w:rsidRPr="0032410E" w14:paraId="2B894B9F" w14:textId="77777777" w:rsidTr="008D0901">
        <w:trPr>
          <w:cantSplit/>
          <w:jc w:val="center"/>
        </w:trPr>
        <w:tc>
          <w:tcPr>
            <w:tcW w:w="1135" w:type="dxa"/>
            <w:vMerge w:val="restart"/>
            <w:tcBorders>
              <w:top w:val="single" w:sz="4" w:space="0" w:color="auto"/>
              <w:left w:val="single" w:sz="4" w:space="0" w:color="auto"/>
              <w:bottom w:val="single" w:sz="4" w:space="0" w:color="auto"/>
              <w:right w:val="single" w:sz="4" w:space="0" w:color="auto"/>
            </w:tcBorders>
          </w:tcPr>
          <w:p w14:paraId="143596E1" w14:textId="77777777" w:rsidR="003E34CF" w:rsidRPr="006D6D77" w:rsidRDefault="003E34CF" w:rsidP="008B404B">
            <w:pPr>
              <w:pStyle w:val="TAC"/>
              <w:rPr>
                <w:rFonts w:eastAsia="Batang" w:cs="Arial"/>
                <w:lang w:eastAsia="en-US"/>
              </w:rPr>
            </w:pPr>
            <w:r w:rsidRPr="006D6D77">
              <w:rPr>
                <w:rFonts w:eastAsia="Batang" w:cs="Arial"/>
                <w:lang w:eastAsia="en-US"/>
              </w:rPr>
              <w:t>8, 26, 28</w:t>
            </w:r>
          </w:p>
        </w:tc>
        <w:tc>
          <w:tcPr>
            <w:tcW w:w="1277" w:type="dxa"/>
            <w:tcBorders>
              <w:top w:val="single" w:sz="4" w:space="0" w:color="auto"/>
              <w:left w:val="single" w:sz="4" w:space="0" w:color="auto"/>
              <w:bottom w:val="single" w:sz="4" w:space="0" w:color="auto"/>
              <w:right w:val="nil"/>
            </w:tcBorders>
          </w:tcPr>
          <w:p w14:paraId="66EA02D6"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3A7BC86C"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39C4BAAA"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+10)</w:t>
            </w:r>
          </w:p>
        </w:tc>
        <w:tc>
          <w:tcPr>
            <w:tcW w:w="1170" w:type="dxa"/>
            <w:tcBorders>
              <w:top w:val="single" w:sz="4" w:space="0" w:color="auto"/>
              <w:left w:val="single" w:sz="4" w:space="0" w:color="auto"/>
              <w:bottom w:val="single" w:sz="4" w:space="0" w:color="auto"/>
              <w:right w:val="single" w:sz="4" w:space="0" w:color="auto"/>
            </w:tcBorders>
          </w:tcPr>
          <w:p w14:paraId="4B39E705" w14:textId="77777777" w:rsidR="003E34CF" w:rsidRPr="006D6D77" w:rsidRDefault="003E34CF" w:rsidP="003E34CF">
            <w:pPr>
              <w:pStyle w:val="TAC"/>
              <w:rPr>
                <w:rFonts w:eastAsia="Batang" w:cs="Arial"/>
                <w:lang w:eastAsia="en-US"/>
              </w:rPr>
            </w:pPr>
            <w:r w:rsidRPr="006D6D77">
              <w:rPr>
                <w:rFonts w:eastAsia="Batang" w:cs="Arial"/>
                <w:lang w:eastAsia="en-US"/>
              </w:rPr>
              <w:t>-43</w:t>
            </w:r>
          </w:p>
        </w:tc>
        <w:tc>
          <w:tcPr>
            <w:tcW w:w="1440" w:type="dxa"/>
            <w:tcBorders>
              <w:top w:val="single" w:sz="4" w:space="0" w:color="auto"/>
              <w:left w:val="single" w:sz="4" w:space="0" w:color="auto"/>
              <w:bottom w:val="single" w:sz="4" w:space="0" w:color="auto"/>
              <w:right w:val="single" w:sz="4" w:space="0" w:color="auto"/>
            </w:tcBorders>
          </w:tcPr>
          <w:p w14:paraId="07608DCD"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1E2CA2ED" w14:textId="77777777" w:rsidR="003E34CF" w:rsidRPr="006D6D77" w:rsidRDefault="003E34CF" w:rsidP="003E34CF">
            <w:pPr>
              <w:pStyle w:val="TAC"/>
              <w:rPr>
                <w:rFonts w:eastAsia="Batang" w:cs="Arial"/>
                <w:lang w:eastAsia="en-US"/>
              </w:rPr>
            </w:pPr>
            <w:r w:rsidRPr="006D6D77">
              <w:rPr>
                <w:rFonts w:eastAsia="Batang" w:cs="Arial"/>
                <w:lang w:eastAsia="en-US"/>
              </w:rPr>
              <w:t>See table 5.6.1.1-2</w:t>
            </w:r>
          </w:p>
        </w:tc>
        <w:tc>
          <w:tcPr>
            <w:tcW w:w="977" w:type="dxa"/>
            <w:tcBorders>
              <w:top w:val="single" w:sz="4" w:space="0" w:color="auto"/>
              <w:left w:val="single" w:sz="4" w:space="0" w:color="auto"/>
              <w:bottom w:val="single" w:sz="4" w:space="0" w:color="auto"/>
              <w:right w:val="single" w:sz="4" w:space="0" w:color="auto"/>
            </w:tcBorders>
          </w:tcPr>
          <w:p w14:paraId="31733371" w14:textId="77777777" w:rsidR="003E34CF" w:rsidRPr="006D6D77" w:rsidRDefault="003E34CF" w:rsidP="003E34CF">
            <w:pPr>
              <w:pStyle w:val="TAL"/>
              <w:rPr>
                <w:rFonts w:eastAsia="Batang" w:cs="Arial"/>
                <w:lang w:eastAsia="en-US"/>
              </w:rPr>
            </w:pPr>
            <w:r w:rsidRPr="006D6D77">
              <w:rPr>
                <w:rFonts w:eastAsia="Batang" w:cs="Arial"/>
                <w:lang w:eastAsia="en-US"/>
              </w:rPr>
              <w:t>See table 5.6.1.1-2</w:t>
            </w:r>
          </w:p>
        </w:tc>
      </w:tr>
      <w:tr w:rsidR="003E34CF" w:rsidRPr="0032410E" w14:paraId="46F6359A" w14:textId="77777777" w:rsidTr="008D0901">
        <w:trPr>
          <w:cantSplit/>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4D26D6DF" w14:textId="77777777" w:rsidR="003E34CF" w:rsidRPr="006D6D77" w:rsidRDefault="003E34CF" w:rsidP="008B404B">
            <w:pPr>
              <w:pStyle w:val="TAC"/>
              <w:rPr>
                <w:rFonts w:eastAsia="Batang" w:cs="Arial"/>
                <w:lang w:eastAsia="en-US"/>
              </w:rPr>
            </w:pPr>
          </w:p>
        </w:tc>
        <w:tc>
          <w:tcPr>
            <w:tcW w:w="1277" w:type="dxa"/>
            <w:tcBorders>
              <w:top w:val="single" w:sz="4" w:space="0" w:color="auto"/>
              <w:left w:val="single" w:sz="4" w:space="0" w:color="auto"/>
              <w:bottom w:val="single" w:sz="4" w:space="0" w:color="auto"/>
              <w:right w:val="nil"/>
            </w:tcBorders>
          </w:tcPr>
          <w:p w14:paraId="660E071F" w14:textId="77777777" w:rsidR="003E34CF" w:rsidRPr="006D6D77" w:rsidRDefault="003E34CF" w:rsidP="008B404B">
            <w:pPr>
              <w:pStyle w:val="TAR"/>
              <w:rPr>
                <w:rFonts w:eastAsia="Batang" w:cs="Arial"/>
                <w:lang w:eastAsia="en-US"/>
              </w:rPr>
            </w:pPr>
            <w:r w:rsidRPr="006D6D77">
              <w:rPr>
                <w:rFonts w:eastAsia="Batang" w:cs="Arial"/>
                <w:lang w:eastAsia="en-US"/>
              </w:rPr>
              <w:t xml:space="preserve">1 </w:t>
            </w:r>
          </w:p>
          <w:p w14:paraId="43340F7F"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+10)</w:t>
            </w:r>
          </w:p>
        </w:tc>
        <w:tc>
          <w:tcPr>
            <w:tcW w:w="425" w:type="dxa"/>
            <w:tcBorders>
              <w:top w:val="single" w:sz="4" w:space="0" w:color="auto"/>
              <w:left w:val="nil"/>
              <w:bottom w:val="single" w:sz="4" w:space="0" w:color="auto"/>
              <w:right w:val="nil"/>
            </w:tcBorders>
          </w:tcPr>
          <w:p w14:paraId="3F434FCE" w14:textId="77777777" w:rsidR="003E34CF" w:rsidRPr="006D6D77" w:rsidRDefault="003E34CF" w:rsidP="008B404B">
            <w:pPr>
              <w:pStyle w:val="TAC"/>
              <w:rPr>
                <w:rFonts w:eastAsia="Batang" w:cs="Arial"/>
                <w:lang w:eastAsia="en-US"/>
              </w:rPr>
            </w:pPr>
            <w:r w:rsidRPr="006D6D77">
              <w:rPr>
                <w:rFonts w:eastAsia="Batang" w:cs="Arial"/>
                <w:lang w:eastAsia="en-US"/>
              </w:rPr>
              <w:t>to</w:t>
            </w:r>
          </w:p>
          <w:p w14:paraId="1459756B"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46FA4CB5"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 xml:space="preserve">-20) </w:t>
            </w:r>
          </w:p>
          <w:p w14:paraId="0B5D967F" w14:textId="77777777" w:rsidR="003E34CF" w:rsidRPr="006D6D77" w:rsidRDefault="003E34CF" w:rsidP="003E34CF">
            <w:pPr>
              <w:pStyle w:val="TAL"/>
              <w:rPr>
                <w:rFonts w:eastAsia="Batang" w:cs="Arial"/>
                <w:lang w:eastAsia="en-US"/>
              </w:rPr>
            </w:pPr>
            <w:r w:rsidRPr="006D6D77">
              <w:rPr>
                <w:rFonts w:eastAsia="Batang" w:cs="Arial"/>
                <w:lang w:eastAsia="en-US"/>
              </w:rPr>
              <w:t>12750</w:t>
            </w:r>
          </w:p>
        </w:tc>
        <w:tc>
          <w:tcPr>
            <w:tcW w:w="1170" w:type="dxa"/>
            <w:tcBorders>
              <w:top w:val="single" w:sz="4" w:space="0" w:color="auto"/>
              <w:left w:val="single" w:sz="4" w:space="0" w:color="auto"/>
              <w:bottom w:val="single" w:sz="4" w:space="0" w:color="auto"/>
              <w:right w:val="single" w:sz="4" w:space="0" w:color="auto"/>
            </w:tcBorders>
          </w:tcPr>
          <w:p w14:paraId="20633857"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440" w:type="dxa"/>
            <w:tcBorders>
              <w:top w:val="single" w:sz="4" w:space="0" w:color="auto"/>
              <w:left w:val="single" w:sz="4" w:space="0" w:color="auto"/>
              <w:bottom w:val="single" w:sz="4" w:space="0" w:color="auto"/>
              <w:right w:val="single" w:sz="4" w:space="0" w:color="auto"/>
            </w:tcBorders>
          </w:tcPr>
          <w:p w14:paraId="19752FE9"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 xml:space="preserve">dB </w:t>
            </w:r>
          </w:p>
        </w:tc>
        <w:tc>
          <w:tcPr>
            <w:tcW w:w="1903" w:type="dxa"/>
            <w:tcBorders>
              <w:top w:val="single" w:sz="4" w:space="0" w:color="auto"/>
              <w:left w:val="single" w:sz="4" w:space="0" w:color="auto"/>
              <w:bottom w:val="single" w:sz="4" w:space="0" w:color="auto"/>
              <w:right w:val="single" w:sz="4" w:space="0" w:color="auto"/>
            </w:tcBorders>
          </w:tcPr>
          <w:p w14:paraId="3FBBAA01" w14:textId="77777777" w:rsidR="003E34CF" w:rsidRPr="006D6D77" w:rsidRDefault="003E34CF" w:rsidP="003E34CF">
            <w:pPr>
              <w:pStyle w:val="TAC"/>
              <w:rPr>
                <w:rFonts w:eastAsia="Batang" w:cs="Arial"/>
                <w:lang w:eastAsia="en-US"/>
              </w:rPr>
            </w:pPr>
            <w:r w:rsidRPr="006D6D77">
              <w:rPr>
                <w:rFonts w:eastAsia="Batang" w:cs="Arial"/>
                <w:lang w:eastAsia="en-US"/>
              </w:rPr>
              <w:sym w:font="Symbol" w:char="F0BE"/>
            </w:r>
          </w:p>
        </w:tc>
        <w:tc>
          <w:tcPr>
            <w:tcW w:w="977" w:type="dxa"/>
            <w:tcBorders>
              <w:top w:val="single" w:sz="4" w:space="0" w:color="auto"/>
              <w:left w:val="single" w:sz="4" w:space="0" w:color="auto"/>
              <w:bottom w:val="single" w:sz="4" w:space="0" w:color="auto"/>
              <w:right w:val="single" w:sz="4" w:space="0" w:color="auto"/>
            </w:tcBorders>
          </w:tcPr>
          <w:p w14:paraId="1D75B039" w14:textId="77777777" w:rsidR="003E34CF" w:rsidRPr="006D6D77" w:rsidRDefault="003E34CF" w:rsidP="003E34CF">
            <w:pPr>
              <w:pStyle w:val="TAL"/>
              <w:rPr>
                <w:rFonts w:eastAsia="Batang" w:cs="Arial"/>
                <w:lang w:eastAsia="en-US"/>
              </w:rPr>
            </w:pPr>
            <w:r w:rsidRPr="006D6D77">
              <w:rPr>
                <w:rFonts w:eastAsia="Batang" w:cs="Arial"/>
                <w:lang w:eastAsia="en-US"/>
              </w:rPr>
              <w:t xml:space="preserve">CW carrier </w:t>
            </w:r>
          </w:p>
        </w:tc>
      </w:tr>
      <w:tr w:rsidR="003E34CF" w:rsidRPr="0032410E" w14:paraId="77502CE4" w14:textId="77777777" w:rsidTr="008D0901">
        <w:trPr>
          <w:cantSplit/>
          <w:jc w:val="center"/>
        </w:trPr>
        <w:tc>
          <w:tcPr>
            <w:tcW w:w="1135" w:type="dxa"/>
            <w:vMerge w:val="restart"/>
            <w:tcBorders>
              <w:top w:val="single" w:sz="4" w:space="0" w:color="auto"/>
              <w:left w:val="single" w:sz="4" w:space="0" w:color="auto"/>
              <w:bottom w:val="single" w:sz="4" w:space="0" w:color="auto"/>
              <w:right w:val="single" w:sz="4" w:space="0" w:color="auto"/>
            </w:tcBorders>
          </w:tcPr>
          <w:p w14:paraId="6E7325F1" w14:textId="77777777" w:rsidR="003E34CF" w:rsidRPr="006D6D77" w:rsidRDefault="003E34CF" w:rsidP="008B404B">
            <w:pPr>
              <w:pStyle w:val="TAC"/>
              <w:rPr>
                <w:rFonts w:eastAsia="Batang" w:cs="Arial"/>
                <w:lang w:eastAsia="en-US"/>
              </w:rPr>
            </w:pPr>
            <w:r w:rsidRPr="006D6D77">
              <w:rPr>
                <w:rFonts w:eastAsia="Batang" w:cs="Arial"/>
                <w:lang w:eastAsia="en-US"/>
              </w:rPr>
              <w:t>12</w:t>
            </w:r>
          </w:p>
        </w:tc>
        <w:tc>
          <w:tcPr>
            <w:tcW w:w="1277" w:type="dxa"/>
            <w:tcBorders>
              <w:top w:val="single" w:sz="4" w:space="0" w:color="auto"/>
              <w:left w:val="single" w:sz="4" w:space="0" w:color="auto"/>
              <w:bottom w:val="single" w:sz="4" w:space="0" w:color="auto"/>
              <w:right w:val="nil"/>
            </w:tcBorders>
          </w:tcPr>
          <w:p w14:paraId="528375F3"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1850DE98"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71783599"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+13)</w:t>
            </w:r>
          </w:p>
        </w:tc>
        <w:tc>
          <w:tcPr>
            <w:tcW w:w="1170" w:type="dxa"/>
            <w:tcBorders>
              <w:top w:val="single" w:sz="4" w:space="0" w:color="auto"/>
              <w:left w:val="single" w:sz="4" w:space="0" w:color="auto"/>
              <w:bottom w:val="single" w:sz="4" w:space="0" w:color="auto"/>
              <w:right w:val="single" w:sz="4" w:space="0" w:color="auto"/>
            </w:tcBorders>
          </w:tcPr>
          <w:p w14:paraId="2BAD1A41" w14:textId="77777777" w:rsidR="003E34CF" w:rsidRPr="006D6D77" w:rsidRDefault="003E34CF" w:rsidP="003E34CF">
            <w:pPr>
              <w:pStyle w:val="TAC"/>
              <w:rPr>
                <w:rFonts w:eastAsia="Batang" w:cs="Arial"/>
                <w:lang w:eastAsia="en-US"/>
              </w:rPr>
            </w:pPr>
            <w:r w:rsidRPr="006D6D77">
              <w:rPr>
                <w:rFonts w:eastAsia="Batang" w:cs="Arial"/>
                <w:lang w:eastAsia="en-US"/>
              </w:rPr>
              <w:t>-43</w:t>
            </w:r>
          </w:p>
        </w:tc>
        <w:tc>
          <w:tcPr>
            <w:tcW w:w="1440" w:type="dxa"/>
            <w:tcBorders>
              <w:top w:val="single" w:sz="4" w:space="0" w:color="auto"/>
              <w:left w:val="single" w:sz="4" w:space="0" w:color="auto"/>
              <w:bottom w:val="single" w:sz="4" w:space="0" w:color="auto"/>
              <w:right w:val="single" w:sz="4" w:space="0" w:color="auto"/>
            </w:tcBorders>
          </w:tcPr>
          <w:p w14:paraId="2AD50A34"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49F53785" w14:textId="77777777" w:rsidR="003E34CF" w:rsidRPr="006D6D77" w:rsidRDefault="003E34CF" w:rsidP="003E34CF">
            <w:pPr>
              <w:pStyle w:val="TAC"/>
              <w:rPr>
                <w:rFonts w:eastAsia="Batang" w:cs="Arial"/>
                <w:lang w:eastAsia="en-US"/>
              </w:rPr>
            </w:pPr>
            <w:r w:rsidRPr="006D6D77">
              <w:rPr>
                <w:rFonts w:eastAsia="Batang" w:cs="Arial"/>
                <w:lang w:eastAsia="en-US"/>
              </w:rPr>
              <w:t>See table 5.6.1.1-2</w:t>
            </w:r>
          </w:p>
        </w:tc>
        <w:tc>
          <w:tcPr>
            <w:tcW w:w="977" w:type="dxa"/>
            <w:tcBorders>
              <w:top w:val="single" w:sz="4" w:space="0" w:color="auto"/>
              <w:left w:val="single" w:sz="4" w:space="0" w:color="auto"/>
              <w:bottom w:val="single" w:sz="4" w:space="0" w:color="auto"/>
              <w:right w:val="single" w:sz="4" w:space="0" w:color="auto"/>
            </w:tcBorders>
          </w:tcPr>
          <w:p w14:paraId="5F5FBFDB" w14:textId="77777777" w:rsidR="003E34CF" w:rsidRPr="006D6D77" w:rsidRDefault="003E34CF" w:rsidP="003E34CF">
            <w:pPr>
              <w:pStyle w:val="TAL"/>
              <w:rPr>
                <w:rFonts w:eastAsia="Batang" w:cs="Arial"/>
                <w:lang w:eastAsia="en-US"/>
              </w:rPr>
            </w:pPr>
            <w:r w:rsidRPr="006D6D77">
              <w:rPr>
                <w:rFonts w:eastAsia="Batang" w:cs="Arial"/>
                <w:lang w:eastAsia="en-US"/>
              </w:rPr>
              <w:t>See table 5.6.1.1-2</w:t>
            </w:r>
          </w:p>
        </w:tc>
      </w:tr>
      <w:tr w:rsidR="003E34CF" w:rsidRPr="0032410E" w14:paraId="08BB5866" w14:textId="77777777" w:rsidTr="008D0901">
        <w:trPr>
          <w:cantSplit/>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59D71C17" w14:textId="77777777" w:rsidR="003E34CF" w:rsidRPr="006D6D77" w:rsidRDefault="003E34CF" w:rsidP="008B404B">
            <w:pPr>
              <w:pStyle w:val="TAC"/>
              <w:rPr>
                <w:rFonts w:eastAsia="Batang" w:cs="Arial"/>
                <w:lang w:eastAsia="en-US"/>
              </w:rPr>
            </w:pPr>
          </w:p>
        </w:tc>
        <w:tc>
          <w:tcPr>
            <w:tcW w:w="1277" w:type="dxa"/>
            <w:tcBorders>
              <w:top w:val="single" w:sz="4" w:space="0" w:color="auto"/>
              <w:left w:val="single" w:sz="4" w:space="0" w:color="auto"/>
              <w:bottom w:val="single" w:sz="4" w:space="0" w:color="auto"/>
              <w:right w:val="nil"/>
            </w:tcBorders>
          </w:tcPr>
          <w:p w14:paraId="2C5D8289" w14:textId="77777777" w:rsidR="003E34CF" w:rsidRPr="006D6D77" w:rsidRDefault="003E34CF" w:rsidP="008B404B">
            <w:pPr>
              <w:pStyle w:val="TAR"/>
              <w:rPr>
                <w:rFonts w:eastAsia="Batang" w:cs="Arial"/>
                <w:lang w:eastAsia="en-US"/>
              </w:rPr>
            </w:pPr>
            <w:r w:rsidRPr="006D6D77">
              <w:rPr>
                <w:rFonts w:eastAsia="Batang" w:cs="Arial"/>
                <w:lang w:eastAsia="en-US"/>
              </w:rPr>
              <w:t xml:space="preserve">1 </w:t>
            </w:r>
          </w:p>
          <w:p w14:paraId="1A6595FE"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+13)</w:t>
            </w:r>
          </w:p>
        </w:tc>
        <w:tc>
          <w:tcPr>
            <w:tcW w:w="425" w:type="dxa"/>
            <w:tcBorders>
              <w:top w:val="single" w:sz="4" w:space="0" w:color="auto"/>
              <w:left w:val="nil"/>
              <w:bottom w:val="single" w:sz="4" w:space="0" w:color="auto"/>
              <w:right w:val="nil"/>
            </w:tcBorders>
          </w:tcPr>
          <w:p w14:paraId="4637EB0B" w14:textId="77777777" w:rsidR="003E34CF" w:rsidRPr="006D6D77" w:rsidRDefault="003E34CF" w:rsidP="008B404B">
            <w:pPr>
              <w:pStyle w:val="TAC"/>
              <w:rPr>
                <w:rFonts w:eastAsia="Batang" w:cs="Arial"/>
                <w:lang w:eastAsia="en-US"/>
              </w:rPr>
            </w:pPr>
            <w:r w:rsidRPr="006D6D77">
              <w:rPr>
                <w:rFonts w:eastAsia="Batang" w:cs="Arial"/>
                <w:lang w:eastAsia="en-US"/>
              </w:rPr>
              <w:t>to</w:t>
            </w:r>
          </w:p>
          <w:p w14:paraId="6A40E08E"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55F3A670"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 xml:space="preserve">-20) </w:t>
            </w:r>
          </w:p>
          <w:p w14:paraId="7F450461" w14:textId="77777777" w:rsidR="003E34CF" w:rsidRPr="006D6D77" w:rsidRDefault="003E34CF" w:rsidP="003E34CF">
            <w:pPr>
              <w:pStyle w:val="TAL"/>
              <w:rPr>
                <w:rFonts w:eastAsia="Batang" w:cs="Arial"/>
                <w:lang w:eastAsia="en-US"/>
              </w:rPr>
            </w:pPr>
            <w:r w:rsidRPr="006D6D77">
              <w:rPr>
                <w:rFonts w:eastAsia="Batang" w:cs="Arial"/>
                <w:lang w:eastAsia="en-US"/>
              </w:rPr>
              <w:t>12750</w:t>
            </w:r>
          </w:p>
        </w:tc>
        <w:tc>
          <w:tcPr>
            <w:tcW w:w="1170" w:type="dxa"/>
            <w:tcBorders>
              <w:top w:val="single" w:sz="4" w:space="0" w:color="auto"/>
              <w:left w:val="single" w:sz="4" w:space="0" w:color="auto"/>
              <w:bottom w:val="single" w:sz="4" w:space="0" w:color="auto"/>
              <w:right w:val="single" w:sz="4" w:space="0" w:color="auto"/>
            </w:tcBorders>
          </w:tcPr>
          <w:p w14:paraId="15C5FA72"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440" w:type="dxa"/>
            <w:tcBorders>
              <w:top w:val="single" w:sz="4" w:space="0" w:color="auto"/>
              <w:left w:val="single" w:sz="4" w:space="0" w:color="auto"/>
              <w:bottom w:val="single" w:sz="4" w:space="0" w:color="auto"/>
              <w:right w:val="single" w:sz="4" w:space="0" w:color="auto"/>
            </w:tcBorders>
          </w:tcPr>
          <w:p w14:paraId="6725AEF8"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 xml:space="preserve">dB </w:t>
            </w:r>
          </w:p>
        </w:tc>
        <w:tc>
          <w:tcPr>
            <w:tcW w:w="1903" w:type="dxa"/>
            <w:tcBorders>
              <w:top w:val="single" w:sz="4" w:space="0" w:color="auto"/>
              <w:left w:val="single" w:sz="4" w:space="0" w:color="auto"/>
              <w:bottom w:val="single" w:sz="4" w:space="0" w:color="auto"/>
              <w:right w:val="single" w:sz="4" w:space="0" w:color="auto"/>
            </w:tcBorders>
          </w:tcPr>
          <w:p w14:paraId="2BB64BD8" w14:textId="77777777" w:rsidR="003E34CF" w:rsidRPr="006D6D77" w:rsidRDefault="003E34CF" w:rsidP="003E34CF">
            <w:pPr>
              <w:pStyle w:val="TAC"/>
              <w:rPr>
                <w:rFonts w:eastAsia="Batang" w:cs="Arial"/>
                <w:lang w:eastAsia="en-US"/>
              </w:rPr>
            </w:pPr>
            <w:r w:rsidRPr="006D6D77">
              <w:rPr>
                <w:rFonts w:eastAsia="Batang" w:cs="Arial"/>
                <w:lang w:eastAsia="en-US"/>
              </w:rPr>
              <w:sym w:font="Symbol" w:char="F0BE"/>
            </w:r>
          </w:p>
        </w:tc>
        <w:tc>
          <w:tcPr>
            <w:tcW w:w="977" w:type="dxa"/>
            <w:tcBorders>
              <w:top w:val="single" w:sz="4" w:space="0" w:color="auto"/>
              <w:left w:val="single" w:sz="4" w:space="0" w:color="auto"/>
              <w:bottom w:val="single" w:sz="4" w:space="0" w:color="auto"/>
              <w:right w:val="single" w:sz="4" w:space="0" w:color="auto"/>
            </w:tcBorders>
          </w:tcPr>
          <w:p w14:paraId="0B885897" w14:textId="77777777" w:rsidR="003E34CF" w:rsidRPr="006D6D77" w:rsidRDefault="003E34CF" w:rsidP="003E34CF">
            <w:pPr>
              <w:pStyle w:val="TAL"/>
              <w:rPr>
                <w:rFonts w:eastAsia="Batang" w:cs="Arial"/>
                <w:lang w:eastAsia="en-US"/>
              </w:rPr>
            </w:pPr>
            <w:r w:rsidRPr="006D6D77">
              <w:rPr>
                <w:rFonts w:eastAsia="Batang" w:cs="Arial"/>
                <w:lang w:eastAsia="en-US"/>
              </w:rPr>
              <w:t xml:space="preserve">CW carrier </w:t>
            </w:r>
          </w:p>
        </w:tc>
      </w:tr>
      <w:tr w:rsidR="003E34CF" w:rsidRPr="0032410E" w14:paraId="5F373763" w14:textId="77777777" w:rsidTr="008D0901">
        <w:trPr>
          <w:cantSplit/>
          <w:jc w:val="center"/>
        </w:trPr>
        <w:tc>
          <w:tcPr>
            <w:tcW w:w="1135" w:type="dxa"/>
            <w:vMerge w:val="restart"/>
            <w:tcBorders>
              <w:top w:val="single" w:sz="4" w:space="0" w:color="auto"/>
              <w:left w:val="single" w:sz="4" w:space="0" w:color="auto"/>
              <w:bottom w:val="single" w:sz="4" w:space="0" w:color="auto"/>
              <w:right w:val="single" w:sz="4" w:space="0" w:color="auto"/>
            </w:tcBorders>
          </w:tcPr>
          <w:p w14:paraId="163AF5BB" w14:textId="77777777" w:rsidR="003E34CF" w:rsidRPr="006D6D77" w:rsidRDefault="003E34CF" w:rsidP="008B404B">
            <w:pPr>
              <w:pStyle w:val="TAC"/>
              <w:rPr>
                <w:rFonts w:eastAsia="Batang" w:cs="Arial"/>
                <w:lang w:eastAsia="en-US"/>
              </w:rPr>
            </w:pPr>
            <w:r w:rsidRPr="006D6D77">
              <w:rPr>
                <w:rFonts w:eastAsia="Batang" w:cs="Arial"/>
                <w:lang w:eastAsia="en-US"/>
              </w:rPr>
              <w:t>17</w:t>
            </w:r>
          </w:p>
        </w:tc>
        <w:tc>
          <w:tcPr>
            <w:tcW w:w="1277" w:type="dxa"/>
            <w:tcBorders>
              <w:top w:val="single" w:sz="4" w:space="0" w:color="auto"/>
              <w:left w:val="single" w:sz="4" w:space="0" w:color="auto"/>
              <w:bottom w:val="single" w:sz="4" w:space="0" w:color="auto"/>
              <w:right w:val="nil"/>
            </w:tcBorders>
          </w:tcPr>
          <w:p w14:paraId="6EF1D502"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4E8591E8"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753B4593"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+18)</w:t>
            </w:r>
          </w:p>
        </w:tc>
        <w:tc>
          <w:tcPr>
            <w:tcW w:w="1170" w:type="dxa"/>
            <w:tcBorders>
              <w:top w:val="single" w:sz="4" w:space="0" w:color="auto"/>
              <w:left w:val="single" w:sz="4" w:space="0" w:color="auto"/>
              <w:bottom w:val="single" w:sz="4" w:space="0" w:color="auto"/>
              <w:right w:val="single" w:sz="4" w:space="0" w:color="auto"/>
            </w:tcBorders>
          </w:tcPr>
          <w:p w14:paraId="7DE8FF80" w14:textId="77777777" w:rsidR="003E34CF" w:rsidRPr="006D6D77" w:rsidRDefault="003E34CF" w:rsidP="003E34CF">
            <w:pPr>
              <w:pStyle w:val="TAC"/>
              <w:rPr>
                <w:rFonts w:eastAsia="Batang" w:cs="Arial"/>
                <w:lang w:eastAsia="en-US"/>
              </w:rPr>
            </w:pPr>
            <w:r w:rsidRPr="006D6D77">
              <w:rPr>
                <w:rFonts w:eastAsia="Batang" w:cs="Arial"/>
                <w:lang w:eastAsia="en-US"/>
              </w:rPr>
              <w:t>-43</w:t>
            </w:r>
          </w:p>
        </w:tc>
        <w:tc>
          <w:tcPr>
            <w:tcW w:w="1440" w:type="dxa"/>
            <w:tcBorders>
              <w:top w:val="single" w:sz="4" w:space="0" w:color="auto"/>
              <w:left w:val="single" w:sz="4" w:space="0" w:color="auto"/>
              <w:bottom w:val="single" w:sz="4" w:space="0" w:color="auto"/>
              <w:right w:val="single" w:sz="4" w:space="0" w:color="auto"/>
            </w:tcBorders>
          </w:tcPr>
          <w:p w14:paraId="6E9ECF4D"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5D83BC46" w14:textId="77777777" w:rsidR="003E34CF" w:rsidRPr="006D6D77" w:rsidRDefault="003E34CF" w:rsidP="003E34CF">
            <w:pPr>
              <w:pStyle w:val="TAC"/>
              <w:rPr>
                <w:rFonts w:eastAsia="Batang" w:cs="Arial"/>
                <w:lang w:eastAsia="en-US"/>
              </w:rPr>
            </w:pPr>
            <w:r w:rsidRPr="006D6D77">
              <w:rPr>
                <w:rFonts w:eastAsia="Batang" w:cs="Arial"/>
                <w:lang w:eastAsia="en-US"/>
              </w:rPr>
              <w:t>See table 5.6.1.1-2</w:t>
            </w:r>
          </w:p>
        </w:tc>
        <w:tc>
          <w:tcPr>
            <w:tcW w:w="977" w:type="dxa"/>
            <w:tcBorders>
              <w:top w:val="single" w:sz="4" w:space="0" w:color="auto"/>
              <w:left w:val="single" w:sz="4" w:space="0" w:color="auto"/>
              <w:bottom w:val="single" w:sz="4" w:space="0" w:color="auto"/>
              <w:right w:val="single" w:sz="4" w:space="0" w:color="auto"/>
            </w:tcBorders>
          </w:tcPr>
          <w:p w14:paraId="21DABAA6" w14:textId="77777777" w:rsidR="003E34CF" w:rsidRPr="006D6D77" w:rsidRDefault="003E34CF" w:rsidP="003E34CF">
            <w:pPr>
              <w:pStyle w:val="TAL"/>
              <w:rPr>
                <w:rFonts w:eastAsia="Batang" w:cs="Arial"/>
                <w:lang w:eastAsia="en-US"/>
              </w:rPr>
            </w:pPr>
            <w:r w:rsidRPr="006D6D77">
              <w:rPr>
                <w:rFonts w:eastAsia="Batang" w:cs="Arial"/>
                <w:lang w:eastAsia="en-US"/>
              </w:rPr>
              <w:t>See table 5.6.1.1-2</w:t>
            </w:r>
          </w:p>
        </w:tc>
      </w:tr>
      <w:tr w:rsidR="003E34CF" w:rsidRPr="0032410E" w14:paraId="26846C05" w14:textId="77777777" w:rsidTr="008D0901">
        <w:trPr>
          <w:cantSplit/>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6454BCEF" w14:textId="77777777" w:rsidR="003E34CF" w:rsidRPr="006D6D77" w:rsidRDefault="003E34CF" w:rsidP="008B404B">
            <w:pPr>
              <w:pStyle w:val="TAC"/>
              <w:rPr>
                <w:rFonts w:eastAsia="Batang" w:cs="Arial"/>
                <w:lang w:eastAsia="en-US"/>
              </w:rPr>
            </w:pPr>
          </w:p>
        </w:tc>
        <w:tc>
          <w:tcPr>
            <w:tcW w:w="1277" w:type="dxa"/>
            <w:tcBorders>
              <w:top w:val="single" w:sz="4" w:space="0" w:color="auto"/>
              <w:left w:val="single" w:sz="4" w:space="0" w:color="auto"/>
              <w:bottom w:val="single" w:sz="4" w:space="0" w:color="auto"/>
              <w:right w:val="nil"/>
            </w:tcBorders>
          </w:tcPr>
          <w:p w14:paraId="21E11337" w14:textId="77777777" w:rsidR="003E34CF" w:rsidRPr="006D6D77" w:rsidRDefault="003E34CF" w:rsidP="008B404B">
            <w:pPr>
              <w:pStyle w:val="TAR"/>
              <w:rPr>
                <w:rFonts w:eastAsia="Batang" w:cs="Arial"/>
                <w:lang w:eastAsia="en-US"/>
              </w:rPr>
            </w:pPr>
            <w:r w:rsidRPr="006D6D77">
              <w:rPr>
                <w:rFonts w:eastAsia="Batang" w:cs="Arial"/>
                <w:lang w:eastAsia="en-US"/>
              </w:rPr>
              <w:t xml:space="preserve">1 </w:t>
            </w:r>
          </w:p>
          <w:p w14:paraId="52AAD828"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+18)</w:t>
            </w:r>
          </w:p>
        </w:tc>
        <w:tc>
          <w:tcPr>
            <w:tcW w:w="425" w:type="dxa"/>
            <w:tcBorders>
              <w:top w:val="single" w:sz="4" w:space="0" w:color="auto"/>
              <w:left w:val="nil"/>
              <w:bottom w:val="single" w:sz="4" w:space="0" w:color="auto"/>
              <w:right w:val="nil"/>
            </w:tcBorders>
          </w:tcPr>
          <w:p w14:paraId="7F3352B1" w14:textId="77777777" w:rsidR="003E34CF" w:rsidRPr="006D6D77" w:rsidRDefault="003E34CF" w:rsidP="008B404B">
            <w:pPr>
              <w:pStyle w:val="TAC"/>
              <w:rPr>
                <w:rFonts w:eastAsia="Batang" w:cs="Arial"/>
                <w:lang w:eastAsia="en-US"/>
              </w:rPr>
            </w:pPr>
            <w:r w:rsidRPr="006D6D77">
              <w:rPr>
                <w:rFonts w:eastAsia="Batang" w:cs="Arial"/>
                <w:lang w:eastAsia="en-US"/>
              </w:rPr>
              <w:t>to</w:t>
            </w:r>
          </w:p>
          <w:p w14:paraId="6EF83A2C"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43DC9D26"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 xml:space="preserve">-20) </w:t>
            </w:r>
          </w:p>
          <w:p w14:paraId="01859BB1" w14:textId="77777777" w:rsidR="003E34CF" w:rsidRPr="006D6D77" w:rsidRDefault="003E34CF" w:rsidP="003E34CF">
            <w:pPr>
              <w:pStyle w:val="TAL"/>
              <w:rPr>
                <w:rFonts w:eastAsia="Batang" w:cs="Arial"/>
                <w:lang w:eastAsia="en-US"/>
              </w:rPr>
            </w:pPr>
            <w:r w:rsidRPr="006D6D77">
              <w:rPr>
                <w:rFonts w:eastAsia="Batang" w:cs="Arial"/>
                <w:lang w:eastAsia="en-US"/>
              </w:rPr>
              <w:t>12750</w:t>
            </w:r>
          </w:p>
        </w:tc>
        <w:tc>
          <w:tcPr>
            <w:tcW w:w="1170" w:type="dxa"/>
            <w:tcBorders>
              <w:top w:val="single" w:sz="4" w:space="0" w:color="auto"/>
              <w:left w:val="single" w:sz="4" w:space="0" w:color="auto"/>
              <w:bottom w:val="single" w:sz="4" w:space="0" w:color="auto"/>
              <w:right w:val="single" w:sz="4" w:space="0" w:color="auto"/>
            </w:tcBorders>
          </w:tcPr>
          <w:p w14:paraId="7DB28374"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440" w:type="dxa"/>
            <w:tcBorders>
              <w:top w:val="single" w:sz="4" w:space="0" w:color="auto"/>
              <w:left w:val="single" w:sz="4" w:space="0" w:color="auto"/>
              <w:bottom w:val="single" w:sz="4" w:space="0" w:color="auto"/>
              <w:right w:val="single" w:sz="4" w:space="0" w:color="auto"/>
            </w:tcBorders>
          </w:tcPr>
          <w:p w14:paraId="4469F526"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 xml:space="preserve">dB </w:t>
            </w:r>
          </w:p>
        </w:tc>
        <w:tc>
          <w:tcPr>
            <w:tcW w:w="1903" w:type="dxa"/>
            <w:tcBorders>
              <w:top w:val="single" w:sz="4" w:space="0" w:color="auto"/>
              <w:left w:val="single" w:sz="4" w:space="0" w:color="auto"/>
              <w:bottom w:val="single" w:sz="4" w:space="0" w:color="auto"/>
              <w:right w:val="single" w:sz="4" w:space="0" w:color="auto"/>
            </w:tcBorders>
          </w:tcPr>
          <w:p w14:paraId="2FEE897F" w14:textId="77777777" w:rsidR="003E34CF" w:rsidRPr="006D6D77" w:rsidRDefault="003E34CF" w:rsidP="003E34CF">
            <w:pPr>
              <w:pStyle w:val="TAC"/>
              <w:rPr>
                <w:rFonts w:eastAsia="Batang" w:cs="Arial"/>
                <w:lang w:eastAsia="en-US"/>
              </w:rPr>
            </w:pPr>
            <w:r w:rsidRPr="006D6D77">
              <w:rPr>
                <w:rFonts w:eastAsia="Batang" w:cs="Arial"/>
                <w:lang w:eastAsia="en-US"/>
              </w:rPr>
              <w:sym w:font="Symbol" w:char="F0BE"/>
            </w:r>
          </w:p>
        </w:tc>
        <w:tc>
          <w:tcPr>
            <w:tcW w:w="977" w:type="dxa"/>
            <w:tcBorders>
              <w:top w:val="single" w:sz="4" w:space="0" w:color="auto"/>
              <w:left w:val="single" w:sz="4" w:space="0" w:color="auto"/>
              <w:bottom w:val="single" w:sz="4" w:space="0" w:color="auto"/>
              <w:right w:val="single" w:sz="4" w:space="0" w:color="auto"/>
            </w:tcBorders>
          </w:tcPr>
          <w:p w14:paraId="6D1DAD0B" w14:textId="77777777" w:rsidR="003E34CF" w:rsidRPr="006D6D77" w:rsidRDefault="003E34CF" w:rsidP="003E34CF">
            <w:pPr>
              <w:pStyle w:val="TAL"/>
              <w:rPr>
                <w:rFonts w:eastAsia="Batang" w:cs="Arial"/>
                <w:lang w:eastAsia="en-US"/>
              </w:rPr>
            </w:pPr>
            <w:r w:rsidRPr="006D6D77">
              <w:rPr>
                <w:rFonts w:eastAsia="Batang" w:cs="Arial"/>
                <w:lang w:eastAsia="en-US"/>
              </w:rPr>
              <w:t xml:space="preserve">CW carrier </w:t>
            </w:r>
          </w:p>
        </w:tc>
      </w:tr>
      <w:tr w:rsidR="003E34CF" w:rsidRPr="0032410E" w14:paraId="1D583BAD" w14:textId="77777777" w:rsidTr="008D0901">
        <w:trPr>
          <w:cantSplit/>
          <w:jc w:val="center"/>
        </w:trPr>
        <w:tc>
          <w:tcPr>
            <w:tcW w:w="1135" w:type="dxa"/>
            <w:vMerge w:val="restart"/>
            <w:tcBorders>
              <w:top w:val="single" w:sz="4" w:space="0" w:color="auto"/>
              <w:left w:val="single" w:sz="4" w:space="0" w:color="auto"/>
              <w:bottom w:val="single" w:sz="4" w:space="0" w:color="auto"/>
              <w:right w:val="single" w:sz="4" w:space="0" w:color="auto"/>
            </w:tcBorders>
          </w:tcPr>
          <w:p w14:paraId="4130BA62" w14:textId="77777777" w:rsidR="003E34CF" w:rsidRPr="006D6D77" w:rsidRDefault="003E34CF" w:rsidP="008B404B">
            <w:pPr>
              <w:pStyle w:val="TAC"/>
              <w:rPr>
                <w:rFonts w:eastAsia="Batang" w:cs="Arial"/>
                <w:lang w:eastAsia="en-US"/>
              </w:rPr>
            </w:pPr>
            <w:r w:rsidRPr="006D6D77">
              <w:rPr>
                <w:rFonts w:eastAsia="Batang" w:cs="Arial"/>
                <w:lang w:eastAsia="en-US"/>
              </w:rPr>
              <w:t>20</w:t>
            </w:r>
          </w:p>
        </w:tc>
        <w:tc>
          <w:tcPr>
            <w:tcW w:w="1277" w:type="dxa"/>
            <w:tcBorders>
              <w:top w:val="single" w:sz="4" w:space="0" w:color="auto"/>
              <w:left w:val="single" w:sz="4" w:space="0" w:color="auto"/>
              <w:bottom w:val="single" w:sz="4" w:space="0" w:color="auto"/>
              <w:right w:val="nil"/>
            </w:tcBorders>
          </w:tcPr>
          <w:p w14:paraId="056B0EC8"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-11)</w:t>
            </w:r>
          </w:p>
        </w:tc>
        <w:tc>
          <w:tcPr>
            <w:tcW w:w="425" w:type="dxa"/>
            <w:tcBorders>
              <w:top w:val="single" w:sz="4" w:space="0" w:color="auto"/>
              <w:left w:val="nil"/>
              <w:bottom w:val="single" w:sz="4" w:space="0" w:color="auto"/>
              <w:right w:val="nil"/>
            </w:tcBorders>
          </w:tcPr>
          <w:p w14:paraId="7722C593"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0C029E14"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+20)</w:t>
            </w:r>
          </w:p>
        </w:tc>
        <w:tc>
          <w:tcPr>
            <w:tcW w:w="1170" w:type="dxa"/>
            <w:tcBorders>
              <w:top w:val="single" w:sz="4" w:space="0" w:color="auto"/>
              <w:left w:val="single" w:sz="4" w:space="0" w:color="auto"/>
              <w:bottom w:val="single" w:sz="4" w:space="0" w:color="auto"/>
              <w:right w:val="single" w:sz="4" w:space="0" w:color="auto"/>
            </w:tcBorders>
          </w:tcPr>
          <w:p w14:paraId="5B771A8A" w14:textId="77777777" w:rsidR="003E34CF" w:rsidRPr="006D6D77" w:rsidRDefault="003E34CF" w:rsidP="003E34CF">
            <w:pPr>
              <w:pStyle w:val="TAC"/>
              <w:rPr>
                <w:rFonts w:eastAsia="Batang" w:cs="Arial"/>
                <w:lang w:eastAsia="en-US"/>
              </w:rPr>
            </w:pPr>
            <w:r w:rsidRPr="006D6D77">
              <w:rPr>
                <w:rFonts w:eastAsia="Batang" w:cs="Arial"/>
                <w:lang w:eastAsia="en-US"/>
              </w:rPr>
              <w:t>-43</w:t>
            </w:r>
          </w:p>
        </w:tc>
        <w:tc>
          <w:tcPr>
            <w:tcW w:w="1440" w:type="dxa"/>
            <w:tcBorders>
              <w:top w:val="single" w:sz="4" w:space="0" w:color="auto"/>
              <w:left w:val="single" w:sz="4" w:space="0" w:color="auto"/>
              <w:bottom w:val="single" w:sz="4" w:space="0" w:color="auto"/>
              <w:right w:val="single" w:sz="4" w:space="0" w:color="auto"/>
            </w:tcBorders>
          </w:tcPr>
          <w:p w14:paraId="0341FF98"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15F72D6F" w14:textId="77777777" w:rsidR="003E34CF" w:rsidRPr="006D6D77" w:rsidRDefault="003E34CF" w:rsidP="003E34CF">
            <w:pPr>
              <w:pStyle w:val="TAC"/>
              <w:rPr>
                <w:rFonts w:eastAsia="Batang" w:cs="Arial"/>
                <w:lang w:eastAsia="en-US"/>
              </w:rPr>
            </w:pPr>
            <w:r w:rsidRPr="006D6D77">
              <w:rPr>
                <w:rFonts w:eastAsia="Batang" w:cs="Arial"/>
                <w:lang w:eastAsia="en-US"/>
              </w:rPr>
              <w:t>See table 5.6.1.1-2</w:t>
            </w:r>
          </w:p>
        </w:tc>
        <w:tc>
          <w:tcPr>
            <w:tcW w:w="977" w:type="dxa"/>
            <w:tcBorders>
              <w:top w:val="single" w:sz="4" w:space="0" w:color="auto"/>
              <w:left w:val="single" w:sz="4" w:space="0" w:color="auto"/>
              <w:bottom w:val="single" w:sz="4" w:space="0" w:color="auto"/>
              <w:right w:val="single" w:sz="4" w:space="0" w:color="auto"/>
            </w:tcBorders>
          </w:tcPr>
          <w:p w14:paraId="4696AC2E" w14:textId="77777777" w:rsidR="003E34CF" w:rsidRPr="006D6D77" w:rsidRDefault="003E34CF" w:rsidP="003E34CF">
            <w:pPr>
              <w:pStyle w:val="TAL"/>
              <w:rPr>
                <w:rFonts w:eastAsia="Batang" w:cs="Arial"/>
                <w:lang w:eastAsia="en-US"/>
              </w:rPr>
            </w:pPr>
            <w:r w:rsidRPr="006D6D77">
              <w:rPr>
                <w:rFonts w:eastAsia="Batang" w:cs="Arial"/>
                <w:lang w:eastAsia="en-US"/>
              </w:rPr>
              <w:t>See table 5.6.1.1-2</w:t>
            </w:r>
          </w:p>
        </w:tc>
      </w:tr>
      <w:tr w:rsidR="003E34CF" w:rsidRPr="0032410E" w14:paraId="15B1BC7A" w14:textId="77777777" w:rsidTr="008D0901">
        <w:trPr>
          <w:cantSplit/>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5CF622F4" w14:textId="77777777" w:rsidR="003E34CF" w:rsidRPr="006D6D77" w:rsidRDefault="003E34CF" w:rsidP="008B404B">
            <w:pPr>
              <w:pStyle w:val="TAC"/>
              <w:rPr>
                <w:rFonts w:eastAsia="Batang" w:cs="Arial"/>
                <w:lang w:eastAsia="en-US"/>
              </w:rPr>
            </w:pPr>
          </w:p>
        </w:tc>
        <w:tc>
          <w:tcPr>
            <w:tcW w:w="1277" w:type="dxa"/>
            <w:tcBorders>
              <w:top w:val="single" w:sz="4" w:space="0" w:color="auto"/>
              <w:left w:val="single" w:sz="4" w:space="0" w:color="auto"/>
              <w:bottom w:val="single" w:sz="4" w:space="0" w:color="auto"/>
              <w:right w:val="nil"/>
            </w:tcBorders>
          </w:tcPr>
          <w:p w14:paraId="69A7D2F0" w14:textId="77777777" w:rsidR="003E34CF" w:rsidRPr="006D6D77" w:rsidRDefault="003E34CF" w:rsidP="008B404B">
            <w:pPr>
              <w:pStyle w:val="TAR"/>
              <w:rPr>
                <w:rFonts w:eastAsia="Batang" w:cs="Arial"/>
                <w:lang w:eastAsia="en-US"/>
              </w:rPr>
            </w:pPr>
            <w:r w:rsidRPr="006D6D77">
              <w:rPr>
                <w:rFonts w:eastAsia="Batang" w:cs="Arial"/>
                <w:lang w:eastAsia="en-US"/>
              </w:rPr>
              <w:t xml:space="preserve">1 </w:t>
            </w:r>
          </w:p>
          <w:p w14:paraId="66543B65"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48777559" w14:textId="77777777" w:rsidR="003E34CF" w:rsidRPr="006D6D77" w:rsidRDefault="003E34CF" w:rsidP="008B404B">
            <w:pPr>
              <w:pStyle w:val="TAC"/>
              <w:rPr>
                <w:rFonts w:eastAsia="Batang" w:cs="Arial"/>
                <w:lang w:eastAsia="en-US"/>
              </w:rPr>
            </w:pPr>
            <w:r w:rsidRPr="006D6D77">
              <w:rPr>
                <w:rFonts w:eastAsia="Batang" w:cs="Arial"/>
                <w:lang w:eastAsia="en-US"/>
              </w:rPr>
              <w:t>to</w:t>
            </w:r>
          </w:p>
          <w:p w14:paraId="29DDA123"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367B9255"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 xml:space="preserve">-11) </w:t>
            </w:r>
          </w:p>
          <w:p w14:paraId="3DA99FD2" w14:textId="77777777" w:rsidR="003E34CF" w:rsidRPr="006D6D77" w:rsidRDefault="003E34CF" w:rsidP="003E34CF">
            <w:pPr>
              <w:pStyle w:val="TAL"/>
              <w:rPr>
                <w:rFonts w:eastAsia="Batang" w:cs="Arial"/>
                <w:lang w:eastAsia="en-US"/>
              </w:rPr>
            </w:pPr>
            <w:r w:rsidRPr="006D6D77">
              <w:rPr>
                <w:rFonts w:eastAsia="Batang" w:cs="Arial"/>
                <w:lang w:eastAsia="en-US"/>
              </w:rPr>
              <w:t>12750</w:t>
            </w:r>
          </w:p>
        </w:tc>
        <w:tc>
          <w:tcPr>
            <w:tcW w:w="1170" w:type="dxa"/>
            <w:tcBorders>
              <w:top w:val="single" w:sz="4" w:space="0" w:color="auto"/>
              <w:left w:val="single" w:sz="4" w:space="0" w:color="auto"/>
              <w:bottom w:val="single" w:sz="4" w:space="0" w:color="auto"/>
              <w:right w:val="single" w:sz="4" w:space="0" w:color="auto"/>
            </w:tcBorders>
          </w:tcPr>
          <w:p w14:paraId="2F650612"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440" w:type="dxa"/>
            <w:tcBorders>
              <w:top w:val="single" w:sz="4" w:space="0" w:color="auto"/>
              <w:left w:val="single" w:sz="4" w:space="0" w:color="auto"/>
              <w:bottom w:val="single" w:sz="4" w:space="0" w:color="auto"/>
              <w:right w:val="single" w:sz="4" w:space="0" w:color="auto"/>
            </w:tcBorders>
          </w:tcPr>
          <w:p w14:paraId="51A69EA7"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 xml:space="preserve">dB </w:t>
            </w:r>
          </w:p>
        </w:tc>
        <w:tc>
          <w:tcPr>
            <w:tcW w:w="1903" w:type="dxa"/>
            <w:tcBorders>
              <w:top w:val="single" w:sz="4" w:space="0" w:color="auto"/>
              <w:left w:val="single" w:sz="4" w:space="0" w:color="auto"/>
              <w:bottom w:val="single" w:sz="4" w:space="0" w:color="auto"/>
              <w:right w:val="single" w:sz="4" w:space="0" w:color="auto"/>
            </w:tcBorders>
          </w:tcPr>
          <w:p w14:paraId="00215CC4" w14:textId="77777777" w:rsidR="003E34CF" w:rsidRPr="006D6D77" w:rsidRDefault="003E34CF" w:rsidP="003E34CF">
            <w:pPr>
              <w:pStyle w:val="TAC"/>
              <w:rPr>
                <w:rFonts w:eastAsia="Batang" w:cs="Arial"/>
                <w:lang w:eastAsia="en-US"/>
              </w:rPr>
            </w:pPr>
            <w:r w:rsidRPr="006D6D77">
              <w:rPr>
                <w:rFonts w:eastAsia="Batang" w:cs="Arial"/>
                <w:lang w:eastAsia="en-US"/>
              </w:rPr>
              <w:sym w:font="Symbol" w:char="F0BE"/>
            </w:r>
          </w:p>
        </w:tc>
        <w:tc>
          <w:tcPr>
            <w:tcW w:w="977" w:type="dxa"/>
            <w:tcBorders>
              <w:top w:val="single" w:sz="4" w:space="0" w:color="auto"/>
              <w:left w:val="single" w:sz="4" w:space="0" w:color="auto"/>
              <w:bottom w:val="single" w:sz="4" w:space="0" w:color="auto"/>
              <w:right w:val="single" w:sz="4" w:space="0" w:color="auto"/>
            </w:tcBorders>
          </w:tcPr>
          <w:p w14:paraId="1AF0747E" w14:textId="77777777" w:rsidR="003E34CF" w:rsidRPr="006D6D77" w:rsidRDefault="003E34CF" w:rsidP="003E34CF">
            <w:pPr>
              <w:pStyle w:val="TAL"/>
              <w:rPr>
                <w:rFonts w:eastAsia="Batang" w:cs="Arial"/>
                <w:lang w:eastAsia="en-US"/>
              </w:rPr>
            </w:pPr>
            <w:r w:rsidRPr="006D6D77">
              <w:rPr>
                <w:rFonts w:eastAsia="Batang" w:cs="Arial"/>
                <w:lang w:eastAsia="en-US"/>
              </w:rPr>
              <w:t xml:space="preserve">CW carrier </w:t>
            </w:r>
          </w:p>
        </w:tc>
      </w:tr>
      <w:tr w:rsidR="003E34CF" w:rsidRPr="0032410E" w14:paraId="3D3B7A8D" w14:textId="77777777" w:rsidTr="008D0901">
        <w:trPr>
          <w:cantSplit/>
          <w:jc w:val="center"/>
        </w:trPr>
        <w:tc>
          <w:tcPr>
            <w:tcW w:w="1135" w:type="dxa"/>
            <w:vMerge w:val="restart"/>
            <w:tcBorders>
              <w:top w:val="single" w:sz="4" w:space="0" w:color="auto"/>
              <w:left w:val="single" w:sz="4" w:space="0" w:color="auto"/>
              <w:bottom w:val="single" w:sz="4" w:space="0" w:color="auto"/>
              <w:right w:val="single" w:sz="4" w:space="0" w:color="auto"/>
            </w:tcBorders>
          </w:tcPr>
          <w:p w14:paraId="5E9846BF" w14:textId="77777777" w:rsidR="003E34CF" w:rsidRPr="006D6D77" w:rsidRDefault="003E34CF" w:rsidP="008B404B">
            <w:pPr>
              <w:pStyle w:val="TAC"/>
              <w:rPr>
                <w:rFonts w:eastAsia="Batang" w:cs="Arial"/>
                <w:lang w:eastAsia="en-US"/>
              </w:rPr>
            </w:pPr>
            <w:r w:rsidRPr="006D6D77">
              <w:rPr>
                <w:rFonts w:eastAsia="Batang" w:cs="Arial"/>
                <w:lang w:eastAsia="en-US"/>
              </w:rPr>
              <w:t>25</w:t>
            </w:r>
          </w:p>
        </w:tc>
        <w:tc>
          <w:tcPr>
            <w:tcW w:w="1277" w:type="dxa"/>
            <w:tcBorders>
              <w:top w:val="single" w:sz="4" w:space="0" w:color="auto"/>
              <w:left w:val="single" w:sz="4" w:space="0" w:color="auto"/>
              <w:bottom w:val="single" w:sz="4" w:space="0" w:color="auto"/>
              <w:right w:val="nil"/>
            </w:tcBorders>
          </w:tcPr>
          <w:p w14:paraId="12DEF098"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-20)</w:t>
            </w:r>
          </w:p>
        </w:tc>
        <w:tc>
          <w:tcPr>
            <w:tcW w:w="425" w:type="dxa"/>
            <w:tcBorders>
              <w:top w:val="single" w:sz="4" w:space="0" w:color="auto"/>
              <w:left w:val="nil"/>
              <w:bottom w:val="single" w:sz="4" w:space="0" w:color="auto"/>
              <w:right w:val="nil"/>
            </w:tcBorders>
          </w:tcPr>
          <w:p w14:paraId="0DC0BD94"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36359FBF"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+15)</w:t>
            </w:r>
          </w:p>
        </w:tc>
        <w:tc>
          <w:tcPr>
            <w:tcW w:w="1170" w:type="dxa"/>
            <w:tcBorders>
              <w:top w:val="single" w:sz="4" w:space="0" w:color="auto"/>
              <w:left w:val="single" w:sz="4" w:space="0" w:color="auto"/>
              <w:bottom w:val="single" w:sz="4" w:space="0" w:color="auto"/>
              <w:right w:val="single" w:sz="4" w:space="0" w:color="auto"/>
            </w:tcBorders>
          </w:tcPr>
          <w:p w14:paraId="423E3914" w14:textId="77777777" w:rsidR="003E34CF" w:rsidRPr="006D6D77" w:rsidRDefault="003E34CF" w:rsidP="003E34CF">
            <w:pPr>
              <w:pStyle w:val="TAC"/>
              <w:rPr>
                <w:rFonts w:eastAsia="Batang" w:cs="Arial"/>
                <w:lang w:eastAsia="en-US"/>
              </w:rPr>
            </w:pPr>
            <w:r w:rsidRPr="006D6D77">
              <w:rPr>
                <w:rFonts w:eastAsia="Batang" w:cs="Arial"/>
                <w:lang w:eastAsia="en-US"/>
              </w:rPr>
              <w:t>-43</w:t>
            </w:r>
          </w:p>
        </w:tc>
        <w:tc>
          <w:tcPr>
            <w:tcW w:w="1440" w:type="dxa"/>
            <w:tcBorders>
              <w:top w:val="single" w:sz="4" w:space="0" w:color="auto"/>
              <w:left w:val="single" w:sz="4" w:space="0" w:color="auto"/>
              <w:bottom w:val="single" w:sz="4" w:space="0" w:color="auto"/>
              <w:right w:val="single" w:sz="4" w:space="0" w:color="auto"/>
            </w:tcBorders>
          </w:tcPr>
          <w:p w14:paraId="6820942C"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44E14901" w14:textId="77777777" w:rsidR="003E34CF" w:rsidRPr="006D6D77" w:rsidRDefault="003E34CF" w:rsidP="003E34CF">
            <w:pPr>
              <w:pStyle w:val="TAC"/>
              <w:rPr>
                <w:rFonts w:eastAsia="Batang" w:cs="Arial"/>
                <w:lang w:eastAsia="en-US"/>
              </w:rPr>
            </w:pPr>
            <w:r w:rsidRPr="006D6D77">
              <w:rPr>
                <w:rFonts w:eastAsia="Batang" w:cs="Arial"/>
                <w:lang w:eastAsia="en-US"/>
              </w:rPr>
              <w:t>See table 5.6.1.1-2</w:t>
            </w:r>
          </w:p>
        </w:tc>
        <w:tc>
          <w:tcPr>
            <w:tcW w:w="977" w:type="dxa"/>
            <w:tcBorders>
              <w:top w:val="single" w:sz="4" w:space="0" w:color="auto"/>
              <w:left w:val="single" w:sz="4" w:space="0" w:color="auto"/>
              <w:bottom w:val="single" w:sz="4" w:space="0" w:color="auto"/>
              <w:right w:val="single" w:sz="4" w:space="0" w:color="auto"/>
            </w:tcBorders>
          </w:tcPr>
          <w:p w14:paraId="11BA9038" w14:textId="77777777" w:rsidR="003E34CF" w:rsidRPr="006D6D77" w:rsidRDefault="003E34CF" w:rsidP="003E34CF">
            <w:pPr>
              <w:pStyle w:val="TAL"/>
              <w:rPr>
                <w:rFonts w:eastAsia="Batang" w:cs="Arial"/>
                <w:lang w:eastAsia="en-US"/>
              </w:rPr>
            </w:pPr>
            <w:r w:rsidRPr="006D6D77">
              <w:rPr>
                <w:rFonts w:eastAsia="Batang" w:cs="Arial"/>
                <w:lang w:eastAsia="en-US"/>
              </w:rPr>
              <w:t>See table 5.6.1.1-2</w:t>
            </w:r>
          </w:p>
        </w:tc>
      </w:tr>
      <w:tr w:rsidR="003E34CF" w:rsidRPr="0032410E" w14:paraId="44575B94" w14:textId="77777777" w:rsidTr="008D0901">
        <w:trPr>
          <w:cantSplit/>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2DD954A2" w14:textId="77777777" w:rsidR="003E34CF" w:rsidRPr="0032410E" w:rsidRDefault="003E34CF" w:rsidP="003E34CF">
            <w:pPr>
              <w:spacing w:after="0"/>
              <w:rPr>
                <w:sz w:val="18"/>
              </w:rPr>
            </w:pPr>
          </w:p>
        </w:tc>
        <w:tc>
          <w:tcPr>
            <w:tcW w:w="1277" w:type="dxa"/>
            <w:tcBorders>
              <w:top w:val="single" w:sz="4" w:space="0" w:color="auto"/>
              <w:left w:val="single" w:sz="4" w:space="0" w:color="auto"/>
              <w:bottom w:val="single" w:sz="4" w:space="0" w:color="auto"/>
              <w:right w:val="nil"/>
            </w:tcBorders>
          </w:tcPr>
          <w:p w14:paraId="0590836D" w14:textId="77777777" w:rsidR="003E34CF" w:rsidRPr="006D6D77" w:rsidRDefault="003E34CF" w:rsidP="008B404B">
            <w:pPr>
              <w:pStyle w:val="TAR"/>
              <w:rPr>
                <w:rFonts w:eastAsia="Batang" w:cs="Arial"/>
                <w:lang w:eastAsia="en-US"/>
              </w:rPr>
            </w:pPr>
            <w:r w:rsidRPr="006D6D77">
              <w:rPr>
                <w:rFonts w:eastAsia="Batang" w:cs="Arial"/>
                <w:lang w:eastAsia="en-US"/>
              </w:rPr>
              <w:t xml:space="preserve">1 </w:t>
            </w:r>
          </w:p>
          <w:p w14:paraId="140EA565" w14:textId="77777777" w:rsidR="003E34CF" w:rsidRPr="006D6D77" w:rsidRDefault="003E34CF" w:rsidP="008B404B">
            <w:pPr>
              <w:pStyle w:val="TAR"/>
              <w:rPr>
                <w:rFonts w:eastAsia="Batang" w:cs="Arial"/>
                <w:lang w:eastAsia="en-US"/>
              </w:rPr>
            </w:pPr>
            <w:r w:rsidRPr="006D6D77">
              <w:rPr>
                <w:rFonts w:eastAsia="Batang" w:cs="Arial"/>
                <w:lang w:eastAsia="en-US"/>
              </w:rPr>
              <w:t>(F</w:t>
            </w:r>
            <w:r w:rsidRPr="006D6D77">
              <w:rPr>
                <w:rFonts w:eastAsia="Batang" w:cs="Arial"/>
                <w:vertAlign w:val="subscript"/>
                <w:lang w:eastAsia="en-US"/>
              </w:rPr>
              <w:t xml:space="preserve">UL_high </w:t>
            </w:r>
            <w:r w:rsidRPr="006D6D77">
              <w:rPr>
                <w:rFonts w:eastAsia="Batang" w:cs="Arial"/>
                <w:lang w:eastAsia="en-US"/>
              </w:rPr>
              <w:t>+15)</w:t>
            </w:r>
          </w:p>
        </w:tc>
        <w:tc>
          <w:tcPr>
            <w:tcW w:w="425" w:type="dxa"/>
            <w:tcBorders>
              <w:top w:val="single" w:sz="4" w:space="0" w:color="auto"/>
              <w:left w:val="nil"/>
              <w:bottom w:val="single" w:sz="4" w:space="0" w:color="auto"/>
              <w:right w:val="nil"/>
            </w:tcBorders>
          </w:tcPr>
          <w:p w14:paraId="10EBE165" w14:textId="77777777" w:rsidR="003E34CF" w:rsidRPr="006D6D77" w:rsidRDefault="003E34CF" w:rsidP="008B404B">
            <w:pPr>
              <w:pStyle w:val="TAC"/>
              <w:rPr>
                <w:rFonts w:eastAsia="Batang" w:cs="Arial"/>
                <w:lang w:eastAsia="en-US"/>
              </w:rPr>
            </w:pPr>
            <w:r w:rsidRPr="006D6D77">
              <w:rPr>
                <w:rFonts w:eastAsia="Batang" w:cs="Arial"/>
                <w:lang w:eastAsia="en-US"/>
              </w:rPr>
              <w:t>to</w:t>
            </w:r>
          </w:p>
          <w:p w14:paraId="4432A107" w14:textId="77777777" w:rsidR="003E34CF" w:rsidRPr="006D6D77" w:rsidRDefault="003E34CF" w:rsidP="008B404B">
            <w:pPr>
              <w:pStyle w:val="TAC"/>
              <w:rPr>
                <w:rFonts w:eastAsia="Batang" w:cs="Arial"/>
                <w:lang w:eastAsia="en-US"/>
              </w:rPr>
            </w:pPr>
            <w:r w:rsidRPr="006D6D77">
              <w:rPr>
                <w:rFonts w:eastAsia="Batang" w:cs="Arial"/>
                <w:lang w:eastAsia="en-US"/>
              </w:rPr>
              <w:t>to</w:t>
            </w:r>
          </w:p>
        </w:tc>
        <w:tc>
          <w:tcPr>
            <w:tcW w:w="1303" w:type="dxa"/>
            <w:tcBorders>
              <w:top w:val="single" w:sz="4" w:space="0" w:color="auto"/>
              <w:left w:val="nil"/>
              <w:bottom w:val="single" w:sz="4" w:space="0" w:color="auto"/>
              <w:right w:val="single" w:sz="4" w:space="0" w:color="auto"/>
            </w:tcBorders>
          </w:tcPr>
          <w:p w14:paraId="6558725E" w14:textId="77777777" w:rsidR="003E34CF" w:rsidRPr="006D6D77" w:rsidRDefault="003E34CF" w:rsidP="003E34CF">
            <w:pPr>
              <w:pStyle w:val="TAL"/>
              <w:rPr>
                <w:rFonts w:eastAsia="Batang" w:cs="Arial"/>
                <w:lang w:eastAsia="en-US"/>
              </w:rPr>
            </w:pPr>
            <w:r w:rsidRPr="006D6D77">
              <w:rPr>
                <w:rFonts w:eastAsia="Batang" w:cs="Arial"/>
                <w:lang w:eastAsia="en-US"/>
              </w:rPr>
              <w:t>(F</w:t>
            </w:r>
            <w:r w:rsidRPr="006D6D77">
              <w:rPr>
                <w:rFonts w:eastAsia="Batang" w:cs="Arial"/>
                <w:vertAlign w:val="subscript"/>
                <w:lang w:eastAsia="en-US"/>
              </w:rPr>
              <w:t>UL_low</w:t>
            </w:r>
            <w:r w:rsidR="00C521F2" w:rsidRPr="006D6D77">
              <w:rPr>
                <w:rFonts w:eastAsia="Batang" w:cs="Arial"/>
                <w:vertAlign w:val="subscript"/>
                <w:lang w:eastAsia="en-US"/>
              </w:rPr>
              <w:t xml:space="preserve"> </w:t>
            </w:r>
            <w:r w:rsidRPr="006D6D77">
              <w:rPr>
                <w:rFonts w:eastAsia="Batang" w:cs="Arial"/>
                <w:lang w:eastAsia="en-US"/>
              </w:rPr>
              <w:t xml:space="preserve">-20) </w:t>
            </w:r>
          </w:p>
          <w:p w14:paraId="0D285E69" w14:textId="77777777" w:rsidR="003E34CF" w:rsidRPr="006D6D77" w:rsidRDefault="003E34CF" w:rsidP="003E34CF">
            <w:pPr>
              <w:pStyle w:val="TAL"/>
              <w:rPr>
                <w:rFonts w:eastAsia="Batang" w:cs="Arial"/>
                <w:lang w:eastAsia="en-US"/>
              </w:rPr>
            </w:pPr>
            <w:r w:rsidRPr="006D6D77">
              <w:rPr>
                <w:rFonts w:eastAsia="Batang" w:cs="Arial"/>
                <w:lang w:eastAsia="en-US"/>
              </w:rPr>
              <w:t>12750</w:t>
            </w:r>
          </w:p>
        </w:tc>
        <w:tc>
          <w:tcPr>
            <w:tcW w:w="1170" w:type="dxa"/>
            <w:tcBorders>
              <w:top w:val="single" w:sz="4" w:space="0" w:color="auto"/>
              <w:left w:val="single" w:sz="4" w:space="0" w:color="auto"/>
              <w:bottom w:val="single" w:sz="4" w:space="0" w:color="auto"/>
              <w:right w:val="single" w:sz="4" w:space="0" w:color="auto"/>
            </w:tcBorders>
          </w:tcPr>
          <w:p w14:paraId="60BAA8F3"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1440" w:type="dxa"/>
            <w:tcBorders>
              <w:top w:val="single" w:sz="4" w:space="0" w:color="auto"/>
              <w:left w:val="single" w:sz="4" w:space="0" w:color="auto"/>
              <w:bottom w:val="single" w:sz="4" w:space="0" w:color="auto"/>
              <w:right w:val="single" w:sz="4" w:space="0" w:color="auto"/>
            </w:tcBorders>
          </w:tcPr>
          <w:p w14:paraId="73F06511"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+13</w:t>
            </w:r>
            <w:r w:rsidR="00B5355E" w:rsidRPr="006D6D77">
              <w:rPr>
                <w:rFonts w:eastAsia="Batang" w:cs="Arial"/>
                <w:lang w:eastAsia="en-US"/>
              </w:rPr>
              <w:t xml:space="preserve"> </w:t>
            </w:r>
            <w:r w:rsidRPr="006D6D77">
              <w:rPr>
                <w:rFonts w:eastAsia="Batang" w:cs="Arial"/>
                <w:lang w:eastAsia="en-US"/>
              </w:rPr>
              <w:t>dB</w:t>
            </w:r>
          </w:p>
        </w:tc>
        <w:tc>
          <w:tcPr>
            <w:tcW w:w="1903" w:type="dxa"/>
            <w:tcBorders>
              <w:top w:val="single" w:sz="4" w:space="0" w:color="auto"/>
              <w:left w:val="single" w:sz="4" w:space="0" w:color="auto"/>
              <w:bottom w:val="single" w:sz="4" w:space="0" w:color="auto"/>
              <w:right w:val="single" w:sz="4" w:space="0" w:color="auto"/>
            </w:tcBorders>
          </w:tcPr>
          <w:p w14:paraId="68622181" w14:textId="77777777" w:rsidR="003E34CF" w:rsidRPr="006D6D77" w:rsidRDefault="003E34CF" w:rsidP="003E34CF">
            <w:pPr>
              <w:pStyle w:val="TAC"/>
              <w:rPr>
                <w:rFonts w:eastAsia="Batang" w:cs="Arial"/>
                <w:lang w:eastAsia="en-US"/>
              </w:rPr>
            </w:pPr>
            <w:r w:rsidRPr="006D6D77">
              <w:rPr>
                <w:rFonts w:eastAsia="Batang" w:cs="Arial"/>
                <w:lang w:eastAsia="en-US"/>
              </w:rPr>
              <w:sym w:font="Symbol" w:char="F0BE"/>
            </w:r>
          </w:p>
        </w:tc>
        <w:tc>
          <w:tcPr>
            <w:tcW w:w="977" w:type="dxa"/>
            <w:tcBorders>
              <w:top w:val="single" w:sz="4" w:space="0" w:color="auto"/>
              <w:left w:val="single" w:sz="4" w:space="0" w:color="auto"/>
              <w:bottom w:val="single" w:sz="4" w:space="0" w:color="auto"/>
              <w:right w:val="single" w:sz="4" w:space="0" w:color="auto"/>
            </w:tcBorders>
          </w:tcPr>
          <w:p w14:paraId="17AC3419" w14:textId="77777777" w:rsidR="003E34CF" w:rsidRPr="006D6D77" w:rsidRDefault="003E34CF" w:rsidP="003E34CF">
            <w:pPr>
              <w:pStyle w:val="TAL"/>
              <w:rPr>
                <w:rFonts w:eastAsia="Batang" w:cs="Arial"/>
                <w:lang w:eastAsia="en-US"/>
              </w:rPr>
            </w:pPr>
            <w:r w:rsidRPr="006D6D77">
              <w:rPr>
                <w:rFonts w:eastAsia="Batang" w:cs="Arial"/>
                <w:lang w:eastAsia="en-US"/>
              </w:rPr>
              <w:t>CW carrier</w:t>
            </w:r>
          </w:p>
        </w:tc>
      </w:tr>
    </w:tbl>
    <w:p w14:paraId="666114F4" w14:textId="77777777" w:rsidR="003E34CF" w:rsidRPr="00B15549" w:rsidRDefault="003E34CF" w:rsidP="003E34CF">
      <w:pPr>
        <w:rPr>
          <w:lang w:eastAsia="zh-CN"/>
        </w:rPr>
      </w:pPr>
    </w:p>
    <w:p w14:paraId="356DCCD4" w14:textId="77777777" w:rsidR="003E34CF" w:rsidRPr="00B15549" w:rsidRDefault="003E34CF" w:rsidP="00B5355E">
      <w:pPr>
        <w:pStyle w:val="NO"/>
        <w:rPr>
          <w:lang w:eastAsia="zh-CN"/>
        </w:rPr>
      </w:pPr>
      <w:r w:rsidRPr="00B15549">
        <w:rPr>
          <w:lang w:eastAsia="zh-CN"/>
        </w:rPr>
        <w:t>NOTE:</w:t>
      </w:r>
      <w:r w:rsidRPr="00B15549">
        <w:rPr>
          <w:lang w:eastAsia="zh-CN"/>
        </w:rPr>
        <w:tab/>
        <w:t>Table 5.6.1.1-1 assumes that two operating bands, where the downlink operating band (see Table 5.5-1 of TS 36.104) of one band would be within the in-band blocking region of the other band, are not deployed in the same geographical area.</w:t>
      </w:r>
    </w:p>
    <w:p w14:paraId="5057A1FA" w14:textId="77777777" w:rsidR="003E34CF" w:rsidRPr="00B15549" w:rsidRDefault="003E34CF" w:rsidP="003E34CF">
      <w:pPr>
        <w:pStyle w:val="TH"/>
      </w:pPr>
      <w:r w:rsidRPr="00B15549">
        <w:t>Table 5.6.1.1-2: Interfering signals for blocking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409"/>
        <w:gridCol w:w="2241"/>
        <w:gridCol w:w="2894"/>
      </w:tblGrid>
      <w:tr w:rsidR="003E34CF" w:rsidRPr="0032410E" w14:paraId="630800E3"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CEDE02B" w14:textId="77777777" w:rsidR="003E34CF" w:rsidRPr="006D6D77" w:rsidRDefault="003E34CF" w:rsidP="003E34CF">
            <w:pPr>
              <w:pStyle w:val="TAH"/>
              <w:rPr>
                <w:rFonts w:eastAsia="Batang" w:cs="Arial"/>
                <w:lang w:eastAsia="en-US"/>
              </w:rPr>
            </w:pPr>
            <w:r w:rsidRPr="006D6D77">
              <w:rPr>
                <w:rFonts w:eastAsia="Batang" w:cs="Arial"/>
                <w:lang w:eastAsia="en-US"/>
              </w:rPr>
              <w:t>E-UTRA</w:t>
            </w:r>
          </w:p>
          <w:p w14:paraId="5CBD9E1F" w14:textId="77777777" w:rsidR="003E34CF" w:rsidRPr="006D6D77" w:rsidRDefault="003E34CF" w:rsidP="003E34CF">
            <w:pPr>
              <w:pStyle w:val="TAH"/>
              <w:rPr>
                <w:rFonts w:eastAsia="Batang" w:cs="Arial"/>
                <w:lang w:eastAsia="en-US"/>
              </w:rPr>
            </w:pPr>
            <w:r w:rsidRPr="006D6D77">
              <w:rPr>
                <w:rFonts w:eastAsia="Batang" w:cs="Arial"/>
                <w:lang w:eastAsia="en-US"/>
              </w:rPr>
              <w:t>channel BW of the lowest (highest) carrier received [MHz]</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7167F68E"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centre frequency minimum offset to</w:t>
            </w:r>
            <w:r w:rsidR="00C521F2" w:rsidRPr="006D6D77">
              <w:rPr>
                <w:rFonts w:eastAsia="Batang" w:cs="Arial"/>
                <w:lang w:eastAsia="en-US"/>
              </w:rPr>
              <w:t xml:space="preserve"> </w:t>
            </w:r>
            <w:r w:rsidRPr="006D6D77">
              <w:rPr>
                <w:rFonts w:eastAsia="Batang" w:cs="Arial"/>
                <w:lang w:eastAsia="en-US"/>
              </w:rPr>
              <w:t>the lower (higher) edge [MHz]</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3C6AA9FC"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74234324"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516E439" w14:textId="77777777" w:rsidR="003E34CF" w:rsidRPr="006D6D77" w:rsidRDefault="003E34CF" w:rsidP="003E34CF">
            <w:pPr>
              <w:pStyle w:val="TAC"/>
              <w:rPr>
                <w:rFonts w:eastAsia="Batang" w:cs="Arial"/>
                <w:lang w:eastAsia="en-US"/>
              </w:rPr>
            </w:pPr>
            <w:r w:rsidRPr="006D6D77">
              <w:rPr>
                <w:rFonts w:eastAsia="Batang" w:cs="Arial"/>
                <w:lang w:eastAsia="en-US"/>
              </w:rPr>
              <w:t>1.4</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1A3E3DCB" w14:textId="77777777" w:rsidR="003E34CF" w:rsidRPr="006D6D77" w:rsidRDefault="003E34CF" w:rsidP="003E34CF">
            <w:pPr>
              <w:pStyle w:val="TAC"/>
              <w:rPr>
                <w:rFonts w:eastAsia="Batang" w:cs="Arial"/>
                <w:lang w:eastAsia="en-US"/>
              </w:rPr>
            </w:pPr>
            <w:r w:rsidRPr="006D6D77">
              <w:rPr>
                <w:rFonts w:eastAsia="Batang" w:cs="Arial"/>
                <w:lang w:eastAsia="en-US"/>
              </w:rPr>
              <w:t>±2.1</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60D55B7A"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1.4</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3ECDAC83"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07D3A488" w14:textId="77777777" w:rsidR="003E34CF" w:rsidRPr="006D6D77" w:rsidRDefault="003E34CF" w:rsidP="003E34CF">
            <w:pPr>
              <w:pStyle w:val="TAC"/>
              <w:rPr>
                <w:rFonts w:eastAsia="Batang" w:cs="Arial"/>
                <w:lang w:eastAsia="en-US"/>
              </w:rPr>
            </w:pPr>
            <w:r w:rsidRPr="006D6D77">
              <w:rPr>
                <w:rFonts w:eastAsia="Batang" w:cs="Arial"/>
                <w:lang w:eastAsia="en-US"/>
              </w:rPr>
              <w:t>3</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5D5BB0F9" w14:textId="77777777" w:rsidR="003E34CF" w:rsidRPr="006D6D77" w:rsidRDefault="003E34CF" w:rsidP="003E34CF">
            <w:pPr>
              <w:pStyle w:val="TAC"/>
              <w:rPr>
                <w:rFonts w:eastAsia="Batang" w:cs="Arial"/>
                <w:lang w:eastAsia="en-US"/>
              </w:rPr>
            </w:pPr>
            <w:r w:rsidRPr="006D6D77">
              <w:rPr>
                <w:rFonts w:eastAsia="Batang" w:cs="Arial"/>
                <w:lang w:eastAsia="en-US"/>
              </w:rPr>
              <w:t>±4.5</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21A129CF"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3</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052C16DF"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35FEDE9" w14:textId="77777777" w:rsidR="003E34CF" w:rsidRPr="006D6D77" w:rsidRDefault="003E34CF" w:rsidP="003E34CF">
            <w:pPr>
              <w:pStyle w:val="TAC"/>
              <w:rPr>
                <w:rFonts w:eastAsia="Batang" w:cs="Arial"/>
                <w:lang w:eastAsia="en-US"/>
              </w:rPr>
            </w:pPr>
            <w:r w:rsidRPr="006D6D77">
              <w:rPr>
                <w:rFonts w:eastAsia="Batang" w:cs="Arial"/>
                <w:lang w:eastAsia="en-US"/>
              </w:rPr>
              <w:t>5</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4236F90F" w14:textId="77777777" w:rsidR="003E34CF" w:rsidRPr="006D6D77" w:rsidRDefault="003E34CF" w:rsidP="003E34CF">
            <w:pPr>
              <w:pStyle w:val="TAC"/>
              <w:rPr>
                <w:rFonts w:eastAsia="Batang" w:cs="Arial"/>
                <w:lang w:eastAsia="en-US"/>
              </w:rPr>
            </w:pPr>
            <w:r w:rsidRPr="006D6D77">
              <w:rPr>
                <w:rFonts w:eastAsia="Batang" w:cs="Arial"/>
                <w:lang w:eastAsia="en-US"/>
              </w:rPr>
              <w:t>±7.5</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51FD8033"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4EC9E51A"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07762389" w14:textId="77777777" w:rsidR="003E34CF" w:rsidRPr="006D6D77" w:rsidRDefault="003E34CF" w:rsidP="003E34CF">
            <w:pPr>
              <w:pStyle w:val="TAC"/>
              <w:rPr>
                <w:rFonts w:eastAsia="Batang" w:cs="Arial"/>
                <w:lang w:eastAsia="en-US"/>
              </w:rPr>
            </w:pPr>
            <w:r w:rsidRPr="006D6D77">
              <w:rPr>
                <w:rFonts w:eastAsia="Batang" w:cs="Arial"/>
                <w:lang w:eastAsia="en-US"/>
              </w:rPr>
              <w:t>10</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5A3DECED" w14:textId="77777777" w:rsidR="003E34CF" w:rsidRPr="006D6D77" w:rsidRDefault="003E34CF" w:rsidP="003E34CF">
            <w:pPr>
              <w:pStyle w:val="TAC"/>
              <w:rPr>
                <w:rFonts w:eastAsia="Batang" w:cs="Arial"/>
                <w:lang w:eastAsia="en-US"/>
              </w:rPr>
            </w:pPr>
            <w:r w:rsidRPr="006D6D77">
              <w:rPr>
                <w:rFonts w:eastAsia="Batang" w:cs="Arial"/>
                <w:lang w:eastAsia="en-US"/>
              </w:rPr>
              <w:t>±7.5</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14B715BE"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3CAC956F"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266F06F" w14:textId="77777777" w:rsidR="003E34CF" w:rsidRPr="006D6D77" w:rsidRDefault="003E34CF" w:rsidP="003E34CF">
            <w:pPr>
              <w:pStyle w:val="TAC"/>
              <w:rPr>
                <w:rFonts w:eastAsia="Batang" w:cs="Arial"/>
                <w:lang w:eastAsia="en-US"/>
              </w:rPr>
            </w:pPr>
            <w:r w:rsidRPr="006D6D77">
              <w:rPr>
                <w:rFonts w:eastAsia="Batang" w:cs="Arial"/>
                <w:lang w:eastAsia="en-US"/>
              </w:rPr>
              <w:t>15</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3222B1EF" w14:textId="77777777" w:rsidR="003E34CF" w:rsidRPr="006D6D77" w:rsidRDefault="003E34CF" w:rsidP="003E34CF">
            <w:pPr>
              <w:pStyle w:val="TAC"/>
              <w:rPr>
                <w:rFonts w:eastAsia="Batang" w:cs="Arial"/>
                <w:lang w:eastAsia="en-US"/>
              </w:rPr>
            </w:pPr>
            <w:r w:rsidRPr="006D6D77">
              <w:rPr>
                <w:rFonts w:eastAsia="Batang" w:cs="Arial"/>
                <w:lang w:eastAsia="en-US"/>
              </w:rPr>
              <w:t>±7.5</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810EEF8"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32C064A6" w14:textId="77777777" w:rsidTr="008D0901">
        <w:trPr>
          <w:jc w:val="center"/>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3ED882F" w14:textId="77777777" w:rsidR="003E34CF" w:rsidRPr="006D6D77" w:rsidRDefault="003E34CF" w:rsidP="003E34CF">
            <w:pPr>
              <w:pStyle w:val="TAC"/>
              <w:rPr>
                <w:rFonts w:eastAsia="Batang" w:cs="Arial"/>
                <w:lang w:eastAsia="en-US"/>
              </w:rPr>
            </w:pPr>
            <w:r w:rsidRPr="006D6D77">
              <w:rPr>
                <w:rFonts w:eastAsia="Batang" w:cs="Arial"/>
                <w:lang w:eastAsia="en-US"/>
              </w:rPr>
              <w:t>20</w:t>
            </w:r>
          </w:p>
        </w:tc>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0A8E4A25" w14:textId="77777777" w:rsidR="003E34CF" w:rsidRPr="006D6D77" w:rsidRDefault="003E34CF" w:rsidP="003E34CF">
            <w:pPr>
              <w:pStyle w:val="TAC"/>
              <w:rPr>
                <w:rFonts w:eastAsia="Batang" w:cs="Arial"/>
                <w:lang w:eastAsia="en-US"/>
              </w:rPr>
            </w:pPr>
            <w:r w:rsidRPr="006D6D77">
              <w:rPr>
                <w:rFonts w:eastAsia="Batang" w:cs="Arial"/>
                <w:lang w:eastAsia="en-US"/>
              </w:rPr>
              <w:t>±7.5</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0FBF2378" w14:textId="77777777" w:rsidR="003E34CF" w:rsidRPr="006D6D77" w:rsidRDefault="003E34CF" w:rsidP="003E34CF">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4 RBs</w:t>
            </w:r>
          </w:p>
        </w:tc>
      </w:tr>
    </w:tbl>
    <w:p w14:paraId="19E1F4AC" w14:textId="77777777" w:rsidR="003E34CF" w:rsidRPr="00370AB9" w:rsidRDefault="003E34CF" w:rsidP="003E34CF">
      <w:pPr>
        <w:rPr>
          <w:lang w:val="fr-FR"/>
        </w:rPr>
      </w:pPr>
    </w:p>
    <w:p w14:paraId="0C741F16" w14:textId="77777777" w:rsidR="003E34CF" w:rsidRPr="00B15549" w:rsidRDefault="003E34CF" w:rsidP="003E34CF">
      <w:pPr>
        <w:pStyle w:val="Heading2"/>
      </w:pPr>
      <w:bookmarkStart w:id="41" w:name="_Toc528162809"/>
      <w:r w:rsidRPr="00B15549">
        <w:lastRenderedPageBreak/>
        <w:t>5.7</w:t>
      </w:r>
      <w:r w:rsidRPr="00B15549">
        <w:tab/>
        <w:t>Receiver spurious emissions</w:t>
      </w:r>
      <w:bookmarkEnd w:id="41"/>
    </w:p>
    <w:p w14:paraId="5DD95619" w14:textId="77777777" w:rsidR="003E34CF" w:rsidRPr="00B15549" w:rsidDel="00876003" w:rsidRDefault="003E34CF" w:rsidP="008B404B">
      <w:r w:rsidRPr="00B15549">
        <w:t xml:space="preserve">The spurious emissions power is the power of emissions generated or amplified in a receiver that appear at the LMU receiver antenna connector. The requirement specified in this </w:t>
      </w:r>
      <w:r w:rsidR="00BA71C4" w:rsidRPr="00B15549">
        <w:t>clause</w:t>
      </w:r>
      <w:r w:rsidR="007A504C" w:rsidRPr="00B15549">
        <w:t>,</w:t>
      </w:r>
      <w:r w:rsidRPr="00B15549">
        <w:t xml:space="preserve"> is to reduce the impact on a co-sited BS, a different BS, or a different LMU.</w:t>
      </w:r>
    </w:p>
    <w:p w14:paraId="75C8E561" w14:textId="77777777" w:rsidR="003E34CF" w:rsidRPr="00B15549" w:rsidRDefault="003E34CF" w:rsidP="003E34CF">
      <w:pPr>
        <w:pStyle w:val="Heading3"/>
      </w:pPr>
      <w:bookmarkStart w:id="42" w:name="_Toc528162810"/>
      <w:r w:rsidRPr="00B15549">
        <w:t>5.7.1</w:t>
      </w:r>
      <w:r w:rsidRPr="00B15549">
        <w:tab/>
        <w:t>Minimum requirement</w:t>
      </w:r>
      <w:bookmarkEnd w:id="42"/>
    </w:p>
    <w:p w14:paraId="3714B472" w14:textId="77777777" w:rsidR="003E34CF" w:rsidRPr="00B15549" w:rsidRDefault="003E34CF" w:rsidP="003E34CF">
      <w:r w:rsidRPr="00B15549">
        <w:t>The power of any spurious emission shall not exceed the levels in Table 5.7.1-1.</w:t>
      </w:r>
    </w:p>
    <w:p w14:paraId="305B5D25" w14:textId="77777777" w:rsidR="003E34CF" w:rsidRPr="00B15549" w:rsidRDefault="003E34CF" w:rsidP="00B620D0">
      <w:pPr>
        <w:pStyle w:val="TH"/>
      </w:pPr>
      <w:r w:rsidRPr="00B15549">
        <w:t>Table 5.7.1-1: General spurious emission minimum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A0" w:firstRow="1" w:lastRow="0" w:firstColumn="1" w:lastColumn="0" w:noHBand="0" w:noVBand="0"/>
      </w:tblPr>
      <w:tblGrid>
        <w:gridCol w:w="2240"/>
        <w:gridCol w:w="1276"/>
        <w:gridCol w:w="1701"/>
        <w:gridCol w:w="3231"/>
      </w:tblGrid>
      <w:tr w:rsidR="003E34CF" w:rsidRPr="0032410E" w14:paraId="1EF443E8" w14:textId="77777777" w:rsidTr="008D0901">
        <w:trPr>
          <w:jc w:val="center"/>
        </w:trPr>
        <w:tc>
          <w:tcPr>
            <w:tcW w:w="2240" w:type="dxa"/>
          </w:tcPr>
          <w:p w14:paraId="3C112537" w14:textId="77777777" w:rsidR="003E34CF" w:rsidRPr="006D6D77" w:rsidRDefault="003E34CF" w:rsidP="003E34CF">
            <w:pPr>
              <w:pStyle w:val="TAH"/>
              <w:rPr>
                <w:rFonts w:eastAsia="Batang" w:cs="Arial"/>
                <w:lang w:eastAsia="en-US"/>
              </w:rPr>
            </w:pPr>
            <w:r w:rsidRPr="006D6D77">
              <w:rPr>
                <w:rFonts w:eastAsia="Batang" w:cs="Arial"/>
                <w:lang w:eastAsia="en-US"/>
              </w:rPr>
              <w:t>Frequency range</w:t>
            </w:r>
          </w:p>
        </w:tc>
        <w:tc>
          <w:tcPr>
            <w:tcW w:w="1276" w:type="dxa"/>
          </w:tcPr>
          <w:p w14:paraId="78CD8179" w14:textId="77777777" w:rsidR="003E34CF" w:rsidRPr="006D6D77" w:rsidRDefault="003E34CF" w:rsidP="003E34CF">
            <w:pPr>
              <w:pStyle w:val="TAH"/>
              <w:rPr>
                <w:rFonts w:eastAsia="Batang" w:cs="Arial"/>
                <w:lang w:eastAsia="en-US"/>
              </w:rPr>
            </w:pPr>
            <w:r w:rsidRPr="006D6D77">
              <w:rPr>
                <w:rFonts w:eastAsia="Batang" w:cs="Arial"/>
                <w:lang w:eastAsia="en-US"/>
              </w:rPr>
              <w:t>Maximum level</w:t>
            </w:r>
          </w:p>
        </w:tc>
        <w:tc>
          <w:tcPr>
            <w:tcW w:w="1701" w:type="dxa"/>
          </w:tcPr>
          <w:p w14:paraId="7EECFEA2" w14:textId="77777777" w:rsidR="003E34CF" w:rsidRPr="006D6D77" w:rsidRDefault="003E34CF" w:rsidP="003E34CF">
            <w:pPr>
              <w:pStyle w:val="TAH"/>
              <w:rPr>
                <w:rFonts w:eastAsia="Batang" w:cs="Arial"/>
                <w:lang w:eastAsia="en-US"/>
              </w:rPr>
            </w:pPr>
            <w:r w:rsidRPr="006D6D77">
              <w:rPr>
                <w:rFonts w:eastAsia="Batang" w:cs="Arial"/>
                <w:lang w:eastAsia="en-US"/>
              </w:rPr>
              <w:t>Measurement Bandwidth</w:t>
            </w:r>
          </w:p>
        </w:tc>
        <w:tc>
          <w:tcPr>
            <w:tcW w:w="3231" w:type="dxa"/>
          </w:tcPr>
          <w:p w14:paraId="64F17A78" w14:textId="77777777" w:rsidR="003E34CF" w:rsidRPr="006D6D77" w:rsidRDefault="003E34CF" w:rsidP="003E34CF">
            <w:pPr>
              <w:pStyle w:val="TAH"/>
              <w:rPr>
                <w:rFonts w:eastAsia="Batang" w:cs="Arial"/>
                <w:lang w:eastAsia="en-US"/>
              </w:rPr>
            </w:pPr>
            <w:r w:rsidRPr="006D6D77">
              <w:rPr>
                <w:rFonts w:eastAsia="Batang" w:cs="Arial"/>
                <w:lang w:eastAsia="en-US"/>
              </w:rPr>
              <w:t>Note</w:t>
            </w:r>
          </w:p>
        </w:tc>
      </w:tr>
      <w:tr w:rsidR="003E34CF" w:rsidRPr="0032410E" w14:paraId="46974B37" w14:textId="77777777" w:rsidTr="008D0901">
        <w:trPr>
          <w:jc w:val="center"/>
        </w:trPr>
        <w:tc>
          <w:tcPr>
            <w:tcW w:w="2240" w:type="dxa"/>
          </w:tcPr>
          <w:p w14:paraId="1BDDEDDB" w14:textId="77777777" w:rsidR="003E34CF" w:rsidRPr="006D6D77" w:rsidRDefault="003E34CF" w:rsidP="003E34CF">
            <w:pPr>
              <w:pStyle w:val="TAC"/>
              <w:rPr>
                <w:rFonts w:eastAsia="Batang" w:cs="Arial"/>
                <w:lang w:eastAsia="en-US"/>
              </w:rPr>
            </w:pPr>
            <w:r w:rsidRPr="006D6D77">
              <w:rPr>
                <w:rFonts w:eastAsia="Batang" w:cs="Arial"/>
                <w:lang w:eastAsia="en-US"/>
              </w:rPr>
              <w:t xml:space="preserve">30MHz </w:t>
            </w:r>
            <w:r w:rsidRPr="006D6D77">
              <w:rPr>
                <w:rFonts w:eastAsia="Batang" w:cs="Arial"/>
                <w:lang w:eastAsia="en-US"/>
              </w:rPr>
              <w:noBreakHyphen/>
              <w:t xml:space="preserve"> 1 GHz</w:t>
            </w:r>
          </w:p>
        </w:tc>
        <w:tc>
          <w:tcPr>
            <w:tcW w:w="1276" w:type="dxa"/>
          </w:tcPr>
          <w:p w14:paraId="2BFAA47B" w14:textId="77777777" w:rsidR="003E34CF" w:rsidRPr="006D6D77" w:rsidRDefault="003E34CF" w:rsidP="003E34CF">
            <w:pPr>
              <w:pStyle w:val="TAC"/>
              <w:rPr>
                <w:rFonts w:eastAsia="Batang" w:cs="Arial"/>
                <w:lang w:eastAsia="en-US"/>
              </w:rPr>
            </w:pPr>
            <w:r w:rsidRPr="006D6D77">
              <w:rPr>
                <w:rFonts w:eastAsia="Batang" w:cs="Arial"/>
                <w:lang w:eastAsia="en-US"/>
              </w:rPr>
              <w:t>-57 dBm</w:t>
            </w:r>
          </w:p>
        </w:tc>
        <w:tc>
          <w:tcPr>
            <w:tcW w:w="1701" w:type="dxa"/>
          </w:tcPr>
          <w:p w14:paraId="4984C5D2" w14:textId="77777777" w:rsidR="003E34CF" w:rsidRPr="006D6D77" w:rsidRDefault="003E34CF" w:rsidP="003E34CF">
            <w:pPr>
              <w:pStyle w:val="TAC"/>
              <w:rPr>
                <w:rFonts w:eastAsia="Batang" w:cs="Arial"/>
                <w:lang w:eastAsia="en-US"/>
              </w:rPr>
            </w:pPr>
            <w:r w:rsidRPr="006D6D77">
              <w:rPr>
                <w:rFonts w:eastAsia="Batang" w:cs="Arial"/>
                <w:lang w:eastAsia="en-US"/>
              </w:rPr>
              <w:t xml:space="preserve">100 kHz </w:t>
            </w:r>
          </w:p>
        </w:tc>
        <w:tc>
          <w:tcPr>
            <w:tcW w:w="3231" w:type="dxa"/>
          </w:tcPr>
          <w:p w14:paraId="05A5D98B" w14:textId="77777777" w:rsidR="003E34CF" w:rsidRPr="006D6D77" w:rsidRDefault="003E34CF" w:rsidP="003E34CF">
            <w:pPr>
              <w:pStyle w:val="TAL"/>
              <w:rPr>
                <w:rFonts w:eastAsia="Batang" w:cs="Arial"/>
                <w:lang w:eastAsia="en-US"/>
              </w:rPr>
            </w:pPr>
          </w:p>
        </w:tc>
      </w:tr>
      <w:tr w:rsidR="003E34CF" w:rsidRPr="0032410E" w14:paraId="4355F2B3" w14:textId="77777777" w:rsidTr="008D0901">
        <w:trPr>
          <w:jc w:val="center"/>
        </w:trPr>
        <w:tc>
          <w:tcPr>
            <w:tcW w:w="2240" w:type="dxa"/>
          </w:tcPr>
          <w:p w14:paraId="352D4CC8" w14:textId="77777777" w:rsidR="003E34CF" w:rsidRPr="006D6D77" w:rsidRDefault="003E34CF" w:rsidP="003E34CF">
            <w:pPr>
              <w:pStyle w:val="TAC"/>
              <w:rPr>
                <w:rFonts w:eastAsia="Batang" w:cs="Arial"/>
                <w:lang w:eastAsia="en-US"/>
              </w:rPr>
            </w:pPr>
            <w:r w:rsidRPr="006D6D77">
              <w:rPr>
                <w:rFonts w:eastAsia="Batang" w:cs="Arial"/>
                <w:lang w:eastAsia="en-US"/>
              </w:rPr>
              <w:t>1 GHz – 12.75 GHz</w:t>
            </w:r>
          </w:p>
        </w:tc>
        <w:tc>
          <w:tcPr>
            <w:tcW w:w="1276" w:type="dxa"/>
          </w:tcPr>
          <w:p w14:paraId="25E7594B" w14:textId="77777777" w:rsidR="003E34CF" w:rsidRPr="006D6D77" w:rsidRDefault="003E34CF" w:rsidP="003E34CF">
            <w:pPr>
              <w:pStyle w:val="TAC"/>
              <w:rPr>
                <w:rFonts w:eastAsia="Batang" w:cs="Arial"/>
                <w:lang w:eastAsia="en-US"/>
              </w:rPr>
            </w:pPr>
            <w:r w:rsidRPr="006D6D77">
              <w:rPr>
                <w:rFonts w:eastAsia="Batang" w:cs="Arial"/>
                <w:lang w:eastAsia="en-US"/>
              </w:rPr>
              <w:t>-47 dBm</w:t>
            </w:r>
          </w:p>
        </w:tc>
        <w:tc>
          <w:tcPr>
            <w:tcW w:w="1701" w:type="dxa"/>
          </w:tcPr>
          <w:p w14:paraId="37595469" w14:textId="77777777" w:rsidR="003E34CF" w:rsidRPr="006D6D77" w:rsidRDefault="003E34CF" w:rsidP="003E34CF">
            <w:pPr>
              <w:pStyle w:val="TAC"/>
              <w:rPr>
                <w:rFonts w:eastAsia="Batang" w:cs="Arial"/>
                <w:lang w:eastAsia="en-US"/>
              </w:rPr>
            </w:pPr>
            <w:r w:rsidRPr="006D6D77">
              <w:rPr>
                <w:rFonts w:eastAsia="Batang" w:cs="Arial"/>
                <w:lang w:eastAsia="en-US"/>
              </w:rPr>
              <w:t>1 MHz</w:t>
            </w:r>
          </w:p>
        </w:tc>
        <w:tc>
          <w:tcPr>
            <w:tcW w:w="3231" w:type="dxa"/>
          </w:tcPr>
          <w:p w14:paraId="79080287" w14:textId="77777777" w:rsidR="003E34CF" w:rsidRPr="006D6D77" w:rsidRDefault="003E34CF" w:rsidP="003E34CF">
            <w:pPr>
              <w:pStyle w:val="TAL"/>
              <w:rPr>
                <w:rFonts w:eastAsia="Batang" w:cs="Arial"/>
                <w:lang w:eastAsia="en-US"/>
              </w:rPr>
            </w:pPr>
          </w:p>
        </w:tc>
      </w:tr>
      <w:tr w:rsidR="003E34CF" w:rsidRPr="0032410E" w14:paraId="6CE838E0" w14:textId="77777777" w:rsidTr="008D0901">
        <w:trPr>
          <w:jc w:val="center"/>
        </w:trPr>
        <w:tc>
          <w:tcPr>
            <w:tcW w:w="2240" w:type="dxa"/>
          </w:tcPr>
          <w:p w14:paraId="534C8808" w14:textId="77777777" w:rsidR="003E34CF" w:rsidRPr="006D6D77" w:rsidRDefault="003E34CF" w:rsidP="003E34CF">
            <w:pPr>
              <w:pStyle w:val="TAC"/>
              <w:rPr>
                <w:rFonts w:eastAsia="Batang" w:cs="Arial"/>
                <w:lang w:eastAsia="en-US"/>
              </w:rPr>
            </w:pPr>
            <w:r w:rsidRPr="006D6D77">
              <w:rPr>
                <w:rFonts w:eastAsia="Batang" w:cs="Arial"/>
                <w:lang w:eastAsia="en-US"/>
              </w:rPr>
              <w:t xml:space="preserve">12.75 GHz </w:t>
            </w:r>
            <w:r w:rsidRPr="006D6D77">
              <w:rPr>
                <w:rFonts w:eastAsia="Batang" w:cs="Arial"/>
                <w:lang w:eastAsia="en-US"/>
              </w:rPr>
              <w:noBreakHyphen/>
              <w:t xml:space="preserve"> 5</w:t>
            </w:r>
            <w:r w:rsidRPr="006D6D77">
              <w:rPr>
                <w:rFonts w:eastAsia="Batang" w:cs="Arial"/>
                <w:vertAlign w:val="superscript"/>
                <w:lang w:eastAsia="en-US"/>
              </w:rPr>
              <w:t>th</w:t>
            </w:r>
            <w:r w:rsidRPr="006D6D77">
              <w:rPr>
                <w:rFonts w:eastAsia="Batang" w:cs="Arial"/>
                <w:lang w:eastAsia="en-US"/>
              </w:rPr>
              <w:t xml:space="preserve"> harmonic of the upper</w:t>
            </w:r>
            <w:r w:rsidR="00C521F2" w:rsidRPr="006D6D77">
              <w:rPr>
                <w:rFonts w:eastAsia="Batang" w:cs="Arial"/>
                <w:lang w:eastAsia="en-US"/>
              </w:rPr>
              <w:t xml:space="preserve"> </w:t>
            </w:r>
            <w:r w:rsidRPr="006D6D77">
              <w:rPr>
                <w:rFonts w:eastAsia="Batang" w:cs="Arial"/>
                <w:lang w:eastAsia="en-US"/>
              </w:rPr>
              <w:t>frequency edge of the UL operating band in GHz</w:t>
            </w:r>
          </w:p>
        </w:tc>
        <w:tc>
          <w:tcPr>
            <w:tcW w:w="1276" w:type="dxa"/>
          </w:tcPr>
          <w:p w14:paraId="3A0B6DED" w14:textId="77777777" w:rsidR="003E34CF" w:rsidRPr="006D6D77" w:rsidRDefault="003E34CF" w:rsidP="003E34CF">
            <w:pPr>
              <w:pStyle w:val="TAC"/>
              <w:rPr>
                <w:rFonts w:eastAsia="Batang" w:cs="Arial"/>
                <w:lang w:eastAsia="en-US"/>
              </w:rPr>
            </w:pPr>
            <w:r w:rsidRPr="006D6D77">
              <w:rPr>
                <w:rFonts w:eastAsia="Batang" w:cs="Arial"/>
                <w:lang w:eastAsia="en-US"/>
              </w:rPr>
              <w:t>-47 dBm</w:t>
            </w:r>
          </w:p>
        </w:tc>
        <w:tc>
          <w:tcPr>
            <w:tcW w:w="1701" w:type="dxa"/>
          </w:tcPr>
          <w:p w14:paraId="638500D3" w14:textId="77777777" w:rsidR="003E34CF" w:rsidRPr="006D6D77" w:rsidRDefault="003E34CF" w:rsidP="003E34CF">
            <w:pPr>
              <w:pStyle w:val="TAC"/>
              <w:rPr>
                <w:rFonts w:eastAsia="Batang" w:cs="Arial"/>
                <w:lang w:eastAsia="en-US"/>
              </w:rPr>
            </w:pPr>
            <w:r w:rsidRPr="006D6D77">
              <w:rPr>
                <w:rFonts w:eastAsia="Batang" w:cs="Arial"/>
                <w:lang w:eastAsia="en-US"/>
              </w:rPr>
              <w:t>1 MHz</w:t>
            </w:r>
          </w:p>
        </w:tc>
        <w:tc>
          <w:tcPr>
            <w:tcW w:w="3231" w:type="dxa"/>
          </w:tcPr>
          <w:p w14:paraId="007D95CB" w14:textId="77777777" w:rsidR="003E34CF" w:rsidRPr="006D6D77" w:rsidRDefault="003E34CF" w:rsidP="003E34CF">
            <w:pPr>
              <w:pStyle w:val="TAL"/>
              <w:rPr>
                <w:rFonts w:eastAsia="Batang" w:cs="Arial"/>
                <w:lang w:eastAsia="en-US"/>
              </w:rPr>
            </w:pPr>
            <w:r w:rsidRPr="006D6D77">
              <w:rPr>
                <w:rFonts w:eastAsia="Batang" w:cs="Arial"/>
                <w:lang w:eastAsia="en-US"/>
              </w:rPr>
              <w:t>Applies only for Bands 22, 42 and 43.</w:t>
            </w:r>
          </w:p>
        </w:tc>
      </w:tr>
      <w:tr w:rsidR="003E34CF" w:rsidRPr="0032410E" w14:paraId="4261FCED" w14:textId="77777777" w:rsidTr="008D0901">
        <w:trPr>
          <w:jc w:val="center"/>
        </w:trPr>
        <w:tc>
          <w:tcPr>
            <w:tcW w:w="8448" w:type="dxa"/>
            <w:gridSpan w:val="4"/>
          </w:tcPr>
          <w:p w14:paraId="23DAE90E" w14:textId="77777777" w:rsidR="003E34CF" w:rsidRPr="006D6D77" w:rsidRDefault="003E34CF" w:rsidP="00144C6C">
            <w:pPr>
              <w:pStyle w:val="TAN"/>
              <w:rPr>
                <w:rFonts w:eastAsia="Batang" w:cs="Arial"/>
                <w:lang w:eastAsia="en-US"/>
              </w:rPr>
            </w:pPr>
            <w:r w:rsidRPr="006D6D77">
              <w:rPr>
                <w:rFonts w:eastAsia="Batang" w:cs="Arial"/>
                <w:lang w:eastAsia="en-US"/>
              </w:rPr>
              <w:t>NOTE 1:</w:t>
            </w:r>
            <w:r w:rsidRPr="006D6D77">
              <w:rPr>
                <w:rFonts w:eastAsia="Batang" w:cs="Arial"/>
                <w:lang w:eastAsia="en-US"/>
              </w:rPr>
              <w:tab/>
              <w:t>The frequency range between 2.5 * BW</w:t>
            </w:r>
            <w:r w:rsidRPr="006D6D77">
              <w:rPr>
                <w:rFonts w:eastAsia="Batang" w:cs="Arial"/>
                <w:vertAlign w:val="subscript"/>
                <w:lang w:eastAsia="en-US"/>
              </w:rPr>
              <w:t>Channel</w:t>
            </w:r>
            <w:r w:rsidRPr="006D6D77">
              <w:rPr>
                <w:rFonts w:eastAsia="Batang" w:cs="Arial"/>
                <w:lang w:eastAsia="en-US"/>
              </w:rPr>
              <w:t xml:space="preserve"> below the first carrier frequency and 2.5 * BW</w:t>
            </w:r>
            <w:r w:rsidRPr="006D6D77">
              <w:rPr>
                <w:rFonts w:eastAsia="Batang" w:cs="Arial"/>
                <w:vertAlign w:val="subscript"/>
                <w:lang w:eastAsia="en-US"/>
              </w:rPr>
              <w:t>Channel</w:t>
            </w:r>
            <w:r w:rsidRPr="006D6D77">
              <w:rPr>
                <w:rFonts w:eastAsia="Batang" w:cs="Arial"/>
                <w:lang w:eastAsia="en-US"/>
              </w:rPr>
              <w:t xml:space="preserve"> above the last carrier frequency, where BW</w:t>
            </w:r>
            <w:r w:rsidRPr="006D6D77">
              <w:rPr>
                <w:rFonts w:eastAsia="Batang" w:cs="Arial"/>
                <w:vertAlign w:val="subscript"/>
                <w:lang w:eastAsia="en-US"/>
              </w:rPr>
              <w:t>Channel</w:t>
            </w:r>
            <w:r w:rsidRPr="006D6D77">
              <w:rPr>
                <w:rFonts w:eastAsia="Batang" w:cs="Arial"/>
                <w:lang w:eastAsia="en-US"/>
              </w:rPr>
              <w:t xml:space="preserve"> is the channel bandwidth, may be excluded from the requirement. However, frequencies that are more than 10 MHz below the lowest frequency of the downlink operating band or more than 10 MHz above the highest frequency of the downlink operating band shall not be excluded from the requirement.</w:t>
            </w:r>
          </w:p>
          <w:p w14:paraId="202B90E2" w14:textId="77777777" w:rsidR="003E34CF" w:rsidRPr="00EE75E9" w:rsidRDefault="003E34CF" w:rsidP="00144C6C">
            <w:pPr>
              <w:pStyle w:val="TAN"/>
              <w:rPr>
                <w:rFonts w:eastAsia="??" w:cs="Arial"/>
                <w:lang w:eastAsia="en-US"/>
              </w:rPr>
            </w:pPr>
            <w:r w:rsidRPr="006D6D77">
              <w:rPr>
                <w:rFonts w:eastAsia="Batang" w:cs="Arial"/>
                <w:lang w:eastAsia="en-US"/>
              </w:rPr>
              <w:t xml:space="preserve">NOTE 2: </w:t>
            </w:r>
            <w:r w:rsidR="00B5355E" w:rsidRPr="006D6D77">
              <w:rPr>
                <w:rFonts w:eastAsia="Batang" w:cs="Arial"/>
                <w:lang w:eastAsia="en-US"/>
              </w:rPr>
              <w:tab/>
            </w:r>
            <w:r w:rsidRPr="006D6D77">
              <w:rPr>
                <w:rFonts w:eastAsia="Batang" w:cs="Arial"/>
                <w:lang w:eastAsia="en-US"/>
              </w:rPr>
              <w:t>The requirements apply only if the isolation between LMU receiver and BS is 30 dB or more. If the isolation is less, the emissions may be higher which may impact performance.</w:t>
            </w:r>
          </w:p>
        </w:tc>
      </w:tr>
    </w:tbl>
    <w:p w14:paraId="4430ED3C" w14:textId="77777777" w:rsidR="003E34CF" w:rsidRPr="00B15549" w:rsidRDefault="003E34CF" w:rsidP="003E34CF"/>
    <w:p w14:paraId="2409E82C" w14:textId="77777777" w:rsidR="003E34CF" w:rsidRPr="00B15549" w:rsidRDefault="003E34CF" w:rsidP="003E34CF">
      <w:pPr>
        <w:rPr>
          <w:rFonts w:cs="v5.0.0"/>
        </w:rPr>
      </w:pPr>
      <w:r w:rsidRPr="00B15549">
        <w:t xml:space="preserve">In addition </w:t>
      </w:r>
      <w:r w:rsidRPr="00B15549">
        <w:rPr>
          <w:rFonts w:cs="v5.0.0"/>
        </w:rPr>
        <w:t>to the requirements in Table 5.7.1-1</w:t>
      </w:r>
      <w:r w:rsidRPr="00B15549">
        <w:t>, the power of any spurious emission shall not exceed the levels specified for Protection of the E-UTRA FDD BS receiver of own or different BS in</w:t>
      </w:r>
      <w:r w:rsidR="00B5355E" w:rsidRPr="00B15549">
        <w:t xml:space="preserve"> TS</w:t>
      </w:r>
      <w:r w:rsidRPr="00B15549">
        <w:t xml:space="preserve"> 36.104, clause 6.6.4.2 and for Co-existence with other systems in the same geographical area in </w:t>
      </w:r>
      <w:r w:rsidR="00B5355E" w:rsidRPr="00B15549">
        <w:t xml:space="preserve">TS </w:t>
      </w:r>
      <w:r w:rsidRPr="00B15549">
        <w:t xml:space="preserve">36.104, clause 6.6.4.3. </w:t>
      </w:r>
      <w:r w:rsidRPr="00B15549">
        <w:rPr>
          <w:rFonts w:cs="v5.0.0"/>
        </w:rPr>
        <w:t xml:space="preserve">In addition, the co-existence requirements for co-located base stations specified in </w:t>
      </w:r>
      <w:r w:rsidR="00B5355E" w:rsidRPr="00B15549">
        <w:rPr>
          <w:rFonts w:cs="v5.0.0"/>
        </w:rPr>
        <w:t xml:space="preserve">TS </w:t>
      </w:r>
      <w:r w:rsidRPr="00B15549">
        <w:rPr>
          <w:rFonts w:cs="v5.0.0"/>
        </w:rPr>
        <w:t xml:space="preserve">36.104, </w:t>
      </w:r>
      <w:r w:rsidR="00B5355E" w:rsidRPr="00B15549">
        <w:rPr>
          <w:rFonts w:cs="v5.0.0"/>
        </w:rPr>
        <w:t xml:space="preserve">clause </w:t>
      </w:r>
      <w:r w:rsidRPr="00B15549">
        <w:rPr>
          <w:rFonts w:cs="v5.0.0"/>
        </w:rPr>
        <w:t>6.6.4.4 may also be applied for LMUs co-sited with a BS, co-located with a different BS, or with another LMU.</w:t>
      </w:r>
    </w:p>
    <w:p w14:paraId="2B1C9D81" w14:textId="77777777" w:rsidR="003E34CF" w:rsidRPr="00B15549" w:rsidRDefault="003E34CF" w:rsidP="003E34CF">
      <w:pPr>
        <w:pStyle w:val="Heading2"/>
      </w:pPr>
      <w:bookmarkStart w:id="43" w:name="_Toc528162811"/>
      <w:r w:rsidRPr="00B15549">
        <w:t>5.8</w:t>
      </w:r>
      <w:r w:rsidRPr="00B15549">
        <w:tab/>
        <w:t>Receiver intermodulation</w:t>
      </w:r>
      <w:bookmarkEnd w:id="43"/>
      <w:r w:rsidRPr="00B15549">
        <w:t xml:space="preserve"> </w:t>
      </w:r>
    </w:p>
    <w:p w14:paraId="03D31637" w14:textId="77777777" w:rsidR="003E34CF" w:rsidRPr="00B15549" w:rsidRDefault="003E34CF" w:rsidP="003E34CF">
      <w:pPr>
        <w:rPr>
          <w:rFonts w:cs="v5.0.0"/>
        </w:rPr>
      </w:pPr>
      <w:r w:rsidRPr="00B15549">
        <w:rPr>
          <w:rFonts w:cs="v5.0.0"/>
        </w:rPr>
        <w:t>Third and higher order mixing of the two interfering RF signals can produce an interfering signal in the band of the desired channel.</w:t>
      </w:r>
      <w:r w:rsidR="00C521F2" w:rsidRPr="00B15549">
        <w:rPr>
          <w:rFonts w:cs="v5.0.0"/>
        </w:rPr>
        <w:t xml:space="preserve"> </w:t>
      </w:r>
      <w:r w:rsidRPr="00B15549">
        <w:t xml:space="preserve">Intermodulation response rejection is a measure of the capability of the receiver to receive a wanted signal on its assigned channel frequency in the presence of two interfering signals which have a specific frequency relationship to the wanted signal. In this condition, a detection probability requirement and a false alarm requirement shall be met for a specified reference measurement channel. Interfering signals shall be a CW signal and </w:t>
      </w:r>
      <w:r w:rsidRPr="00B15549">
        <w:rPr>
          <w:rFonts w:cs="v4.2.0"/>
        </w:rPr>
        <w:t xml:space="preserve">an </w:t>
      </w:r>
      <w:r w:rsidRPr="00B15549">
        <w:t>E-UTRA signal as specified in Annex C</w:t>
      </w:r>
      <w:r w:rsidRPr="00B15549">
        <w:rPr>
          <w:rFonts w:cs="v4.2.0"/>
        </w:rPr>
        <w:t>.</w:t>
      </w:r>
      <w:r w:rsidRPr="00B15549">
        <w:rPr>
          <w:rFonts w:cs="v5.0.0"/>
        </w:rPr>
        <w:t xml:space="preserve"> </w:t>
      </w:r>
    </w:p>
    <w:p w14:paraId="5407DFDF" w14:textId="77777777" w:rsidR="003E34CF" w:rsidRPr="00B15549" w:rsidRDefault="003E34CF" w:rsidP="003E34CF">
      <w:pPr>
        <w:pStyle w:val="Heading3"/>
      </w:pPr>
      <w:bookmarkStart w:id="44" w:name="_Toc528162812"/>
      <w:r w:rsidRPr="00B15549">
        <w:t>5.8.1</w:t>
      </w:r>
      <w:r w:rsidRPr="00B15549">
        <w:tab/>
        <w:t>Minimum requirement</w:t>
      </w:r>
      <w:bookmarkEnd w:id="44"/>
    </w:p>
    <w:p w14:paraId="4D244813" w14:textId="77777777" w:rsidR="003E34CF" w:rsidRPr="00B15549" w:rsidRDefault="003E34CF" w:rsidP="003E34CF">
      <w:pPr>
        <w:keepNext/>
      </w:pPr>
      <w:r w:rsidRPr="00B15549">
        <w:t xml:space="preserve">The LMU shall receive the reference measurement channel while meeting the detection probability and false alarm requirement in </w:t>
      </w:r>
      <w:r w:rsidR="00B5355E" w:rsidRPr="00B15549">
        <w:t xml:space="preserve">clause </w:t>
      </w:r>
      <w:r w:rsidRPr="00B15549">
        <w:t>5.1.1</w:t>
      </w:r>
      <w:r w:rsidRPr="00B15549">
        <w:rPr>
          <w:rFonts w:cs="v5.0.0"/>
        </w:rPr>
        <w:t>, with a wanted signal at the assigned channel frequency and two interfering signals coupled to the LMU antenna input, with the conditions specified in Tables 5.8.1-1 and 5.8.1-2 for intermodulation performance and in Table</w:t>
      </w:r>
      <w:r w:rsidR="00B5355E" w:rsidRPr="00B15549">
        <w:rPr>
          <w:rFonts w:cs="v5.0.0"/>
        </w:rPr>
        <w:t>s</w:t>
      </w:r>
      <w:r w:rsidRPr="00B15549">
        <w:rPr>
          <w:rFonts w:cs="v5.0.0"/>
        </w:rPr>
        <w:t xml:space="preserve"> 5.8.1-3, </w:t>
      </w:r>
      <w:r w:rsidRPr="00B15549">
        <w:rPr>
          <w:rFonts w:cs="v5.0.0"/>
          <w:lang w:eastAsia="zh-CN"/>
        </w:rPr>
        <w:t xml:space="preserve">5.8.1-4 and Table 5.8.1-5 </w:t>
      </w:r>
      <w:r w:rsidRPr="00B15549">
        <w:rPr>
          <w:rFonts w:cs="v5.0.0"/>
        </w:rPr>
        <w:t xml:space="preserve">for narrowband intermodulation performance. </w:t>
      </w:r>
      <w:r w:rsidRPr="00B15549">
        <w:t xml:space="preserve">The reference measurement channel for the wanted signal is identified in Table 5.2.1-1 </w:t>
      </w:r>
      <w:r w:rsidRPr="00B15549">
        <w:rPr>
          <w:lang w:eastAsia="zh-CN"/>
        </w:rPr>
        <w:t>f</w:t>
      </w:r>
      <w:r w:rsidRPr="00B15549">
        <w:t>or each channel bandwidth and further specified in Annex A.</w:t>
      </w:r>
    </w:p>
    <w:p w14:paraId="03EDE77C" w14:textId="77777777" w:rsidR="003E34CF" w:rsidRPr="00B15549" w:rsidRDefault="003E34CF" w:rsidP="008B404B">
      <w:pPr>
        <w:pStyle w:val="TH"/>
      </w:pPr>
      <w:r w:rsidRPr="00B15549">
        <w:t>Table 5.8.1-1: Intermodulation performance requirement</w:t>
      </w:r>
    </w:p>
    <w:tbl>
      <w:tblPr>
        <w:tblW w:w="6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995"/>
        <w:gridCol w:w="1985"/>
        <w:gridCol w:w="2628"/>
      </w:tblGrid>
      <w:tr w:rsidR="003E34CF" w:rsidRPr="0032410E" w14:paraId="76155A8B" w14:textId="77777777" w:rsidTr="008D0901">
        <w:trPr>
          <w:jc w:val="center"/>
        </w:trPr>
        <w:tc>
          <w:tcPr>
            <w:tcW w:w="1995" w:type="dxa"/>
            <w:tcBorders>
              <w:top w:val="single" w:sz="4" w:space="0" w:color="auto"/>
              <w:left w:val="single" w:sz="4" w:space="0" w:color="auto"/>
              <w:bottom w:val="single" w:sz="4" w:space="0" w:color="auto"/>
              <w:right w:val="single" w:sz="4" w:space="0" w:color="auto"/>
            </w:tcBorders>
            <w:vAlign w:val="center"/>
          </w:tcPr>
          <w:p w14:paraId="58D626B5" w14:textId="77777777" w:rsidR="003E34CF" w:rsidRPr="006D6D77" w:rsidRDefault="003E34CF" w:rsidP="003E34CF">
            <w:pPr>
              <w:pStyle w:val="TAH"/>
              <w:rPr>
                <w:rFonts w:eastAsia="Batang" w:cs="Arial"/>
                <w:lang w:eastAsia="en-US"/>
              </w:rPr>
            </w:pPr>
            <w:r w:rsidRPr="006D6D77">
              <w:rPr>
                <w:rFonts w:eastAsia="Batang" w:cs="Arial"/>
                <w:lang w:eastAsia="en-US"/>
              </w:rPr>
              <w:t>Wanted signal mean power [dBm]</w:t>
            </w:r>
          </w:p>
        </w:tc>
        <w:tc>
          <w:tcPr>
            <w:tcW w:w="1985" w:type="dxa"/>
            <w:tcBorders>
              <w:top w:val="single" w:sz="4" w:space="0" w:color="auto"/>
              <w:left w:val="single" w:sz="4" w:space="0" w:color="auto"/>
              <w:bottom w:val="single" w:sz="4" w:space="0" w:color="auto"/>
              <w:right w:val="single" w:sz="4" w:space="0" w:color="auto"/>
            </w:tcBorders>
            <w:vAlign w:val="center"/>
          </w:tcPr>
          <w:p w14:paraId="2A97E378"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mean power [dBm]</w:t>
            </w:r>
          </w:p>
        </w:tc>
        <w:tc>
          <w:tcPr>
            <w:tcW w:w="2628" w:type="dxa"/>
            <w:tcBorders>
              <w:top w:val="single" w:sz="4" w:space="0" w:color="auto"/>
              <w:left w:val="single" w:sz="4" w:space="0" w:color="auto"/>
              <w:bottom w:val="single" w:sz="4" w:space="0" w:color="auto"/>
              <w:right w:val="single" w:sz="4" w:space="0" w:color="auto"/>
            </w:tcBorders>
            <w:vAlign w:val="center"/>
          </w:tcPr>
          <w:p w14:paraId="1FFE33C9"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52F03F8C" w14:textId="77777777" w:rsidTr="008D0901">
        <w:trPr>
          <w:jc w:val="center"/>
        </w:trPr>
        <w:tc>
          <w:tcPr>
            <w:tcW w:w="1995" w:type="dxa"/>
            <w:tcBorders>
              <w:top w:val="single" w:sz="4" w:space="0" w:color="auto"/>
              <w:left w:val="single" w:sz="4" w:space="0" w:color="auto"/>
              <w:bottom w:val="single" w:sz="4" w:space="0" w:color="auto"/>
              <w:right w:val="single" w:sz="4" w:space="0" w:color="auto"/>
            </w:tcBorders>
            <w:vAlign w:val="center"/>
          </w:tcPr>
          <w:p w14:paraId="2C3F6D00" w14:textId="77777777" w:rsidR="003E34CF" w:rsidRPr="006D6D77" w:rsidRDefault="003E34CF" w:rsidP="003E34CF">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+ 13dB</w:t>
            </w:r>
          </w:p>
        </w:tc>
        <w:tc>
          <w:tcPr>
            <w:tcW w:w="1985" w:type="dxa"/>
            <w:tcBorders>
              <w:top w:val="single" w:sz="4" w:space="0" w:color="auto"/>
              <w:left w:val="single" w:sz="4" w:space="0" w:color="auto"/>
              <w:bottom w:val="single" w:sz="4" w:space="0" w:color="auto"/>
              <w:right w:val="single" w:sz="4" w:space="0" w:color="auto"/>
            </w:tcBorders>
            <w:vAlign w:val="center"/>
          </w:tcPr>
          <w:p w14:paraId="18455F10" w14:textId="77777777" w:rsidR="003E34CF" w:rsidRPr="006D6D77" w:rsidRDefault="003E34CF" w:rsidP="003E34CF">
            <w:pPr>
              <w:pStyle w:val="TAC"/>
              <w:rPr>
                <w:rFonts w:eastAsia="Batang" w:cs="Arial"/>
                <w:lang w:eastAsia="en-US"/>
              </w:rPr>
            </w:pPr>
            <w:r w:rsidRPr="006D6D77">
              <w:rPr>
                <w:rFonts w:eastAsia="Batang" w:cs="Arial"/>
                <w:lang w:eastAsia="en-US"/>
              </w:rPr>
              <w:t>-52</w:t>
            </w:r>
          </w:p>
        </w:tc>
        <w:tc>
          <w:tcPr>
            <w:tcW w:w="2628" w:type="dxa"/>
            <w:tcBorders>
              <w:top w:val="single" w:sz="4" w:space="0" w:color="auto"/>
              <w:left w:val="single" w:sz="4" w:space="0" w:color="auto"/>
              <w:bottom w:val="single" w:sz="4" w:space="0" w:color="auto"/>
              <w:right w:val="single" w:sz="4" w:space="0" w:color="auto"/>
            </w:tcBorders>
            <w:vAlign w:val="center"/>
          </w:tcPr>
          <w:p w14:paraId="385C95EC" w14:textId="77777777" w:rsidR="003E34CF" w:rsidRPr="006D6D77" w:rsidRDefault="003E34CF" w:rsidP="003E34CF">
            <w:pPr>
              <w:pStyle w:val="TAC"/>
              <w:rPr>
                <w:rFonts w:eastAsia="Batang" w:cs="Arial"/>
                <w:lang w:eastAsia="en-US"/>
              </w:rPr>
            </w:pPr>
            <w:r w:rsidRPr="006D6D77">
              <w:rPr>
                <w:rFonts w:eastAsia="Batang" w:cs="Arial"/>
                <w:lang w:eastAsia="en-US"/>
              </w:rPr>
              <w:t>See Table 5.8.1-2</w:t>
            </w:r>
          </w:p>
        </w:tc>
      </w:tr>
    </w:tbl>
    <w:p w14:paraId="65C2BC44" w14:textId="77777777" w:rsidR="003E34CF" w:rsidRPr="00B15549" w:rsidRDefault="003E34CF" w:rsidP="003E34CF"/>
    <w:p w14:paraId="7ABD77CF" w14:textId="77777777" w:rsidR="003E34CF" w:rsidRPr="00B15549" w:rsidRDefault="003E34CF" w:rsidP="003E34CF">
      <w:pPr>
        <w:pStyle w:val="TH"/>
      </w:pPr>
      <w:r w:rsidRPr="00B15549">
        <w:lastRenderedPageBreak/>
        <w:t>Table 5.8.1-2: Interfering signal for Intermodulation performance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843"/>
        <w:gridCol w:w="1999"/>
        <w:gridCol w:w="2868"/>
      </w:tblGrid>
      <w:tr w:rsidR="003E34CF" w:rsidRPr="0032410E" w14:paraId="3FA1D28E" w14:textId="77777777" w:rsidTr="00B5355E">
        <w:trPr>
          <w:tblHeader/>
          <w:jc w:val="cent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AA2ABF" w14:textId="77777777" w:rsidR="003E34CF" w:rsidRPr="006D6D77" w:rsidRDefault="003E34CF" w:rsidP="003E34CF">
            <w:pPr>
              <w:pStyle w:val="TAH"/>
              <w:rPr>
                <w:rFonts w:eastAsia="Batang" w:cs="Arial"/>
                <w:lang w:eastAsia="en-US"/>
              </w:rPr>
            </w:pPr>
            <w:r w:rsidRPr="006D6D77">
              <w:rPr>
                <w:rFonts w:eastAsia="Batang" w:cs="Arial"/>
                <w:lang w:eastAsia="en-US"/>
              </w:rPr>
              <w:t>E-UTRA</w:t>
            </w:r>
          </w:p>
          <w:p w14:paraId="0836C69E" w14:textId="77777777" w:rsidR="003E34CF" w:rsidRPr="006D6D77" w:rsidRDefault="003E34CF" w:rsidP="003E34CF">
            <w:pPr>
              <w:pStyle w:val="TAH"/>
              <w:rPr>
                <w:rFonts w:eastAsia="Batang" w:cs="Arial"/>
                <w:lang w:eastAsia="en-US"/>
              </w:rPr>
            </w:pPr>
            <w:r w:rsidRPr="006D6D77">
              <w:rPr>
                <w:rFonts w:eastAsia="Batang" w:cs="Arial"/>
                <w:lang w:eastAsia="en-US"/>
              </w:rPr>
              <w:t xml:space="preserve">channel bandwidth of the lowest (highest) carrier received [MHz] </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386E5E16"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centre frequency offset from</w:t>
            </w:r>
            <w:r w:rsidR="00C521F2" w:rsidRPr="006D6D77">
              <w:rPr>
                <w:rFonts w:eastAsia="Batang" w:cs="Arial"/>
                <w:lang w:eastAsia="en-US"/>
              </w:rPr>
              <w:t xml:space="preserve"> </w:t>
            </w:r>
            <w:r w:rsidRPr="006D6D77">
              <w:rPr>
                <w:rFonts w:eastAsia="Batang" w:cs="Arial"/>
                <w:lang w:eastAsia="en-US"/>
              </w:rPr>
              <w:t>the lower (higher) edge [MHz]</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7D1C3ECA"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62831B79" w14:textId="77777777" w:rsidTr="008D0901">
        <w:trPr>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175F23" w14:textId="77777777" w:rsidR="003E34CF" w:rsidRPr="006D6D77" w:rsidRDefault="003E34CF" w:rsidP="008B404B">
            <w:pPr>
              <w:pStyle w:val="TAC"/>
              <w:rPr>
                <w:rFonts w:eastAsia="Batang" w:cs="Arial"/>
                <w:lang w:eastAsia="en-US"/>
              </w:rPr>
            </w:pPr>
            <w:r w:rsidRPr="006D6D77">
              <w:rPr>
                <w:rFonts w:eastAsia="Batang" w:cs="Arial"/>
                <w:lang w:eastAsia="en-US"/>
              </w:rPr>
              <w:t>1.4</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21A99B7B" w14:textId="77777777" w:rsidR="003E34CF" w:rsidRPr="006D6D77" w:rsidRDefault="003E34CF" w:rsidP="008B404B">
            <w:pPr>
              <w:pStyle w:val="TAC"/>
              <w:rPr>
                <w:rFonts w:eastAsia="Batang" w:cs="Arial"/>
                <w:lang w:eastAsia="en-US"/>
              </w:rPr>
            </w:pPr>
            <w:r w:rsidRPr="006D6D77">
              <w:rPr>
                <w:rFonts w:eastAsia="Batang" w:cs="Arial"/>
                <w:lang w:eastAsia="en-US"/>
              </w:rPr>
              <w:t>±2.1</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02BE8864"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7FE8D563" w14:textId="77777777" w:rsidTr="008D0901">
        <w:trPr>
          <w:jc w:val="cent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C1E52C" w14:textId="77777777" w:rsidR="003E34CF" w:rsidRPr="006D6D77" w:rsidRDefault="003E34CF" w:rsidP="008B404B">
            <w:pPr>
              <w:pStyle w:val="TAC"/>
              <w:rPr>
                <w:rFonts w:eastAsia="Batang" w:cs="Arial"/>
                <w:lang w:eastAsia="en-US"/>
              </w:rPr>
            </w:pP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5B81AF43" w14:textId="77777777" w:rsidR="003E34CF" w:rsidRPr="006D6D77" w:rsidRDefault="003E34CF" w:rsidP="008B404B">
            <w:pPr>
              <w:pStyle w:val="TAC"/>
              <w:rPr>
                <w:rFonts w:eastAsia="Batang" w:cs="Arial"/>
                <w:lang w:eastAsia="en-US"/>
              </w:rPr>
            </w:pPr>
            <w:r w:rsidRPr="006D6D77">
              <w:rPr>
                <w:rFonts w:eastAsia="Batang" w:cs="Arial"/>
                <w:lang w:eastAsia="en-US"/>
              </w:rPr>
              <w:t>±4.9</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192D74DC" w14:textId="77777777" w:rsidR="003E34CF" w:rsidRPr="006D6D77" w:rsidRDefault="003E34CF" w:rsidP="008B404B">
            <w:pPr>
              <w:pStyle w:val="TAC"/>
              <w:rPr>
                <w:rFonts w:eastAsia="Batang" w:cs="Arial"/>
                <w:lang w:val="fr-FR" w:eastAsia="en-US"/>
              </w:rPr>
            </w:pPr>
            <w:r w:rsidRPr="006D6D77">
              <w:rPr>
                <w:rFonts w:eastAsia="Batang" w:cs="Arial"/>
                <w:lang w:val="fr-FR" w:eastAsia="en-US"/>
              </w:rPr>
              <w:t>1.4</w:t>
            </w:r>
            <w:r w:rsidR="00B5355E" w:rsidRPr="006D6D77">
              <w:rPr>
                <w:rFonts w:eastAsia="Batang" w:cs="Arial"/>
                <w:lang w:val="fr-FR" w:eastAsia="en-US"/>
              </w:rPr>
              <w:t xml:space="preserve"> </w:t>
            </w:r>
            <w:r w:rsidRPr="006D6D77">
              <w:rPr>
                <w:rFonts w:eastAsia="Batang" w:cs="Arial"/>
                <w:lang w:val="fr-FR" w:eastAsia="en-US"/>
              </w:rPr>
              <w:t>MHz E-UTRA signal, 4 RBs</w:t>
            </w:r>
          </w:p>
        </w:tc>
      </w:tr>
      <w:tr w:rsidR="003E34CF" w:rsidRPr="0032410E" w14:paraId="5767CC45" w14:textId="77777777" w:rsidTr="008D0901">
        <w:trPr>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4F4362" w14:textId="77777777" w:rsidR="003E34CF" w:rsidRPr="006D6D77" w:rsidRDefault="003E34CF" w:rsidP="008B404B">
            <w:pPr>
              <w:pStyle w:val="TAC"/>
              <w:rPr>
                <w:rFonts w:eastAsia="Batang" w:cs="Arial"/>
                <w:lang w:eastAsia="en-US"/>
              </w:rPr>
            </w:pPr>
            <w:r w:rsidRPr="006D6D77">
              <w:rPr>
                <w:rFonts w:eastAsia="Batang" w:cs="Arial"/>
                <w:lang w:eastAsia="en-US"/>
              </w:rPr>
              <w:t>3</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55D8C95D" w14:textId="77777777" w:rsidR="003E34CF" w:rsidRPr="006D6D77" w:rsidRDefault="003E34CF" w:rsidP="008B404B">
            <w:pPr>
              <w:pStyle w:val="TAC"/>
              <w:rPr>
                <w:rFonts w:eastAsia="Batang" w:cs="Arial"/>
                <w:lang w:eastAsia="en-US"/>
              </w:rPr>
            </w:pPr>
            <w:r w:rsidRPr="006D6D77">
              <w:rPr>
                <w:rFonts w:eastAsia="Batang" w:cs="Arial"/>
                <w:lang w:eastAsia="en-US"/>
              </w:rPr>
              <w:t>±4.5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78B1C88D"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5966E3E9" w14:textId="77777777" w:rsidTr="008D0901">
        <w:trPr>
          <w:jc w:val="cent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14676E" w14:textId="77777777" w:rsidR="003E34CF" w:rsidRPr="006D6D77" w:rsidRDefault="003E34CF" w:rsidP="008B404B">
            <w:pPr>
              <w:pStyle w:val="TAC"/>
              <w:rPr>
                <w:rFonts w:eastAsia="Batang" w:cs="Arial"/>
                <w:lang w:eastAsia="en-US"/>
              </w:rPr>
            </w:pP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5DD0C42C" w14:textId="77777777" w:rsidR="003E34CF" w:rsidRPr="006D6D77" w:rsidRDefault="003E34CF" w:rsidP="008B404B">
            <w:pPr>
              <w:pStyle w:val="TAC"/>
              <w:rPr>
                <w:rFonts w:eastAsia="Batang" w:cs="Arial"/>
                <w:lang w:eastAsia="en-US"/>
              </w:rPr>
            </w:pPr>
            <w:r w:rsidRPr="006D6D77">
              <w:rPr>
                <w:rFonts w:eastAsia="Batang" w:cs="Arial"/>
                <w:lang w:eastAsia="en-US"/>
              </w:rPr>
              <w:t>±10.5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2D02A454" w14:textId="77777777" w:rsidR="003E34CF" w:rsidRPr="006D6D77" w:rsidRDefault="003E34CF" w:rsidP="008B404B">
            <w:pPr>
              <w:pStyle w:val="TAC"/>
              <w:rPr>
                <w:rFonts w:eastAsia="Batang" w:cs="Arial"/>
                <w:lang w:val="fr-FR" w:eastAsia="en-US"/>
              </w:rPr>
            </w:pPr>
            <w:r w:rsidRPr="006D6D77">
              <w:rPr>
                <w:rFonts w:eastAsia="Batang" w:cs="Arial"/>
                <w:lang w:val="fr-FR" w:eastAsia="en-US"/>
              </w:rPr>
              <w:t>3</w:t>
            </w:r>
            <w:r w:rsidR="00B5355E" w:rsidRPr="006D6D77">
              <w:rPr>
                <w:rFonts w:eastAsia="Batang" w:cs="Arial"/>
                <w:lang w:val="fr-FR" w:eastAsia="en-US"/>
              </w:rPr>
              <w:t xml:space="preserve"> </w:t>
            </w:r>
            <w:r w:rsidRPr="006D6D77">
              <w:rPr>
                <w:rFonts w:eastAsia="Batang" w:cs="Arial"/>
                <w:lang w:val="fr-FR" w:eastAsia="en-US"/>
              </w:rPr>
              <w:t>MHz E-UTRA signal, 12 RBs</w:t>
            </w:r>
          </w:p>
        </w:tc>
      </w:tr>
      <w:tr w:rsidR="003E34CF" w:rsidRPr="0032410E" w14:paraId="1B033338" w14:textId="77777777" w:rsidTr="008D0901">
        <w:trPr>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4240BA"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17BA0CAB" w14:textId="77777777" w:rsidR="003E34CF" w:rsidRPr="006D6D77" w:rsidRDefault="003E34CF" w:rsidP="008B404B">
            <w:pPr>
              <w:pStyle w:val="TAC"/>
              <w:rPr>
                <w:rFonts w:eastAsia="Batang" w:cs="Arial"/>
                <w:lang w:eastAsia="en-US"/>
              </w:rPr>
            </w:pPr>
            <w:r w:rsidRPr="006D6D77">
              <w:rPr>
                <w:rFonts w:eastAsia="Batang" w:cs="Arial"/>
                <w:lang w:eastAsia="en-US"/>
              </w:rPr>
              <w:t>±7.5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5784C194"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67039B31" w14:textId="77777777" w:rsidTr="008D0901">
        <w:trPr>
          <w:jc w:val="cent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D0A6C3" w14:textId="77777777" w:rsidR="003E34CF" w:rsidRPr="006D6D77" w:rsidRDefault="003E34CF" w:rsidP="008B404B">
            <w:pPr>
              <w:pStyle w:val="TAC"/>
              <w:rPr>
                <w:rFonts w:eastAsia="Batang" w:cs="Arial"/>
                <w:lang w:eastAsia="en-US"/>
              </w:rPr>
            </w:pP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339A6241" w14:textId="77777777" w:rsidR="003E34CF" w:rsidRPr="006D6D77" w:rsidRDefault="003E34CF" w:rsidP="008B404B">
            <w:pPr>
              <w:pStyle w:val="TAC"/>
              <w:rPr>
                <w:rFonts w:eastAsia="Batang" w:cs="Arial"/>
                <w:lang w:eastAsia="en-US"/>
              </w:rPr>
            </w:pPr>
            <w:r w:rsidRPr="006D6D77">
              <w:rPr>
                <w:rFonts w:eastAsia="Batang" w:cs="Arial"/>
                <w:lang w:eastAsia="en-US"/>
              </w:rPr>
              <w:t>±17.5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44B8222B" w14:textId="77777777" w:rsidR="003E34CF" w:rsidRPr="006D6D77" w:rsidRDefault="003E34CF" w:rsidP="008B404B">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20 RBs</w:t>
            </w:r>
          </w:p>
        </w:tc>
      </w:tr>
      <w:tr w:rsidR="003E34CF" w:rsidRPr="0032410E" w14:paraId="1F8D9C7C" w14:textId="77777777" w:rsidTr="008D0901">
        <w:trPr>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65A343" w14:textId="77777777" w:rsidR="003E34CF" w:rsidRPr="006D6D77" w:rsidRDefault="003E34CF" w:rsidP="008B404B">
            <w:pPr>
              <w:pStyle w:val="TAC"/>
              <w:rPr>
                <w:rFonts w:eastAsia="Batang" w:cs="Arial"/>
                <w:lang w:eastAsia="en-US"/>
              </w:rPr>
            </w:pPr>
            <w:r w:rsidRPr="006D6D77">
              <w:rPr>
                <w:rFonts w:eastAsia="Batang" w:cs="Arial"/>
                <w:lang w:eastAsia="en-US"/>
              </w:rPr>
              <w:t xml:space="preserve">10 </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2634E981" w14:textId="77777777" w:rsidR="003E34CF" w:rsidRPr="006D6D77" w:rsidRDefault="003E34CF" w:rsidP="008B404B">
            <w:pPr>
              <w:pStyle w:val="TAC"/>
              <w:rPr>
                <w:rFonts w:eastAsia="Batang" w:cs="Arial"/>
                <w:lang w:eastAsia="en-US"/>
              </w:rPr>
            </w:pPr>
            <w:r w:rsidRPr="006D6D77">
              <w:rPr>
                <w:rFonts w:eastAsia="Batang" w:cs="Arial"/>
                <w:lang w:eastAsia="en-US"/>
              </w:rPr>
              <w:t>±7. 375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56EEBB20"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11406956" w14:textId="77777777" w:rsidTr="008D0901">
        <w:trPr>
          <w:jc w:val="cent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B8FD11" w14:textId="77777777" w:rsidR="003E34CF" w:rsidRPr="006D6D77" w:rsidRDefault="003E34CF" w:rsidP="008B404B">
            <w:pPr>
              <w:pStyle w:val="TAC"/>
              <w:rPr>
                <w:rFonts w:eastAsia="Batang" w:cs="Arial"/>
                <w:lang w:eastAsia="en-US"/>
              </w:rPr>
            </w:pP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51D13B9C" w14:textId="77777777" w:rsidR="003E34CF" w:rsidRPr="006D6D77" w:rsidRDefault="003E34CF" w:rsidP="008B404B">
            <w:pPr>
              <w:pStyle w:val="TAC"/>
              <w:rPr>
                <w:rFonts w:eastAsia="Batang" w:cs="Arial"/>
                <w:lang w:eastAsia="en-US"/>
              </w:rPr>
            </w:pPr>
            <w:r w:rsidRPr="006D6D77">
              <w:rPr>
                <w:rFonts w:eastAsia="Batang" w:cs="Arial"/>
                <w:lang w:eastAsia="en-US"/>
              </w:rPr>
              <w:t>±17. 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62E89F9E" w14:textId="77777777" w:rsidR="003E34CF" w:rsidRPr="006D6D77" w:rsidRDefault="003E34CF" w:rsidP="008B404B">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20 RBs</w:t>
            </w:r>
          </w:p>
        </w:tc>
      </w:tr>
      <w:tr w:rsidR="003E34CF" w:rsidRPr="0032410E" w14:paraId="708C97A1" w14:textId="77777777" w:rsidTr="008D0901">
        <w:trPr>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15C229" w14:textId="77777777" w:rsidR="003E34CF" w:rsidRPr="006D6D77" w:rsidRDefault="003E34CF" w:rsidP="008B404B">
            <w:pPr>
              <w:pStyle w:val="TAC"/>
              <w:rPr>
                <w:rFonts w:eastAsia="Batang" w:cs="Arial"/>
                <w:lang w:eastAsia="en-US"/>
              </w:rPr>
            </w:pPr>
            <w:r w:rsidRPr="006D6D77">
              <w:rPr>
                <w:rFonts w:eastAsia="Batang" w:cs="Arial"/>
                <w:lang w:eastAsia="en-US"/>
              </w:rPr>
              <w:t>15</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30C68865" w14:textId="77777777" w:rsidR="003E34CF" w:rsidRPr="006D6D77" w:rsidRDefault="003E34CF" w:rsidP="008B404B">
            <w:pPr>
              <w:pStyle w:val="TAC"/>
              <w:rPr>
                <w:rFonts w:eastAsia="Batang" w:cs="Arial"/>
                <w:lang w:eastAsia="en-US"/>
              </w:rPr>
            </w:pPr>
            <w:r w:rsidRPr="006D6D77">
              <w:rPr>
                <w:rFonts w:eastAsia="Batang" w:cs="Arial"/>
                <w:lang w:eastAsia="en-US"/>
              </w:rPr>
              <w:t>±7. 25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4B6B5AF0"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2530DCC7" w14:textId="77777777" w:rsidTr="008D0901">
        <w:trPr>
          <w:jc w:val="cent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A1F1A6" w14:textId="77777777" w:rsidR="003E34CF" w:rsidRPr="006D6D77" w:rsidRDefault="003E34CF" w:rsidP="008B404B">
            <w:pPr>
              <w:pStyle w:val="TAC"/>
              <w:rPr>
                <w:rFonts w:eastAsia="Batang" w:cs="Arial"/>
                <w:lang w:eastAsia="en-US"/>
              </w:rPr>
            </w:pP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4BC05860" w14:textId="77777777" w:rsidR="003E34CF" w:rsidRPr="006D6D77" w:rsidRDefault="003E34CF" w:rsidP="008B404B">
            <w:pPr>
              <w:pStyle w:val="TAC"/>
              <w:rPr>
                <w:rFonts w:eastAsia="Batang" w:cs="Arial"/>
                <w:lang w:eastAsia="en-US"/>
              </w:rPr>
            </w:pPr>
            <w:r w:rsidRPr="006D6D77">
              <w:rPr>
                <w:rFonts w:eastAsia="Batang" w:cs="Arial"/>
                <w:lang w:eastAsia="en-US"/>
              </w:rPr>
              <w:t>±17.5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2D0B4A5F" w14:textId="77777777" w:rsidR="003E34CF" w:rsidRPr="006D6D77" w:rsidRDefault="003E34CF" w:rsidP="008B404B">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20 RBs</w:t>
            </w:r>
          </w:p>
        </w:tc>
      </w:tr>
      <w:tr w:rsidR="003E34CF" w:rsidRPr="0032410E" w14:paraId="5245AE62" w14:textId="77777777" w:rsidTr="008D0901">
        <w:trPr>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295F5" w14:textId="77777777" w:rsidR="003E34CF" w:rsidRPr="006D6D77" w:rsidRDefault="003E34CF" w:rsidP="008B404B">
            <w:pPr>
              <w:pStyle w:val="TAC"/>
              <w:rPr>
                <w:rFonts w:eastAsia="Batang" w:cs="Arial"/>
                <w:lang w:eastAsia="en-US"/>
              </w:rPr>
            </w:pPr>
            <w:r w:rsidRPr="006D6D77">
              <w:rPr>
                <w:rFonts w:eastAsia="Batang" w:cs="Arial"/>
                <w:lang w:eastAsia="en-US"/>
              </w:rPr>
              <w:t>20</w:t>
            </w: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388FC5C6" w14:textId="77777777" w:rsidR="003E34CF" w:rsidRPr="006D6D77" w:rsidRDefault="003E34CF" w:rsidP="008B404B">
            <w:pPr>
              <w:pStyle w:val="TAC"/>
              <w:rPr>
                <w:rFonts w:eastAsia="Batang" w:cs="Arial"/>
                <w:lang w:eastAsia="en-US"/>
              </w:rPr>
            </w:pPr>
            <w:r w:rsidRPr="006D6D77">
              <w:rPr>
                <w:rFonts w:eastAsia="Batang" w:cs="Arial"/>
                <w:lang w:eastAsia="en-US"/>
              </w:rPr>
              <w:t>±7. 125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7EA31ABD"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5E6EDFA0" w14:textId="77777777" w:rsidTr="008D0901">
        <w:trPr>
          <w:jc w:val="center"/>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3FCAD4" w14:textId="77777777" w:rsidR="003E34CF" w:rsidRPr="006D6D77" w:rsidRDefault="003E34CF" w:rsidP="008B404B">
            <w:pPr>
              <w:pStyle w:val="TAC"/>
              <w:rPr>
                <w:rFonts w:eastAsia="Batang" w:cs="Arial"/>
                <w:lang w:eastAsia="en-US"/>
              </w:rPr>
            </w:pPr>
          </w:p>
        </w:tc>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68551010" w14:textId="77777777" w:rsidR="003E34CF" w:rsidRPr="006D6D77" w:rsidRDefault="003E34CF" w:rsidP="008B404B">
            <w:pPr>
              <w:pStyle w:val="TAC"/>
              <w:rPr>
                <w:rFonts w:eastAsia="Batang" w:cs="Arial"/>
                <w:lang w:eastAsia="en-US"/>
              </w:rPr>
            </w:pPr>
            <w:r w:rsidRPr="006D6D77">
              <w:rPr>
                <w:rFonts w:eastAsia="Batang" w:cs="Arial"/>
                <w:lang w:eastAsia="en-US"/>
              </w:rPr>
              <w:t>±17.5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tcPr>
          <w:p w14:paraId="225628FB" w14:textId="77777777" w:rsidR="003E34CF" w:rsidRPr="006D6D77" w:rsidRDefault="003E34CF" w:rsidP="008B404B">
            <w:pPr>
              <w:pStyle w:val="TAC"/>
              <w:rPr>
                <w:rFonts w:eastAsia="Batang" w:cs="Arial"/>
                <w:lang w:val="fr-FR" w:eastAsia="en-US"/>
              </w:rPr>
            </w:pPr>
            <w:r w:rsidRPr="006D6D77">
              <w:rPr>
                <w:rFonts w:eastAsia="Batang" w:cs="Arial"/>
                <w:lang w:val="fr-FR" w:eastAsia="en-US"/>
              </w:rPr>
              <w:t>5</w:t>
            </w:r>
            <w:r w:rsidR="00B5355E" w:rsidRPr="006D6D77">
              <w:rPr>
                <w:rFonts w:eastAsia="Batang" w:cs="Arial"/>
                <w:lang w:val="fr-FR" w:eastAsia="en-US"/>
              </w:rPr>
              <w:t xml:space="preserve"> </w:t>
            </w:r>
            <w:r w:rsidRPr="006D6D77">
              <w:rPr>
                <w:rFonts w:eastAsia="Batang" w:cs="Arial"/>
                <w:lang w:val="fr-FR" w:eastAsia="en-US"/>
              </w:rPr>
              <w:t>MHz E-UTRA signal, 20 RBs</w:t>
            </w:r>
          </w:p>
        </w:tc>
      </w:tr>
    </w:tbl>
    <w:p w14:paraId="5E85F10A" w14:textId="77777777" w:rsidR="003E34CF" w:rsidRPr="00370AB9" w:rsidRDefault="003E34CF" w:rsidP="003E34CF">
      <w:pPr>
        <w:rPr>
          <w:lang w:val="fr-FR"/>
        </w:rPr>
      </w:pPr>
    </w:p>
    <w:p w14:paraId="537CE665" w14:textId="77777777" w:rsidR="003E34CF" w:rsidRPr="00B15549" w:rsidRDefault="003E34CF" w:rsidP="003E34CF">
      <w:pPr>
        <w:pStyle w:val="TH"/>
        <w:rPr>
          <w:rFonts w:cs="v5.0.0"/>
        </w:rPr>
      </w:pPr>
      <w:r w:rsidRPr="00B15549">
        <w:rPr>
          <w:rFonts w:cs="v5.0.0"/>
        </w:rPr>
        <w:t>Table 5.8.1-3: Narrowband intermodulation performance requirement</w:t>
      </w:r>
      <w:r w:rsidRPr="00B15549">
        <w:rPr>
          <w:rFonts w:cs="v5.0.0"/>
          <w:lang w:eastAsia="zh-CN"/>
        </w:rPr>
        <w:t xml:space="preserve"> for LMU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115"/>
        <w:gridCol w:w="1697"/>
        <w:gridCol w:w="1868"/>
        <w:gridCol w:w="2118"/>
        <w:gridCol w:w="2831"/>
      </w:tblGrid>
      <w:tr w:rsidR="003E34CF" w:rsidRPr="0032410E" w14:paraId="140B0FB0" w14:textId="77777777" w:rsidTr="008D0901">
        <w:trPr>
          <w:jc w:val="center"/>
        </w:trPr>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99FA1C1" w14:textId="77777777" w:rsidR="003E34CF" w:rsidRPr="006D6D77" w:rsidRDefault="003E34CF" w:rsidP="003E34CF">
            <w:pPr>
              <w:pStyle w:val="TAH"/>
              <w:rPr>
                <w:rFonts w:eastAsia="Batang" w:cs="Arial"/>
                <w:lang w:eastAsia="en-US"/>
              </w:rPr>
            </w:pPr>
            <w:r w:rsidRPr="006D6D77">
              <w:rPr>
                <w:rFonts w:eastAsia="Batang" w:cs="Arial"/>
                <w:lang w:eastAsia="en-US"/>
              </w:rPr>
              <w:t>E-UTRA</w:t>
            </w:r>
          </w:p>
          <w:p w14:paraId="7C0D6CFC" w14:textId="77777777" w:rsidR="003E34CF" w:rsidRPr="006D6D77" w:rsidRDefault="003E34CF" w:rsidP="003E34CF">
            <w:pPr>
              <w:pStyle w:val="TAH"/>
              <w:rPr>
                <w:rFonts w:eastAsia="Batang" w:cs="Arial"/>
                <w:lang w:eastAsia="en-US"/>
              </w:rPr>
            </w:pPr>
            <w:r w:rsidRPr="006D6D77">
              <w:rPr>
                <w:rFonts w:eastAsia="Batang" w:cs="Arial"/>
                <w:lang w:eastAsia="en-US"/>
              </w:rPr>
              <w:t>channel bandwidth of the lowest (highest) carrier received [MHz]</w:t>
            </w:r>
          </w:p>
        </w:tc>
        <w:tc>
          <w:tcPr>
            <w:tcW w:w="1719" w:type="dxa"/>
            <w:tcBorders>
              <w:top w:val="single" w:sz="4" w:space="0" w:color="auto"/>
              <w:left w:val="single" w:sz="4" w:space="0" w:color="auto"/>
              <w:bottom w:val="single" w:sz="4" w:space="0" w:color="auto"/>
              <w:right w:val="single" w:sz="4" w:space="0" w:color="auto"/>
            </w:tcBorders>
            <w:shd w:val="clear" w:color="auto" w:fill="auto"/>
            <w:vAlign w:val="center"/>
          </w:tcPr>
          <w:p w14:paraId="2A1AF3C3" w14:textId="77777777" w:rsidR="003E34CF" w:rsidRPr="006D6D77" w:rsidRDefault="003E34CF" w:rsidP="003E34CF">
            <w:pPr>
              <w:pStyle w:val="TAH"/>
              <w:rPr>
                <w:rFonts w:eastAsia="Batang" w:cs="Arial"/>
                <w:lang w:eastAsia="en-US"/>
              </w:rPr>
            </w:pPr>
            <w:r w:rsidRPr="006D6D77">
              <w:rPr>
                <w:rFonts w:eastAsia="Batang" w:cs="Arial"/>
                <w:lang w:eastAsia="en-US"/>
              </w:rPr>
              <w:t>Wanted signal mean power [dBm]</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67064F30" w14:textId="77777777" w:rsidR="003E34CF" w:rsidRPr="006D6D77" w:rsidRDefault="003E34CF" w:rsidP="003E34CF">
            <w:pPr>
              <w:pStyle w:val="TAH"/>
              <w:rPr>
                <w:rFonts w:eastAsia="Batang" w:cs="Arial"/>
                <w:lang w:eastAsia="en-US"/>
              </w:rPr>
            </w:pPr>
            <w:r w:rsidRPr="006D6D77">
              <w:rPr>
                <w:rFonts w:eastAsia="Batang" w:cs="Arial"/>
                <w:lang w:eastAsia="en-US"/>
              </w:rPr>
              <w:t>Interfering signal mean power [dBm]</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7818CBFC" w14:textId="77777777" w:rsidR="003E34CF" w:rsidRPr="006D6D77" w:rsidRDefault="003E34CF" w:rsidP="003E34CF">
            <w:pPr>
              <w:pStyle w:val="TAH"/>
              <w:rPr>
                <w:rFonts w:eastAsia="Batang" w:cs="Arial"/>
                <w:lang w:eastAsia="en-US"/>
              </w:rPr>
            </w:pPr>
            <w:r w:rsidRPr="006D6D77">
              <w:rPr>
                <w:rFonts w:eastAsia="Batang" w:cs="Arial"/>
                <w:lang w:eastAsia="en-US"/>
              </w:rPr>
              <w:t xml:space="preserve"> Interfering RB centre frequency offset from</w:t>
            </w:r>
            <w:r w:rsidR="00C521F2" w:rsidRPr="006D6D77">
              <w:rPr>
                <w:rFonts w:eastAsia="Batang" w:cs="Arial"/>
                <w:lang w:eastAsia="en-US"/>
              </w:rPr>
              <w:t xml:space="preserve"> </w:t>
            </w:r>
            <w:r w:rsidRPr="006D6D77">
              <w:rPr>
                <w:rFonts w:eastAsia="Batang" w:cs="Arial"/>
                <w:lang w:eastAsia="en-US"/>
              </w:rPr>
              <w:t>the lower (higher) edge [kHz]</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6A5683CC" w14:textId="77777777" w:rsidR="003E34CF" w:rsidRPr="006D6D77" w:rsidRDefault="003E34CF" w:rsidP="003E34CF">
            <w:pPr>
              <w:pStyle w:val="TAH"/>
              <w:rPr>
                <w:rFonts w:eastAsia="Batang" w:cs="Arial"/>
                <w:lang w:eastAsia="en-US"/>
              </w:rPr>
            </w:pPr>
            <w:r w:rsidRPr="006D6D77">
              <w:rPr>
                <w:rFonts w:eastAsia="Batang" w:cs="Arial"/>
                <w:lang w:eastAsia="en-US"/>
              </w:rPr>
              <w:t>Type of interfering signal</w:t>
            </w:r>
          </w:p>
        </w:tc>
      </w:tr>
      <w:tr w:rsidR="003E34CF" w:rsidRPr="0032410E" w14:paraId="7B525C3B" w14:textId="77777777" w:rsidTr="008D0901">
        <w:trPr>
          <w:jc w:val="center"/>
        </w:trPr>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659FF8" w14:textId="77777777" w:rsidR="003E34CF" w:rsidRPr="006D6D77" w:rsidRDefault="003E34CF" w:rsidP="008B404B">
            <w:pPr>
              <w:pStyle w:val="TAC"/>
              <w:rPr>
                <w:rFonts w:eastAsia="Batang" w:cs="Arial"/>
                <w:lang w:eastAsia="en-US"/>
              </w:rPr>
            </w:pPr>
            <w:r w:rsidRPr="006D6D77">
              <w:rPr>
                <w:rFonts w:eastAsia="Batang" w:cs="Arial"/>
                <w:lang w:eastAsia="en-US"/>
              </w:rPr>
              <w:t>1.4</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B69614" w14:textId="77777777" w:rsidR="003E34CF" w:rsidRPr="006D6D77" w:rsidRDefault="003E34CF" w:rsidP="008B404B">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+ 7dB</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57A864D1"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723080D0" w14:textId="77777777" w:rsidR="003E34CF" w:rsidRPr="006D6D77" w:rsidRDefault="003E34CF" w:rsidP="008B404B">
            <w:pPr>
              <w:pStyle w:val="TAC"/>
              <w:rPr>
                <w:rFonts w:eastAsia="Batang" w:cs="Arial"/>
                <w:lang w:eastAsia="en-US"/>
              </w:rPr>
            </w:pPr>
            <w:r w:rsidRPr="006D6D77">
              <w:rPr>
                <w:rFonts w:eastAsia="Batang" w:cs="Arial"/>
                <w:lang w:eastAsia="en-US"/>
              </w:rPr>
              <w:t>±270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49CA9210"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3D7F6C41" w14:textId="77777777" w:rsidTr="008D0901">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21A93D45" w14:textId="77777777" w:rsidR="003E34CF" w:rsidRPr="006D6D77" w:rsidRDefault="003E34CF" w:rsidP="008B404B">
            <w:pPr>
              <w:pStyle w:val="TAC"/>
              <w:rPr>
                <w:rFonts w:eastAsia="Batang" w:cs="Arial"/>
                <w:lang w:eastAsia="en-US"/>
              </w:rPr>
            </w:pPr>
          </w:p>
        </w:tc>
        <w:tc>
          <w:tcPr>
            <w:tcW w:w="1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A04107"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2EB95E4"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62E2187A" w14:textId="77777777" w:rsidR="003E34CF" w:rsidRPr="006D6D77" w:rsidRDefault="003E34CF" w:rsidP="008B404B">
            <w:pPr>
              <w:pStyle w:val="TAC"/>
              <w:rPr>
                <w:rFonts w:eastAsia="Batang" w:cs="Arial"/>
                <w:lang w:eastAsia="en-US"/>
              </w:rPr>
            </w:pPr>
            <w:r w:rsidRPr="006D6D77">
              <w:rPr>
                <w:rFonts w:eastAsia="Batang" w:cs="Arial"/>
                <w:lang w:eastAsia="en-US"/>
              </w:rPr>
              <w:t>±790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16D1F98F" w14:textId="77777777" w:rsidR="003E34CF" w:rsidRPr="006D6D77" w:rsidRDefault="003E34CF" w:rsidP="008B404B">
            <w:pPr>
              <w:pStyle w:val="TAC"/>
              <w:rPr>
                <w:rFonts w:eastAsia="Batang" w:cs="Arial"/>
                <w:lang w:eastAsia="en-US"/>
              </w:rPr>
            </w:pPr>
            <w:r w:rsidRPr="006D6D77">
              <w:rPr>
                <w:rFonts w:eastAsia="Batang" w:cs="Arial"/>
                <w:lang w:eastAsia="en-US"/>
              </w:rPr>
              <w:t>1.4 MHz E-UTRA signal, 1 RB</w:t>
            </w:r>
          </w:p>
          <w:p w14:paraId="105F9262" w14:textId="77777777" w:rsidR="00B5355E" w:rsidRPr="006D6D77" w:rsidRDefault="00B5355E" w:rsidP="008B404B">
            <w:pPr>
              <w:pStyle w:val="TAC"/>
              <w:rPr>
                <w:rFonts w:eastAsia="Batang" w:cs="Arial"/>
                <w:lang w:eastAsia="en-US"/>
              </w:rPr>
            </w:pPr>
            <w:r w:rsidRPr="006D6D77">
              <w:rPr>
                <w:rFonts w:eastAsia="Batang" w:cs="Arial"/>
                <w:lang w:eastAsia="en-US"/>
              </w:rPr>
              <w:t>(see note)</w:t>
            </w:r>
          </w:p>
        </w:tc>
      </w:tr>
      <w:tr w:rsidR="003E34CF" w:rsidRPr="0032410E" w14:paraId="0764AD81" w14:textId="77777777" w:rsidTr="008D0901">
        <w:trPr>
          <w:jc w:val="center"/>
        </w:trPr>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68CB5C" w14:textId="77777777" w:rsidR="003E34CF" w:rsidRPr="006D6D77" w:rsidRDefault="003E34CF" w:rsidP="008B404B">
            <w:pPr>
              <w:pStyle w:val="TAC"/>
              <w:rPr>
                <w:rFonts w:eastAsia="Batang" w:cs="Arial"/>
                <w:lang w:eastAsia="en-US"/>
              </w:rPr>
            </w:pPr>
            <w:r w:rsidRPr="006D6D77">
              <w:rPr>
                <w:rFonts w:eastAsia="Batang" w:cs="Arial"/>
                <w:lang w:eastAsia="en-US"/>
              </w:rPr>
              <w:t>3</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4E68C8" w14:textId="77777777" w:rsidR="003E34CF" w:rsidRPr="006D6D77" w:rsidRDefault="003E34CF" w:rsidP="008B404B">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+ 11dB</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A168AC3"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5DD626F7" w14:textId="77777777" w:rsidR="003E34CF" w:rsidRPr="006D6D77" w:rsidRDefault="003E34CF" w:rsidP="008B404B">
            <w:pPr>
              <w:pStyle w:val="TAC"/>
              <w:rPr>
                <w:rFonts w:eastAsia="Batang" w:cs="Arial"/>
                <w:lang w:eastAsia="en-US"/>
              </w:rPr>
            </w:pPr>
            <w:r w:rsidRPr="006D6D77">
              <w:rPr>
                <w:rFonts w:eastAsia="Batang" w:cs="Arial"/>
                <w:lang w:eastAsia="en-US"/>
              </w:rPr>
              <w:t>±270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7BA1C08C"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0A4E0327" w14:textId="77777777" w:rsidTr="008D0901">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C60DE0B" w14:textId="77777777" w:rsidR="003E34CF" w:rsidRPr="006D6D77" w:rsidRDefault="003E34CF" w:rsidP="008B404B">
            <w:pPr>
              <w:pStyle w:val="TAC"/>
              <w:rPr>
                <w:rFonts w:eastAsia="Batang" w:cs="Arial"/>
                <w:lang w:eastAsia="en-US"/>
              </w:rPr>
            </w:pPr>
          </w:p>
        </w:tc>
        <w:tc>
          <w:tcPr>
            <w:tcW w:w="1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331DF7"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31181FF"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71B4D173" w14:textId="77777777" w:rsidR="003E34CF" w:rsidRPr="006D6D77" w:rsidRDefault="003E34CF" w:rsidP="008B404B">
            <w:pPr>
              <w:pStyle w:val="TAC"/>
              <w:rPr>
                <w:rFonts w:eastAsia="Batang" w:cs="Arial"/>
                <w:lang w:eastAsia="en-US"/>
              </w:rPr>
            </w:pPr>
            <w:r w:rsidRPr="006D6D77">
              <w:rPr>
                <w:rFonts w:eastAsia="Batang" w:cs="Arial"/>
                <w:lang w:eastAsia="en-US"/>
              </w:rPr>
              <w:t>±780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40D4235C" w14:textId="77777777" w:rsidR="003E34CF" w:rsidRPr="006D6D77" w:rsidRDefault="003E34CF" w:rsidP="008B404B">
            <w:pPr>
              <w:pStyle w:val="TAC"/>
              <w:rPr>
                <w:rFonts w:eastAsia="Batang" w:cs="Arial"/>
                <w:lang w:eastAsia="en-US"/>
              </w:rPr>
            </w:pPr>
            <w:r w:rsidRPr="006D6D77">
              <w:rPr>
                <w:rFonts w:eastAsia="Batang" w:cs="Arial"/>
                <w:lang w:eastAsia="en-US"/>
              </w:rPr>
              <w:t>3.0 MHz E-UTRA signal, 1 RB</w:t>
            </w:r>
          </w:p>
          <w:p w14:paraId="255D608F" w14:textId="77777777" w:rsidR="00B5355E" w:rsidRPr="006D6D77" w:rsidRDefault="00B5355E" w:rsidP="008B404B">
            <w:pPr>
              <w:pStyle w:val="TAC"/>
              <w:rPr>
                <w:rFonts w:eastAsia="Batang" w:cs="Arial"/>
                <w:lang w:eastAsia="en-US"/>
              </w:rPr>
            </w:pPr>
            <w:r w:rsidRPr="006D6D77">
              <w:rPr>
                <w:rFonts w:eastAsia="Batang" w:cs="Arial"/>
                <w:lang w:eastAsia="en-US"/>
              </w:rPr>
              <w:t>(see note)</w:t>
            </w:r>
          </w:p>
        </w:tc>
      </w:tr>
      <w:tr w:rsidR="003E34CF" w:rsidRPr="0032410E" w14:paraId="3717FF72" w14:textId="77777777" w:rsidTr="008D0901">
        <w:trPr>
          <w:jc w:val="center"/>
        </w:trPr>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DBA14B"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7A7F2" w14:textId="77777777" w:rsidR="003E34CF" w:rsidRPr="006D6D77" w:rsidRDefault="003E34CF" w:rsidP="008B404B">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+ 13dB</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0F829F65"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2129AD2D" w14:textId="77777777" w:rsidR="003E34CF" w:rsidRPr="006D6D77" w:rsidRDefault="003E34CF" w:rsidP="008B404B">
            <w:pPr>
              <w:pStyle w:val="TAC"/>
              <w:rPr>
                <w:rFonts w:eastAsia="Batang" w:cs="Arial"/>
                <w:lang w:eastAsia="en-US"/>
              </w:rPr>
            </w:pPr>
            <w:r w:rsidRPr="006D6D77">
              <w:rPr>
                <w:rFonts w:eastAsia="Batang" w:cs="Arial"/>
                <w:lang w:eastAsia="en-US"/>
              </w:rPr>
              <w:t>360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56E555C3"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00B9C97B" w14:textId="77777777" w:rsidTr="008D0901">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2EAF7794" w14:textId="77777777" w:rsidR="003E34CF" w:rsidRPr="006D6D77" w:rsidRDefault="003E34CF" w:rsidP="008B404B">
            <w:pPr>
              <w:pStyle w:val="TAC"/>
              <w:rPr>
                <w:rFonts w:eastAsia="Batang" w:cs="Arial"/>
                <w:lang w:eastAsia="en-US"/>
              </w:rPr>
            </w:pPr>
          </w:p>
        </w:tc>
        <w:tc>
          <w:tcPr>
            <w:tcW w:w="1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8B4754"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63C1DD6"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6B5156AF" w14:textId="77777777" w:rsidR="003E34CF" w:rsidRPr="006D6D77" w:rsidRDefault="003E34CF" w:rsidP="008B404B">
            <w:pPr>
              <w:pStyle w:val="TAC"/>
              <w:rPr>
                <w:rFonts w:eastAsia="Batang" w:cs="Arial"/>
                <w:lang w:eastAsia="en-US"/>
              </w:rPr>
            </w:pPr>
            <w:r w:rsidRPr="006D6D77">
              <w:rPr>
                <w:rFonts w:eastAsia="Batang" w:cs="Arial"/>
                <w:lang w:eastAsia="en-US"/>
              </w:rPr>
              <w:t>±1060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2A775D67" w14:textId="77777777" w:rsidR="003E34CF" w:rsidRPr="006D6D77" w:rsidRDefault="003E34CF" w:rsidP="008B404B">
            <w:pPr>
              <w:pStyle w:val="TAC"/>
              <w:rPr>
                <w:rFonts w:eastAsia="Batang" w:cs="Arial"/>
                <w:lang w:eastAsia="en-US"/>
              </w:rPr>
            </w:pPr>
            <w:r w:rsidRPr="006D6D77">
              <w:rPr>
                <w:rFonts w:eastAsia="Batang" w:cs="Arial"/>
                <w:lang w:eastAsia="en-US"/>
              </w:rPr>
              <w:t>5 MHz E-UTRA signal, 1 RB</w:t>
            </w:r>
          </w:p>
          <w:p w14:paraId="40470C90" w14:textId="77777777" w:rsidR="00B5355E" w:rsidRPr="006D6D77" w:rsidRDefault="00B5355E" w:rsidP="008B404B">
            <w:pPr>
              <w:pStyle w:val="TAC"/>
              <w:rPr>
                <w:rFonts w:eastAsia="Batang" w:cs="Arial"/>
                <w:lang w:eastAsia="en-US"/>
              </w:rPr>
            </w:pPr>
            <w:r w:rsidRPr="006D6D77">
              <w:rPr>
                <w:rFonts w:eastAsia="Batang" w:cs="Arial"/>
                <w:lang w:eastAsia="en-US"/>
              </w:rPr>
              <w:t>(see note)</w:t>
            </w:r>
          </w:p>
        </w:tc>
      </w:tr>
      <w:tr w:rsidR="003E34CF" w:rsidRPr="0032410E" w14:paraId="6A44461F" w14:textId="77777777" w:rsidTr="008D0901">
        <w:trPr>
          <w:jc w:val="center"/>
        </w:trPr>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732D00" w14:textId="77777777" w:rsidR="003E34CF" w:rsidRPr="006D6D77" w:rsidRDefault="003E34CF" w:rsidP="008B404B">
            <w:pPr>
              <w:pStyle w:val="TAC"/>
              <w:rPr>
                <w:rFonts w:eastAsia="Batang" w:cs="Arial"/>
                <w:lang w:eastAsia="en-US"/>
              </w:rPr>
            </w:pPr>
            <w:r w:rsidRPr="006D6D77">
              <w:rPr>
                <w:rFonts w:eastAsia="Batang" w:cs="Arial"/>
                <w:lang w:eastAsia="en-US"/>
              </w:rPr>
              <w:t>10</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92577B" w14:textId="77777777" w:rsidR="003E34CF" w:rsidRPr="006D6D77" w:rsidRDefault="003E34CF" w:rsidP="008B404B">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+ 13dB</w:t>
            </w:r>
          </w:p>
          <w:p w14:paraId="5432E013"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3ECB234D"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1216181E" w14:textId="77777777" w:rsidR="003E34CF" w:rsidRPr="006D6D77" w:rsidRDefault="003E34CF" w:rsidP="008B404B">
            <w:pPr>
              <w:pStyle w:val="TAC"/>
              <w:rPr>
                <w:rFonts w:eastAsia="Batang" w:cs="Arial"/>
                <w:lang w:eastAsia="en-US"/>
              </w:rPr>
            </w:pPr>
            <w:r w:rsidRPr="006D6D77">
              <w:rPr>
                <w:rFonts w:eastAsia="Batang" w:cs="Arial"/>
                <w:lang w:eastAsia="en-US"/>
              </w:rPr>
              <w:t>±325</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74A7F3E3"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25F0EB48" w14:textId="77777777" w:rsidTr="008D0901">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842FA70" w14:textId="77777777" w:rsidR="003E34CF" w:rsidRPr="006D6D77" w:rsidRDefault="003E34CF" w:rsidP="008B404B">
            <w:pPr>
              <w:pStyle w:val="TAC"/>
              <w:rPr>
                <w:rFonts w:eastAsia="Batang" w:cs="Arial"/>
                <w:lang w:eastAsia="en-US"/>
              </w:rPr>
            </w:pPr>
          </w:p>
        </w:tc>
        <w:tc>
          <w:tcPr>
            <w:tcW w:w="1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8E791A"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20C888D4"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4835F133" w14:textId="77777777" w:rsidR="003E34CF" w:rsidRPr="006D6D77" w:rsidRDefault="003E34CF" w:rsidP="008B404B">
            <w:pPr>
              <w:pStyle w:val="TAC"/>
              <w:rPr>
                <w:rFonts w:eastAsia="Batang" w:cs="Arial"/>
                <w:lang w:eastAsia="en-US"/>
              </w:rPr>
            </w:pPr>
            <w:r w:rsidRPr="006D6D77">
              <w:rPr>
                <w:rFonts w:eastAsia="Batang" w:cs="Arial"/>
                <w:lang w:eastAsia="en-US"/>
              </w:rPr>
              <w:t>±1240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5873169B" w14:textId="77777777" w:rsidR="003E34CF" w:rsidRPr="006D6D77" w:rsidRDefault="003E34CF" w:rsidP="008B404B">
            <w:pPr>
              <w:pStyle w:val="TAC"/>
              <w:rPr>
                <w:rFonts w:eastAsia="Batang" w:cs="Arial"/>
                <w:lang w:eastAsia="en-US"/>
              </w:rPr>
            </w:pPr>
            <w:r w:rsidRPr="006D6D77">
              <w:rPr>
                <w:rFonts w:eastAsia="Batang" w:cs="Arial"/>
                <w:lang w:eastAsia="en-US"/>
              </w:rPr>
              <w:t>5 MHz E-UTRA signal, 1 RB</w:t>
            </w:r>
          </w:p>
          <w:p w14:paraId="5237136C" w14:textId="77777777" w:rsidR="00B5355E" w:rsidRPr="006D6D77" w:rsidRDefault="00B5355E" w:rsidP="008B404B">
            <w:pPr>
              <w:pStyle w:val="TAC"/>
              <w:rPr>
                <w:rFonts w:eastAsia="Batang" w:cs="Arial"/>
                <w:lang w:eastAsia="en-US"/>
              </w:rPr>
            </w:pPr>
            <w:r w:rsidRPr="006D6D77">
              <w:rPr>
                <w:rFonts w:eastAsia="Batang" w:cs="Arial"/>
                <w:lang w:eastAsia="en-US"/>
              </w:rPr>
              <w:t>(see note)</w:t>
            </w:r>
          </w:p>
        </w:tc>
      </w:tr>
      <w:tr w:rsidR="003E34CF" w:rsidRPr="0032410E" w14:paraId="215E80E3" w14:textId="77777777" w:rsidTr="008D0901">
        <w:trPr>
          <w:jc w:val="center"/>
        </w:trPr>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7EE2DA" w14:textId="77777777" w:rsidR="003E34CF" w:rsidRPr="006D6D77" w:rsidRDefault="003E34CF" w:rsidP="008B404B">
            <w:pPr>
              <w:pStyle w:val="TAC"/>
              <w:rPr>
                <w:rFonts w:eastAsia="Batang" w:cs="Arial"/>
                <w:lang w:eastAsia="en-US"/>
              </w:rPr>
            </w:pPr>
            <w:r w:rsidRPr="006D6D77">
              <w:rPr>
                <w:rFonts w:eastAsia="Batang" w:cs="Arial"/>
                <w:lang w:eastAsia="en-US"/>
              </w:rPr>
              <w:t>15</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D199C9" w14:textId="77777777" w:rsidR="003E34CF" w:rsidRPr="006D6D77" w:rsidRDefault="003E34CF" w:rsidP="008B404B">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+ 13dB</w:t>
            </w:r>
          </w:p>
          <w:p w14:paraId="4005B6FF"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364A1B98"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54117095" w14:textId="77777777" w:rsidR="003E34CF" w:rsidRPr="006D6D77" w:rsidRDefault="003E34CF" w:rsidP="008B404B">
            <w:pPr>
              <w:pStyle w:val="TAC"/>
              <w:rPr>
                <w:rFonts w:eastAsia="Batang" w:cs="Arial"/>
                <w:lang w:eastAsia="en-US"/>
              </w:rPr>
            </w:pPr>
            <w:r w:rsidRPr="006D6D77">
              <w:rPr>
                <w:rFonts w:eastAsia="Batang" w:cs="Arial"/>
                <w:lang w:eastAsia="en-US"/>
              </w:rPr>
              <w:t>±380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3C18E037"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43128B54" w14:textId="77777777" w:rsidTr="008D0901">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835550" w14:textId="77777777" w:rsidR="003E34CF" w:rsidRPr="006D6D77" w:rsidRDefault="003E34CF" w:rsidP="008B404B">
            <w:pPr>
              <w:pStyle w:val="TAC"/>
              <w:rPr>
                <w:rFonts w:eastAsia="Batang" w:cs="Arial"/>
                <w:lang w:eastAsia="en-US"/>
              </w:rPr>
            </w:pPr>
          </w:p>
        </w:tc>
        <w:tc>
          <w:tcPr>
            <w:tcW w:w="1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6CB786"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73C98B3C"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15EF6ACB" w14:textId="77777777" w:rsidR="003E34CF" w:rsidRPr="006D6D77" w:rsidRDefault="003E34CF" w:rsidP="008B404B">
            <w:pPr>
              <w:pStyle w:val="TAC"/>
              <w:rPr>
                <w:rFonts w:eastAsia="Batang" w:cs="Arial"/>
                <w:lang w:eastAsia="en-US"/>
              </w:rPr>
            </w:pPr>
            <w:r w:rsidRPr="006D6D77">
              <w:rPr>
                <w:rFonts w:eastAsia="Batang" w:cs="Arial"/>
                <w:lang w:eastAsia="en-US"/>
              </w:rPr>
              <w:t>±1600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1CE0BA1A" w14:textId="77777777" w:rsidR="003E34CF" w:rsidRPr="006D6D77" w:rsidRDefault="003E34CF" w:rsidP="008B404B">
            <w:pPr>
              <w:pStyle w:val="TAC"/>
              <w:rPr>
                <w:rFonts w:eastAsia="Batang" w:cs="Arial"/>
                <w:lang w:eastAsia="en-US"/>
              </w:rPr>
            </w:pPr>
            <w:r w:rsidRPr="006D6D77">
              <w:rPr>
                <w:rFonts w:eastAsia="Batang" w:cs="Arial"/>
                <w:lang w:eastAsia="en-US"/>
              </w:rPr>
              <w:t>5MHz E-UTRA signal, 1 RB</w:t>
            </w:r>
          </w:p>
          <w:p w14:paraId="74502E71" w14:textId="77777777" w:rsidR="00B5355E" w:rsidRPr="006D6D77" w:rsidRDefault="00B5355E" w:rsidP="008B404B">
            <w:pPr>
              <w:pStyle w:val="TAC"/>
              <w:rPr>
                <w:rFonts w:eastAsia="Batang" w:cs="Arial"/>
                <w:lang w:eastAsia="en-US"/>
              </w:rPr>
            </w:pPr>
            <w:r w:rsidRPr="006D6D77">
              <w:rPr>
                <w:rFonts w:eastAsia="Batang" w:cs="Arial"/>
                <w:lang w:eastAsia="en-US"/>
              </w:rPr>
              <w:t>(see note)</w:t>
            </w:r>
          </w:p>
        </w:tc>
      </w:tr>
      <w:tr w:rsidR="003E34CF" w:rsidRPr="0032410E" w14:paraId="0968A749" w14:textId="77777777" w:rsidTr="008D0901">
        <w:trPr>
          <w:jc w:val="center"/>
        </w:trPr>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77ED1C" w14:textId="77777777" w:rsidR="003E34CF" w:rsidRPr="006D6D77" w:rsidRDefault="003E34CF" w:rsidP="008B404B">
            <w:pPr>
              <w:pStyle w:val="TAC"/>
              <w:rPr>
                <w:rFonts w:eastAsia="Batang" w:cs="Arial"/>
                <w:lang w:eastAsia="en-US"/>
              </w:rPr>
            </w:pPr>
            <w:r w:rsidRPr="006D6D77">
              <w:rPr>
                <w:rFonts w:eastAsia="Batang" w:cs="Arial"/>
                <w:lang w:eastAsia="en-US"/>
              </w:rPr>
              <w:t>20</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D00B9C" w14:textId="77777777" w:rsidR="003E34CF" w:rsidRPr="006D6D77" w:rsidRDefault="003E34CF" w:rsidP="008B404B">
            <w:pPr>
              <w:pStyle w:val="TAC"/>
              <w:rPr>
                <w:rFonts w:eastAsia="Batang" w:cs="Arial"/>
                <w:lang w:eastAsia="en-US"/>
              </w:rPr>
            </w:pPr>
            <w:r w:rsidRPr="006D6D77">
              <w:rPr>
                <w:rFonts w:eastAsia="Batang" w:cs="Arial"/>
                <w:lang w:eastAsia="en-US"/>
              </w:rPr>
              <w:t>P</w:t>
            </w:r>
            <w:r w:rsidRPr="006D6D77">
              <w:rPr>
                <w:rFonts w:eastAsia="Batang" w:cs="Arial"/>
                <w:vertAlign w:val="subscript"/>
                <w:lang w:eastAsia="en-US"/>
              </w:rPr>
              <w:t>REFSENS</w:t>
            </w:r>
            <w:r w:rsidRPr="006D6D77">
              <w:rPr>
                <w:rFonts w:eastAsia="Batang" w:cs="Arial"/>
                <w:lang w:eastAsia="en-US"/>
              </w:rPr>
              <w:t xml:space="preserve"> + 13dB</w:t>
            </w:r>
          </w:p>
          <w:p w14:paraId="705A419A"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51939A4B"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26931813" w14:textId="77777777" w:rsidR="003E34CF" w:rsidRPr="006D6D77" w:rsidRDefault="003E34CF" w:rsidP="008B404B">
            <w:pPr>
              <w:pStyle w:val="TAC"/>
              <w:rPr>
                <w:rFonts w:eastAsia="Batang" w:cs="Arial"/>
                <w:lang w:eastAsia="en-US"/>
              </w:rPr>
            </w:pPr>
            <w:r w:rsidRPr="006D6D77">
              <w:rPr>
                <w:rFonts w:eastAsia="Batang" w:cs="Arial"/>
                <w:lang w:eastAsia="en-US"/>
              </w:rPr>
              <w:t>±345</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740F48CC" w14:textId="77777777" w:rsidR="003E34CF" w:rsidRPr="006D6D77" w:rsidRDefault="003E34CF" w:rsidP="008B404B">
            <w:pPr>
              <w:pStyle w:val="TAC"/>
              <w:rPr>
                <w:rFonts w:eastAsia="Batang" w:cs="Arial"/>
                <w:lang w:eastAsia="en-US"/>
              </w:rPr>
            </w:pPr>
            <w:r w:rsidRPr="006D6D77">
              <w:rPr>
                <w:rFonts w:eastAsia="Batang" w:cs="Arial"/>
                <w:lang w:eastAsia="en-US"/>
              </w:rPr>
              <w:t>CW</w:t>
            </w:r>
          </w:p>
        </w:tc>
      </w:tr>
      <w:tr w:rsidR="003E34CF" w:rsidRPr="0032410E" w14:paraId="6A8D53A7" w14:textId="77777777" w:rsidTr="008D0901">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EE641A9" w14:textId="77777777" w:rsidR="003E34CF" w:rsidRPr="006D6D77" w:rsidRDefault="003E34CF" w:rsidP="008B404B">
            <w:pPr>
              <w:pStyle w:val="TAC"/>
              <w:rPr>
                <w:rFonts w:eastAsia="Batang" w:cs="Arial"/>
                <w:lang w:eastAsia="en-US"/>
              </w:rPr>
            </w:pPr>
          </w:p>
        </w:tc>
        <w:tc>
          <w:tcPr>
            <w:tcW w:w="1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71B554" w14:textId="77777777" w:rsidR="003E34CF" w:rsidRPr="006D6D77" w:rsidRDefault="003E34CF" w:rsidP="008B404B">
            <w:pPr>
              <w:pStyle w:val="TAC"/>
              <w:rPr>
                <w:rFonts w:eastAsia="Batang" w:cs="Arial"/>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F46358D" w14:textId="77777777" w:rsidR="003E34CF" w:rsidRPr="006D6D77" w:rsidRDefault="003E34CF" w:rsidP="008B404B">
            <w:pPr>
              <w:pStyle w:val="TAC"/>
              <w:rPr>
                <w:rFonts w:eastAsia="Batang" w:cs="Arial"/>
                <w:lang w:eastAsia="en-US"/>
              </w:rPr>
            </w:pPr>
            <w:r w:rsidRPr="006D6D77">
              <w:rPr>
                <w:rFonts w:eastAsia="Batang" w:cs="Arial"/>
                <w:lang w:eastAsia="en-US"/>
              </w:rPr>
              <w:t>-52</w:t>
            </w: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53813A7D" w14:textId="77777777" w:rsidR="003E34CF" w:rsidRPr="006D6D77" w:rsidRDefault="003E34CF" w:rsidP="008B404B">
            <w:pPr>
              <w:pStyle w:val="TAC"/>
              <w:rPr>
                <w:rFonts w:eastAsia="Batang" w:cs="Arial"/>
                <w:lang w:eastAsia="en-US"/>
              </w:rPr>
            </w:pPr>
            <w:r w:rsidRPr="006D6D77">
              <w:rPr>
                <w:rFonts w:eastAsia="Batang" w:cs="Arial"/>
                <w:lang w:eastAsia="en-US"/>
              </w:rPr>
              <w:t>±1780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14:paraId="1FADA634" w14:textId="77777777" w:rsidR="003E34CF" w:rsidRPr="006D6D77" w:rsidRDefault="003E34CF" w:rsidP="008B404B">
            <w:pPr>
              <w:pStyle w:val="TAC"/>
              <w:rPr>
                <w:rFonts w:eastAsia="Batang" w:cs="Arial"/>
                <w:lang w:eastAsia="en-US"/>
              </w:rPr>
            </w:pPr>
            <w:r w:rsidRPr="006D6D77">
              <w:rPr>
                <w:rFonts w:eastAsia="Batang" w:cs="Arial"/>
                <w:lang w:eastAsia="en-US"/>
              </w:rPr>
              <w:t>5MHz E-UTRA signal, 1 RB</w:t>
            </w:r>
          </w:p>
          <w:p w14:paraId="63CDD5BB" w14:textId="77777777" w:rsidR="00B5355E" w:rsidRPr="006D6D77" w:rsidRDefault="00B5355E" w:rsidP="008B404B">
            <w:pPr>
              <w:pStyle w:val="TAC"/>
              <w:rPr>
                <w:rFonts w:eastAsia="Batang" w:cs="Arial"/>
                <w:lang w:eastAsia="en-US"/>
              </w:rPr>
            </w:pPr>
            <w:r w:rsidRPr="006D6D77">
              <w:rPr>
                <w:rFonts w:eastAsia="Batang" w:cs="Arial"/>
                <w:lang w:eastAsia="en-US"/>
              </w:rPr>
              <w:t>(see note)</w:t>
            </w:r>
          </w:p>
        </w:tc>
      </w:tr>
      <w:tr w:rsidR="003E34CF" w:rsidRPr="0032410E" w14:paraId="0698D2C9" w14:textId="77777777" w:rsidTr="008D0901">
        <w:trPr>
          <w:jc w:val="center"/>
        </w:trPr>
        <w:tc>
          <w:tcPr>
            <w:tcW w:w="974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ACF1D03" w14:textId="77777777" w:rsidR="003E34CF" w:rsidRPr="006D6D77" w:rsidRDefault="003E34CF" w:rsidP="003E34CF">
            <w:pPr>
              <w:pStyle w:val="TAN"/>
              <w:rPr>
                <w:rFonts w:eastAsia="Batang" w:cs="Arial"/>
                <w:lang w:eastAsia="en-US"/>
              </w:rPr>
            </w:pPr>
            <w:r w:rsidRPr="006D6D77">
              <w:rPr>
                <w:rFonts w:eastAsia="Batang" w:cs="Arial"/>
                <w:lang w:eastAsia="en-US"/>
              </w:rPr>
              <w:t>N</w:t>
            </w:r>
            <w:r w:rsidR="00144C6C" w:rsidRPr="006D6D77">
              <w:rPr>
                <w:rFonts w:eastAsia="Batang" w:cs="Arial"/>
                <w:lang w:eastAsia="en-US"/>
              </w:rPr>
              <w:t>OTE</w:t>
            </w:r>
            <w:r w:rsidR="00B5355E" w:rsidRPr="006D6D77">
              <w:rPr>
                <w:rFonts w:eastAsia="Batang" w:cs="Arial"/>
                <w:lang w:eastAsia="en-US"/>
              </w:rPr>
              <w:t>:</w:t>
            </w:r>
            <w:r w:rsidRPr="006D6D77">
              <w:rPr>
                <w:rFonts w:eastAsia="Batang" w:cs="Arial"/>
                <w:lang w:eastAsia="en-US"/>
              </w:rPr>
              <w:t xml:space="preserve"> </w:t>
            </w:r>
            <w:r w:rsidRPr="006D6D77">
              <w:rPr>
                <w:rFonts w:eastAsia="Batang" w:cs="Arial"/>
                <w:lang w:eastAsia="en-US"/>
              </w:rPr>
              <w:tab/>
              <w:t>Interfering signal consisting of one resource block positioned at the stated offset, the channel bandwidth of the interfering signal is located adjacently to the lower (upper) edge.</w:t>
            </w:r>
          </w:p>
        </w:tc>
      </w:tr>
    </w:tbl>
    <w:p w14:paraId="2FDB2291" w14:textId="77777777" w:rsidR="003E34CF" w:rsidRPr="00B15549" w:rsidRDefault="003E34CF" w:rsidP="003E34CF">
      <w:pPr>
        <w:rPr>
          <w:lang w:eastAsia="zh-CN"/>
        </w:rPr>
      </w:pPr>
    </w:p>
    <w:p w14:paraId="04C9DB56" w14:textId="77777777" w:rsidR="003E34CF" w:rsidRPr="00B15549" w:rsidRDefault="003E34CF" w:rsidP="003E34CF">
      <w:pPr>
        <w:pStyle w:val="Heading1"/>
      </w:pPr>
      <w:bookmarkStart w:id="45" w:name="_Toc528162813"/>
      <w:r w:rsidRPr="00B15549">
        <w:t>6</w:t>
      </w:r>
      <w:r w:rsidRPr="00B15549">
        <w:tab/>
        <w:t>UL RTOA Measurement Time Requirements</w:t>
      </w:r>
      <w:bookmarkEnd w:id="45"/>
    </w:p>
    <w:p w14:paraId="4EF030BB" w14:textId="77777777" w:rsidR="003E34CF" w:rsidRPr="00B15549" w:rsidRDefault="003E34CF" w:rsidP="003E34CF">
      <w:pPr>
        <w:pStyle w:val="Heading2"/>
      </w:pPr>
      <w:bookmarkStart w:id="46" w:name="_Toc528162814"/>
      <w:r w:rsidRPr="00B15549">
        <w:t>6.1</w:t>
      </w:r>
      <w:r w:rsidRPr="00B15549">
        <w:tab/>
        <w:t>General</w:t>
      </w:r>
      <w:bookmarkEnd w:id="46"/>
    </w:p>
    <w:p w14:paraId="6F8A6281" w14:textId="77777777" w:rsidR="003E34CF" w:rsidRPr="00B15549" w:rsidRDefault="003E34CF" w:rsidP="009506FD">
      <w:r w:rsidRPr="00B15549">
        <w:t xml:space="preserve">The requirements described in </w:t>
      </w:r>
      <w:r w:rsidR="00B5355E" w:rsidRPr="00B15549">
        <w:t xml:space="preserve">clause </w:t>
      </w:r>
      <w:r w:rsidRPr="00B15549">
        <w:t>6 apply to UL RTOA timing measurements performed by LMU for UL positioning based on SRS signals transmitted by the UE, TS 36.214</w:t>
      </w:r>
      <w:r w:rsidR="00B5355E" w:rsidRPr="00B15549">
        <w:t xml:space="preserve"> </w:t>
      </w:r>
      <w:r w:rsidRPr="00B15549">
        <w:t>[3]. The SRS signal transmissions used for UL RTOA measurements may be configured for other purpose than UL positioning, before or after the UL positioning session starts.</w:t>
      </w:r>
    </w:p>
    <w:p w14:paraId="2AF1D046" w14:textId="77777777" w:rsidR="003E34CF" w:rsidRPr="00B15549" w:rsidRDefault="003E34CF" w:rsidP="009506FD">
      <w:pPr>
        <w:rPr>
          <w:szCs w:val="22"/>
        </w:rPr>
      </w:pPr>
      <w:r w:rsidRPr="00B15549">
        <w:lastRenderedPageBreak/>
        <w:t xml:space="preserve">The LMU shall be able to perform UL RTOA measurements in all supported bands and meet the corresponding requirements in </w:t>
      </w:r>
      <w:r w:rsidR="00B5355E" w:rsidRPr="00B15549">
        <w:t xml:space="preserve">clause </w:t>
      </w:r>
      <w:r w:rsidRPr="00B15549">
        <w:t>6.2.</w:t>
      </w:r>
    </w:p>
    <w:p w14:paraId="19CFC601" w14:textId="77777777" w:rsidR="003E34CF" w:rsidRPr="00B15549" w:rsidRDefault="003E34CF" w:rsidP="009506FD">
      <w:pPr>
        <w:rPr>
          <w:szCs w:val="22"/>
        </w:rPr>
      </w:pPr>
      <w:r w:rsidRPr="00B15549">
        <w:rPr>
          <w:szCs w:val="22"/>
        </w:rPr>
        <w:t>An LMU shall be capable to perform parallel UL RTOA measurements:</w:t>
      </w:r>
    </w:p>
    <w:p w14:paraId="52EBCD28" w14:textId="77777777" w:rsidR="003E34CF" w:rsidRPr="00B15549" w:rsidRDefault="008B404B" w:rsidP="008B404B">
      <w:pPr>
        <w:pStyle w:val="B1"/>
      </w:pPr>
      <w:r w:rsidRPr="00B15549">
        <w:t>●</w:t>
      </w:r>
      <w:r w:rsidRPr="00B15549">
        <w:tab/>
      </w:r>
      <w:r w:rsidR="003E34CF" w:rsidRPr="00B15549">
        <w:t>An LMU shall be capable to perform in parallel UL RTOA measurements for at least 32</w:t>
      </w:r>
      <w:r w:rsidR="00C521F2" w:rsidRPr="00B15549">
        <w:t xml:space="preserve"> </w:t>
      </w:r>
      <w:r w:rsidR="003E34CF" w:rsidRPr="00B15549">
        <w:t xml:space="preserve">UEs, and </w:t>
      </w:r>
    </w:p>
    <w:p w14:paraId="3B2A6B99" w14:textId="77777777" w:rsidR="003E34CF" w:rsidRPr="00B15549" w:rsidRDefault="008B404B" w:rsidP="008B404B">
      <w:pPr>
        <w:pStyle w:val="B1"/>
      </w:pPr>
      <w:r w:rsidRPr="00B15549">
        <w:t>●</w:t>
      </w:r>
      <w:r w:rsidRPr="00B15549">
        <w:tab/>
      </w:r>
      <w:r w:rsidR="003E34CF" w:rsidRPr="00B15549">
        <w:t>An LMU shall be capable to perform in parallel at least 16</w:t>
      </w:r>
      <w:r w:rsidR="00C521F2" w:rsidRPr="00B15549">
        <w:t xml:space="preserve"> </w:t>
      </w:r>
      <w:r w:rsidR="003E34CF" w:rsidRPr="00B15549">
        <w:t>UL RTOA measurements per uplink carrier frequency for different UEs, and</w:t>
      </w:r>
    </w:p>
    <w:p w14:paraId="656E8DEB" w14:textId="77777777" w:rsidR="003E34CF" w:rsidRPr="00B15549" w:rsidRDefault="008B404B" w:rsidP="008B404B">
      <w:pPr>
        <w:pStyle w:val="B1"/>
      </w:pPr>
      <w:r w:rsidRPr="00B15549">
        <w:t>●</w:t>
      </w:r>
      <w:r w:rsidRPr="00B15549">
        <w:tab/>
      </w:r>
      <w:r w:rsidR="003E34CF" w:rsidRPr="00B15549">
        <w:t>A multi-carrier capable LMU shall be able to perform in parallel UL RTOA measurements, on multiple carriers, where the carriers may belong to the same E-UTRA frequency band or to different E-UTRA frequency bands.</w:t>
      </w:r>
    </w:p>
    <w:p w14:paraId="5D475932" w14:textId="77777777" w:rsidR="003E34CF" w:rsidRPr="00B15549" w:rsidRDefault="003E34CF" w:rsidP="008B404B">
      <w:r w:rsidRPr="00B15549">
        <w:t xml:space="preserve">A CA-capable LMU shall be able to perform measurements for UEs configured with </w:t>
      </w:r>
      <w:smartTag w:uri="urn:schemas-microsoft-com:office:smarttags" w:element="place">
        <w:smartTag w:uri="urn:schemas-microsoft-com:office:smarttags" w:element="City">
          <w:r w:rsidRPr="00B15549">
            <w:t>UL</w:t>
          </w:r>
        </w:smartTag>
        <w:r w:rsidRPr="00B15549">
          <w:t xml:space="preserve"> </w:t>
        </w:r>
        <w:smartTag w:uri="urn:schemas-microsoft-com:office:smarttags" w:element="State">
          <w:r w:rsidRPr="00B15549">
            <w:t>CA</w:t>
          </w:r>
        </w:smartTag>
      </w:smartTag>
      <w:r w:rsidRPr="00B15549">
        <w:t>.</w:t>
      </w:r>
    </w:p>
    <w:p w14:paraId="1535B16D" w14:textId="77777777" w:rsidR="003E34CF" w:rsidRPr="00B15549" w:rsidRDefault="003E34CF" w:rsidP="003E34CF">
      <w:pPr>
        <w:pStyle w:val="Heading2"/>
      </w:pPr>
      <w:bookmarkStart w:id="47" w:name="_Toc528162815"/>
      <w:r w:rsidRPr="00B15549">
        <w:t>6.2</w:t>
      </w:r>
      <w:r w:rsidRPr="00B15549">
        <w:tab/>
        <w:t>Requirements</w:t>
      </w:r>
      <w:bookmarkEnd w:id="47"/>
    </w:p>
    <w:p w14:paraId="47E46968" w14:textId="77777777" w:rsidR="003E34CF" w:rsidRPr="00B15549" w:rsidRDefault="003E34CF" w:rsidP="009506FD">
      <w:r w:rsidRPr="00B15549">
        <w:t xml:space="preserve">For all measurements performed in parallel according to the LMU measurement capability requirements, the UL RTOA measurement accuracy shall be fulfilled according to the accuracy requirements as specified in </w:t>
      </w:r>
      <w:r w:rsidR="00B5355E" w:rsidRPr="00B15549">
        <w:t xml:space="preserve">clause </w:t>
      </w:r>
      <w:r w:rsidRPr="00B15549">
        <w:t>7.</w:t>
      </w:r>
    </w:p>
    <w:p w14:paraId="20AC8736" w14:textId="77777777" w:rsidR="003E34CF" w:rsidRPr="00B15549" w:rsidRDefault="003E34CF" w:rsidP="009506FD">
      <w:r w:rsidRPr="00B15549">
        <w:t xml:space="preserve">The requirements for UL RTOA measurements for UE not configured with DRX are specified in </w:t>
      </w:r>
      <w:r w:rsidR="00B5355E" w:rsidRPr="00B15549">
        <w:t xml:space="preserve">clauses </w:t>
      </w:r>
      <w:r w:rsidRPr="00B15549">
        <w:t>6.2.1 and 6.2.2 for FDD and TDD, respectively.</w:t>
      </w:r>
    </w:p>
    <w:p w14:paraId="15CBE096" w14:textId="77777777" w:rsidR="003E34CF" w:rsidRPr="00B15549" w:rsidRDefault="003E34CF" w:rsidP="009506FD">
      <w:r w:rsidRPr="00B15549">
        <w:t>A UE configured with DRX does not transmit instances of periodic SRS while not in Active Time state</w:t>
      </w:r>
      <w:r w:rsidR="00C521F2" w:rsidRPr="00B15549">
        <w:t>,</w:t>
      </w:r>
      <w:r w:rsidRPr="00B15549">
        <w:t xml:space="preserve"> TS 36.321</w:t>
      </w:r>
      <w:r w:rsidR="00B5355E" w:rsidRPr="00B15549">
        <w:t xml:space="preserve"> </w:t>
      </w:r>
      <w:r w:rsidRPr="00B15549">
        <w:t>[4]</w:t>
      </w:r>
      <w:r w:rsidR="00B5355E" w:rsidRPr="00B15549">
        <w:t>.</w:t>
      </w:r>
    </w:p>
    <w:p w14:paraId="49739649" w14:textId="77777777" w:rsidR="003E34CF" w:rsidRPr="00B15549" w:rsidRDefault="003E34CF" w:rsidP="009506FD">
      <w:r w:rsidRPr="00B15549">
        <w:t>In this LTE release:</w:t>
      </w:r>
    </w:p>
    <w:p w14:paraId="72594668" w14:textId="77777777" w:rsidR="003E34CF" w:rsidRPr="00B15549" w:rsidRDefault="00B5355E" w:rsidP="009506FD">
      <w:pPr>
        <w:pStyle w:val="B1"/>
      </w:pPr>
      <w:r w:rsidRPr="00B15549">
        <w:t>-</w:t>
      </w:r>
      <w:r w:rsidRPr="00B15549">
        <w:tab/>
      </w:r>
      <w:r w:rsidR="003E34CF" w:rsidRPr="00B15549">
        <w:t>UL RTOA measurements may fail when the UE is configured with DRX while the UL RTOA measurements are performed by LMUs.</w:t>
      </w:r>
    </w:p>
    <w:p w14:paraId="65EF0674" w14:textId="77777777" w:rsidR="003E34CF" w:rsidRPr="00B15549" w:rsidRDefault="00B5355E" w:rsidP="00B5355E">
      <w:pPr>
        <w:pStyle w:val="B1"/>
      </w:pPr>
      <w:r w:rsidRPr="00B15549">
        <w:t>-</w:t>
      </w:r>
      <w:r w:rsidRPr="00B15549">
        <w:tab/>
      </w:r>
      <w:r w:rsidR="003E34CF" w:rsidRPr="00B15549">
        <w:t>UL RTOA measurement requirements for UE configured with DRX are not specified.</w:t>
      </w:r>
    </w:p>
    <w:p w14:paraId="1DD787F4" w14:textId="77777777" w:rsidR="003E34CF" w:rsidRPr="00B15549" w:rsidRDefault="003E34CF" w:rsidP="003E34CF">
      <w:pPr>
        <w:pStyle w:val="Heading3"/>
      </w:pPr>
      <w:bookmarkStart w:id="48" w:name="_Toc528162816"/>
      <w:r w:rsidRPr="00B15549">
        <w:t>6.2.1</w:t>
      </w:r>
      <w:r w:rsidRPr="00B15549">
        <w:tab/>
        <w:t>Requirements for FDD without DRX</w:t>
      </w:r>
      <w:bookmarkEnd w:id="48"/>
    </w:p>
    <w:p w14:paraId="7087601F" w14:textId="77777777" w:rsidR="003E34CF" w:rsidRPr="00B15549" w:rsidRDefault="003E34CF" w:rsidP="009506FD">
      <w:r w:rsidRPr="00B15549">
        <w:t>The LMU shall be able to perform UL RTOA measurements in all supported FDD</w:t>
      </w:r>
      <w:r w:rsidRPr="00B15549" w:rsidDel="00720673">
        <w:t xml:space="preserve"> </w:t>
      </w:r>
      <w:r w:rsidRPr="00B15549">
        <w:t xml:space="preserve">bands and meet the requirements in this </w:t>
      </w:r>
      <w:r w:rsidR="00B5355E" w:rsidRPr="00B15549">
        <w:t>clause</w:t>
      </w:r>
      <w:r w:rsidRPr="00B15549">
        <w:t>.</w:t>
      </w:r>
    </w:p>
    <w:p w14:paraId="147F8637" w14:textId="77777777" w:rsidR="003E34CF" w:rsidRPr="00B15549" w:rsidRDefault="003E34CF" w:rsidP="009506FD">
      <w:r w:rsidRPr="00B15549">
        <w:t>The LMU shall be able to perform and report a UE</w:t>
      </w:r>
      <w:r w:rsidR="00B5355E" w:rsidRPr="00B15549">
        <w:t>'</w:t>
      </w:r>
      <w:r w:rsidRPr="00B15549">
        <w:t xml:space="preserve">s UL RTOA measurements, based in its SRS transmissions, within </w:t>
      </w:r>
      <w:r w:rsidRPr="00B15549">
        <w:rPr>
          <w:position w:val="-14"/>
        </w:rPr>
        <w:object w:dxaOrig="2160" w:dyaOrig="380" w14:anchorId="37F012F4">
          <v:shape id="_x0000_i1028" type="#_x0000_t75" style="width:108pt;height:19pt" o:ole="">
            <v:imagedata r:id="rId20" o:title=""/>
          </v:shape>
          <o:OLEObject Type="Embed" ProgID="Equation.3" ShapeID="_x0000_i1028" DrawAspect="Content" ObjectID="_1710576892" r:id="rId21"/>
        </w:object>
      </w:r>
      <w:r w:rsidRPr="00B15549">
        <w:t>ms as given below:</w:t>
      </w:r>
    </w:p>
    <w:p w14:paraId="7B4CB6AE" w14:textId="77777777" w:rsidR="003E34CF" w:rsidRPr="00B15549" w:rsidRDefault="003E34CF" w:rsidP="008B404B">
      <w:pPr>
        <w:pStyle w:val="EQ"/>
        <w:jc w:val="center"/>
      </w:pPr>
      <w:r w:rsidRPr="00B15549">
        <w:rPr>
          <w:rFonts w:eastAsia="MS Mincho"/>
        </w:rPr>
        <w:object w:dxaOrig="5319" w:dyaOrig="680" w14:anchorId="1013F9CE">
          <v:shape id="_x0000_i1029" type="#_x0000_t75" style="width:257.5pt;height:34pt" o:ole="">
            <v:imagedata r:id="rId22" o:title=""/>
          </v:shape>
          <o:OLEObject Type="Embed" ProgID="Equation.3" ShapeID="_x0000_i1029" DrawAspect="Content" ObjectID="_1710576893" r:id="rId23"/>
        </w:object>
      </w:r>
      <w:r w:rsidRPr="00B15549">
        <w:t>,</w:t>
      </w:r>
    </w:p>
    <w:p w14:paraId="49093516" w14:textId="77777777" w:rsidR="003E34CF" w:rsidRPr="00B15549" w:rsidRDefault="00B5355E" w:rsidP="008B404B">
      <w:pPr>
        <w:pStyle w:val="B1"/>
      </w:pPr>
      <w:r w:rsidRPr="00B15549">
        <w:t>-</w:t>
      </w:r>
      <w:r w:rsidRPr="00B15549">
        <w:tab/>
      </w:r>
      <w:r w:rsidR="003E34CF" w:rsidRPr="00B15549">
        <w:t xml:space="preserve">where </w:t>
      </w:r>
      <w:r w:rsidR="003E34CF" w:rsidRPr="00B15549">
        <w:rPr>
          <w:rFonts w:eastAsia="MS Mincho"/>
          <w:position w:val="-12"/>
        </w:rPr>
        <w:object w:dxaOrig="440" w:dyaOrig="360" w14:anchorId="6962FB2C">
          <v:shape id="_x0000_i1030" type="#_x0000_t75" style="width:22pt;height:18pt" o:ole="">
            <v:imagedata r:id="rId10" o:title=""/>
          </v:shape>
          <o:OLEObject Type="Embed" ProgID="Equation.3" ShapeID="_x0000_i1030" DrawAspect="Content" ObjectID="_1710576894" r:id="rId24"/>
        </w:object>
      </w:r>
      <w:r w:rsidR="003E34CF" w:rsidRPr="00B15549">
        <w:t xml:space="preserve"> is the SRS periodicity in ms, according to the srsConfiguration IE received by the LMU from the E-SMLC via SLmAP [5</w:t>
      </w:r>
      <w:r w:rsidRPr="00B15549">
        <w:t>];</w:t>
      </w:r>
    </w:p>
    <w:p w14:paraId="01465AD9" w14:textId="77777777" w:rsidR="003E34CF" w:rsidRPr="00B15549" w:rsidRDefault="00B5355E" w:rsidP="009506FD">
      <w:pPr>
        <w:pStyle w:val="B1"/>
      </w:pPr>
      <w:r w:rsidRPr="00B15549">
        <w:t>-</w:t>
      </w:r>
      <w:r w:rsidRPr="00B15549">
        <w:tab/>
      </w:r>
      <w:r w:rsidR="003E34CF" w:rsidRPr="00B15549">
        <w:rPr>
          <w:rFonts w:eastAsia="MS Mincho"/>
          <w:position w:val="-4"/>
        </w:rPr>
        <w:object w:dxaOrig="320" w:dyaOrig="260" w14:anchorId="154AAEB0">
          <v:shape id="_x0000_i1031" type="#_x0000_t75" style="width:15.5pt;height:13pt" o:ole="">
            <v:imagedata r:id="rId25" o:title=""/>
          </v:shape>
          <o:OLEObject Type="Embed" ProgID="Equation.3" ShapeID="_x0000_i1031" DrawAspect="Content" ObjectID="_1710576895" r:id="rId26"/>
        </w:object>
      </w:r>
      <w:r w:rsidR="003E34CF" w:rsidRPr="00B15549">
        <w:t xml:space="preserve"> is the number of SRS measurement occasions (depends on the applicable bandwidth</w:t>
      </w:r>
      <w:r w:rsidRPr="00B15549">
        <w:t>);</w:t>
      </w:r>
    </w:p>
    <w:p w14:paraId="0317DFBF" w14:textId="77777777" w:rsidR="003E34CF" w:rsidRPr="00B15549" w:rsidRDefault="00B5355E" w:rsidP="008B404B">
      <w:pPr>
        <w:pStyle w:val="B1"/>
      </w:pPr>
      <w:r w:rsidRPr="00B15549">
        <w:t>-</w:t>
      </w:r>
      <w:r w:rsidRPr="00B15549">
        <w:tab/>
      </w:r>
      <w:r w:rsidR="003E34CF" w:rsidRPr="00B15549">
        <w:t>n is the number of requested UL RTOA measurements per carrier</w:t>
      </w:r>
      <w:r w:rsidRPr="00B15549">
        <w:t>;</w:t>
      </w:r>
    </w:p>
    <w:p w14:paraId="45EF5C9B" w14:textId="77777777" w:rsidR="003E34CF" w:rsidRPr="00B15549" w:rsidRDefault="00B5355E" w:rsidP="008B404B">
      <w:pPr>
        <w:pStyle w:val="B1"/>
      </w:pPr>
      <w:r w:rsidRPr="00B15549">
        <w:t>-</w:t>
      </w:r>
      <w:r w:rsidRPr="00B15549">
        <w:tab/>
      </w:r>
      <w:r w:rsidR="003E34CF" w:rsidRPr="00B15549">
        <w:t>N is the minimum number of UL RTOA measurements per uplink carrier frequency for different UEs that c</w:t>
      </w:r>
      <w:r w:rsidR="00144C6C" w:rsidRPr="00B15549">
        <w:t>an be measured in parallel, and</w:t>
      </w:r>
    </w:p>
    <w:p w14:paraId="0AC090D2" w14:textId="77777777" w:rsidR="003E34CF" w:rsidRPr="00B15549" w:rsidRDefault="00B5355E" w:rsidP="008B404B">
      <w:pPr>
        <w:pStyle w:val="B1"/>
      </w:pPr>
      <w:r w:rsidRPr="00B15549">
        <w:t>-</w:t>
      </w:r>
      <w:r w:rsidRPr="00B15549">
        <w:tab/>
      </w:r>
      <w:r w:rsidR="003E34CF" w:rsidRPr="00B15549">
        <w:rPr>
          <w:rFonts w:eastAsia="MS Mincho"/>
          <w:position w:val="-4"/>
        </w:rPr>
        <w:object w:dxaOrig="220" w:dyaOrig="260" w14:anchorId="6D1C5865">
          <v:shape id="_x0000_i1032" type="#_x0000_t75" style="width:11.5pt;height:13pt" o:ole="">
            <v:imagedata r:id="rId27" o:title=""/>
          </v:shape>
          <o:OLEObject Type="Embed" ProgID="Equation.3" ShapeID="_x0000_i1032" DrawAspect="Content" ObjectID="_1710576896" r:id="rId28"/>
        </w:object>
      </w:r>
      <w:r w:rsidR="003E34CF" w:rsidRPr="00B15549">
        <w:t>=50</w:t>
      </w:r>
      <w:r w:rsidRPr="00B15549">
        <w:t xml:space="preserve"> </w:t>
      </w:r>
      <w:r w:rsidR="003E34CF" w:rsidRPr="00B15549">
        <w:t>ms is a margin to account e.g. for the time necessary for sampling</w:t>
      </w:r>
      <w:r w:rsidR="00C521F2" w:rsidRPr="00B15549">
        <w:t xml:space="preserve"> </w:t>
      </w:r>
      <w:r w:rsidR="003E34CF" w:rsidRPr="00B15549">
        <w:t>and processing.</w:t>
      </w:r>
    </w:p>
    <w:p w14:paraId="18807FBD" w14:textId="77777777" w:rsidR="003E34CF" w:rsidRPr="00B15549" w:rsidRDefault="003E34CF" w:rsidP="009506FD">
      <w:r w:rsidRPr="00B15549">
        <w:t xml:space="preserve">An SRS measurement occasion is a subframe that may contain SRS, according to the srsConfiguration IE received by LMU from E-SMLC via SLmAP [5]. The UE may drop some SRSs transmissions (see </w:t>
      </w:r>
      <w:r w:rsidR="00B5355E" w:rsidRPr="00B15549">
        <w:t xml:space="preserve">clause </w:t>
      </w:r>
      <w:r w:rsidRPr="00B15549">
        <w:t>6.2.4).</w:t>
      </w:r>
    </w:p>
    <w:p w14:paraId="14B13906" w14:textId="77777777" w:rsidR="003E34CF" w:rsidRPr="00B15549" w:rsidRDefault="003E34CF" w:rsidP="009506FD">
      <w:r w:rsidRPr="00B15549">
        <w:t xml:space="preserve">The same required measurement time </w:t>
      </w:r>
      <w:r w:rsidRPr="00B15549">
        <w:rPr>
          <w:position w:val="-14"/>
        </w:rPr>
        <w:object w:dxaOrig="2160" w:dyaOrig="380" w14:anchorId="73781F50">
          <v:shape id="_x0000_i1033" type="#_x0000_t75" style="width:108pt;height:19pt" o:ole="">
            <v:imagedata r:id="rId20" o:title=""/>
          </v:shape>
          <o:OLEObject Type="Embed" ProgID="Equation.3" ShapeID="_x0000_i1033" DrawAspect="Content" ObjectID="_1710576897" r:id="rId29"/>
        </w:object>
      </w:r>
      <w:r w:rsidRPr="00B15549">
        <w:t xml:space="preserve"> applies irrespective of whether parallel UL RTOA measurements are requested for a single frequency carrier, multiple frequency carriers, or multiple frequency bands.</w:t>
      </w:r>
    </w:p>
    <w:p w14:paraId="6DE559F8" w14:textId="77777777" w:rsidR="003E34CF" w:rsidRPr="00B15549" w:rsidRDefault="003E34CF" w:rsidP="009506FD">
      <w:r w:rsidRPr="00B15549">
        <w:lastRenderedPageBreak/>
        <w:t xml:space="preserve">For all measurements performed in parallel according to the LMU measurement capability requirements specified in </w:t>
      </w:r>
      <w:r w:rsidR="00B5355E" w:rsidRPr="00B15549">
        <w:t xml:space="preserve">clause </w:t>
      </w:r>
      <w:r w:rsidRPr="00B15549">
        <w:t xml:space="preserve">6.1 and the measurement requirements specified in </w:t>
      </w:r>
      <w:r w:rsidR="00B5355E" w:rsidRPr="00B15549">
        <w:t xml:space="preserve">clause </w:t>
      </w:r>
      <w:r w:rsidRPr="00B15549">
        <w:t xml:space="preserve">6.2, the UL RTOA measurement accuracy shall be fulfilled according to the accuracy requirements as specified in </w:t>
      </w:r>
      <w:r w:rsidR="00B5355E" w:rsidRPr="00B15549">
        <w:t xml:space="preserve">clause </w:t>
      </w:r>
      <w:r w:rsidRPr="00B15549">
        <w:t>7.</w:t>
      </w:r>
    </w:p>
    <w:p w14:paraId="12B9612E" w14:textId="77777777" w:rsidR="003E34CF" w:rsidRPr="00B15549" w:rsidRDefault="00BA71C4" w:rsidP="008B404B">
      <w:pPr>
        <w:pStyle w:val="NO"/>
      </w:pPr>
      <w:r w:rsidRPr="00B15549">
        <w:t>N</w:t>
      </w:r>
      <w:r w:rsidR="003E34CF" w:rsidRPr="00B15549">
        <w:t>ote: Parameters</w:t>
      </w:r>
      <w:r w:rsidR="003E34CF" w:rsidRPr="00B15549">
        <w:rPr>
          <w:rFonts w:eastAsia="MS Mincho"/>
        </w:rPr>
        <w:object w:dxaOrig="440" w:dyaOrig="360" w14:anchorId="62562D62">
          <v:shape id="_x0000_i1034" type="#_x0000_t75" style="width:22pt;height:18pt" o:ole="">
            <v:imagedata r:id="rId10" o:title=""/>
          </v:shape>
          <o:OLEObject Type="Embed" ProgID="Equation.3" ShapeID="_x0000_i1034" DrawAspect="Content" ObjectID="_1710576898" r:id="rId30"/>
        </w:object>
      </w:r>
      <w:r w:rsidR="003E34CF" w:rsidRPr="00B15549">
        <w:t xml:space="preserve">, M and the applicable bandwidth are as specified in </w:t>
      </w:r>
      <w:r w:rsidRPr="00B15549">
        <w:t xml:space="preserve">clause </w:t>
      </w:r>
      <w:r w:rsidR="003E34CF" w:rsidRPr="00B15549">
        <w:t>7.</w:t>
      </w:r>
    </w:p>
    <w:p w14:paraId="6CD1CC58" w14:textId="77777777" w:rsidR="003E34CF" w:rsidRPr="00B15549" w:rsidRDefault="003E34CF" w:rsidP="003E34CF">
      <w:pPr>
        <w:pStyle w:val="Heading3"/>
      </w:pPr>
      <w:bookmarkStart w:id="49" w:name="_Toc528162817"/>
      <w:r w:rsidRPr="00B15549">
        <w:t>6.2.2</w:t>
      </w:r>
      <w:r w:rsidRPr="00B15549">
        <w:tab/>
        <w:t>Requirements for TDD without DRX</w:t>
      </w:r>
      <w:bookmarkEnd w:id="49"/>
    </w:p>
    <w:p w14:paraId="4799335F" w14:textId="77777777" w:rsidR="003E34CF" w:rsidRPr="00B15549" w:rsidRDefault="003E34CF" w:rsidP="009506FD">
      <w:r w:rsidRPr="00B15549">
        <w:t>The LMU shall be able to perform UL RTOA measurements in all supported TDD</w:t>
      </w:r>
      <w:r w:rsidRPr="00B15549" w:rsidDel="00720673">
        <w:t xml:space="preserve"> </w:t>
      </w:r>
      <w:r w:rsidRPr="00B15549">
        <w:t xml:space="preserve">bands and meet the requirements in this </w:t>
      </w:r>
      <w:r w:rsidR="00B5355E" w:rsidRPr="00B15549">
        <w:t>clause</w:t>
      </w:r>
      <w:r w:rsidRPr="00B15549">
        <w:t>.</w:t>
      </w:r>
    </w:p>
    <w:p w14:paraId="5B549076" w14:textId="77777777" w:rsidR="003E34CF" w:rsidRPr="00B15549" w:rsidRDefault="003E34CF" w:rsidP="009506FD">
      <w:r w:rsidRPr="00B15549">
        <w:t>The LMU shall be able to perform and report a UE</w:t>
      </w:r>
      <w:r w:rsidR="00B5355E" w:rsidRPr="00B15549">
        <w:t>'</w:t>
      </w:r>
      <w:r w:rsidRPr="00B15549">
        <w:t xml:space="preserve">s UL RTOA measurements, based on its SRS transmissions, within </w:t>
      </w:r>
      <w:r w:rsidRPr="00B15549">
        <w:rPr>
          <w:position w:val="-14"/>
        </w:rPr>
        <w:object w:dxaOrig="2160" w:dyaOrig="380" w14:anchorId="1F17E30B">
          <v:shape id="_x0000_i1035" type="#_x0000_t75" style="width:108pt;height:19pt" o:ole="">
            <v:imagedata r:id="rId31" o:title=""/>
          </v:shape>
          <o:OLEObject Type="Embed" ProgID="Equation.3" ShapeID="_x0000_i1035" DrawAspect="Content" ObjectID="_1710576899" r:id="rId32"/>
        </w:object>
      </w:r>
      <w:r w:rsidRPr="00B15549">
        <w:t xml:space="preserve">ms. When the SRS periodicity </w:t>
      </w:r>
      <w:r w:rsidRPr="00B15549">
        <w:rPr>
          <w:rFonts w:eastAsia="MS Mincho" w:cs="v4.2.0"/>
          <w:position w:val="-12"/>
        </w:rPr>
        <w:object w:dxaOrig="440" w:dyaOrig="360" w14:anchorId="726DD9AF">
          <v:shape id="_x0000_i1036" type="#_x0000_t75" style="width:22pt;height:18pt" o:ole="">
            <v:imagedata r:id="rId10" o:title=""/>
          </v:shape>
          <o:OLEObject Type="Embed" ProgID="Equation.3" ShapeID="_x0000_i1036" DrawAspect="Content" ObjectID="_1710576900" r:id="rId33"/>
        </w:object>
      </w:r>
      <w:r w:rsidRPr="00B15549">
        <w:t xml:space="preserve"> is greater than </w:t>
      </w:r>
      <w:r w:rsidR="00B5355E" w:rsidRPr="00B15549">
        <w:t>2 </w:t>
      </w:r>
      <w:r w:rsidRPr="00B15549">
        <w:t xml:space="preserve">ms, the UL RTOA measurement requirements specified in </w:t>
      </w:r>
      <w:r w:rsidR="00B5355E" w:rsidRPr="00B15549">
        <w:t xml:space="preserve">clause </w:t>
      </w:r>
      <w:r w:rsidRPr="00B15549">
        <w:t>6.2.1 apply.</w:t>
      </w:r>
      <w:r w:rsidR="00C521F2" w:rsidRPr="00B15549">
        <w:t xml:space="preserve"> </w:t>
      </w:r>
      <w:r w:rsidRPr="00B15549">
        <w:t xml:space="preserve">For SRS periodicity </w:t>
      </w:r>
      <w:r w:rsidRPr="00B15549">
        <w:rPr>
          <w:rFonts w:eastAsia="MS Mincho" w:cs="v4.2.0"/>
          <w:position w:val="-12"/>
        </w:rPr>
        <w:object w:dxaOrig="440" w:dyaOrig="360" w14:anchorId="7B4513B8">
          <v:shape id="_x0000_i1037" type="#_x0000_t75" style="width:22pt;height:18pt" o:ole="">
            <v:imagedata r:id="rId10" o:title=""/>
          </v:shape>
          <o:OLEObject Type="Embed" ProgID="Equation.3" ShapeID="_x0000_i1037" DrawAspect="Content" ObjectID="_1710576901" r:id="rId34"/>
        </w:object>
      </w:r>
      <w:r w:rsidRPr="00B15549">
        <w:t>=2</w:t>
      </w:r>
      <w:r w:rsidR="00B5355E" w:rsidRPr="00B15549">
        <w:t> </w:t>
      </w:r>
      <w:r w:rsidRPr="00B15549">
        <w:t>ms,</w:t>
      </w:r>
      <w:r w:rsidRPr="00B15549">
        <w:rPr>
          <w:position w:val="-14"/>
        </w:rPr>
        <w:t xml:space="preserve"> </w:t>
      </w:r>
      <w:r w:rsidRPr="00B15549">
        <w:rPr>
          <w:position w:val="-14"/>
        </w:rPr>
        <w:object w:dxaOrig="2160" w:dyaOrig="380" w14:anchorId="24127182">
          <v:shape id="_x0000_i1038" type="#_x0000_t75" style="width:108pt;height:19pt" o:ole="">
            <v:imagedata r:id="rId35" o:title=""/>
          </v:shape>
          <o:OLEObject Type="Embed" ProgID="Equation.3" ShapeID="_x0000_i1038" DrawAspect="Content" ObjectID="_1710576902" r:id="rId36"/>
        </w:object>
      </w:r>
      <w:r w:rsidRPr="00B15549">
        <w:rPr>
          <w:position w:val="-14"/>
        </w:rPr>
        <w:t xml:space="preserve"> </w:t>
      </w:r>
      <w:r w:rsidRPr="00B15549">
        <w:t>is as defined below:</w:t>
      </w:r>
    </w:p>
    <w:p w14:paraId="5636ED9C" w14:textId="77777777" w:rsidR="003E34CF" w:rsidRPr="00B15549" w:rsidRDefault="003E34CF" w:rsidP="008B404B">
      <w:pPr>
        <w:pStyle w:val="EQ"/>
        <w:jc w:val="center"/>
      </w:pPr>
      <w:r w:rsidRPr="00B15549">
        <w:rPr>
          <w:rFonts w:eastAsia="MS Mincho"/>
          <w:position w:val="-30"/>
        </w:rPr>
        <w:object w:dxaOrig="5400" w:dyaOrig="700" w14:anchorId="72993ED9">
          <v:shape id="_x0000_i1039" type="#_x0000_t75" style="width:261.5pt;height:35pt" o:ole="">
            <v:imagedata r:id="rId37" o:title=""/>
          </v:shape>
          <o:OLEObject Type="Embed" ProgID="Equation.3" ShapeID="_x0000_i1039" DrawAspect="Content" ObjectID="_1710576903" r:id="rId38"/>
        </w:object>
      </w:r>
      <w:r w:rsidRPr="00B15549">
        <w:t>,</w:t>
      </w:r>
    </w:p>
    <w:p w14:paraId="14466559" w14:textId="77777777" w:rsidR="003E34CF" w:rsidRPr="00B15549" w:rsidRDefault="00B5355E" w:rsidP="00B5355E">
      <w:r w:rsidRPr="00B15549">
        <w:t>W</w:t>
      </w:r>
      <w:r w:rsidR="003E34CF" w:rsidRPr="00B15549">
        <w:t>here</w:t>
      </w:r>
      <w:r w:rsidRPr="00B15549">
        <w:t>:</w:t>
      </w:r>
    </w:p>
    <w:p w14:paraId="6BAABB7B" w14:textId="77777777" w:rsidR="003E34CF" w:rsidRPr="00B15549" w:rsidRDefault="00144C6C" w:rsidP="00144C6C">
      <w:pPr>
        <w:pStyle w:val="B1"/>
      </w:pPr>
      <w:r w:rsidRPr="00B15549">
        <w:t>-</w:t>
      </w:r>
      <w:r w:rsidRPr="00B15549">
        <w:tab/>
      </w:r>
      <w:r w:rsidR="003E34CF" w:rsidRPr="00B15549">
        <w:rPr>
          <w:rFonts w:eastAsia="MS Mincho"/>
          <w:position w:val="-4"/>
        </w:rPr>
        <w:object w:dxaOrig="320" w:dyaOrig="260" w14:anchorId="7C0CF4A1">
          <v:shape id="_x0000_i1040" type="#_x0000_t75" style="width:15.5pt;height:13pt" o:ole="">
            <v:imagedata r:id="rId25" o:title=""/>
          </v:shape>
          <o:OLEObject Type="Embed" ProgID="Equation.3" ShapeID="_x0000_i1040" DrawAspect="Content" ObjectID="_1710576904" r:id="rId39"/>
        </w:object>
      </w:r>
      <w:r w:rsidR="003E34CF" w:rsidRPr="00B15549">
        <w:t xml:space="preserve"> is the number of SRS measurement occasions</w:t>
      </w:r>
      <w:r w:rsidR="00C521F2" w:rsidRPr="00B15549">
        <w:t xml:space="preserve"> </w:t>
      </w:r>
      <w:r w:rsidR="003E34CF" w:rsidRPr="00B15549">
        <w:t xml:space="preserve">(depends on the applicable bandwidth), </w:t>
      </w:r>
    </w:p>
    <w:p w14:paraId="0FE747B6" w14:textId="77777777" w:rsidR="003E34CF" w:rsidRPr="00B15549" w:rsidRDefault="00B5355E" w:rsidP="00144C6C">
      <w:pPr>
        <w:pStyle w:val="B1"/>
      </w:pPr>
      <w:r w:rsidRPr="00B15549">
        <w:t>-</w:t>
      </w:r>
      <w:r w:rsidRPr="00B15549">
        <w:tab/>
      </w:r>
      <w:r w:rsidR="003E34CF" w:rsidRPr="00B15549">
        <w:t>N</w:t>
      </w:r>
      <w:r w:rsidR="003E34CF" w:rsidRPr="00B15549">
        <w:rPr>
          <w:vertAlign w:val="subscript"/>
        </w:rPr>
        <w:t>SP</w:t>
      </w:r>
      <w:r w:rsidR="003E34CF" w:rsidRPr="00B15549">
        <w:t xml:space="preserve"> is the number of downlink to uplink switch points in a radio fram</w:t>
      </w:r>
      <w:r w:rsidR="00144C6C" w:rsidRPr="00B15549">
        <w:t>e,</w:t>
      </w:r>
    </w:p>
    <w:p w14:paraId="36B6C57E" w14:textId="77777777" w:rsidR="003E34CF" w:rsidRPr="00B15549" w:rsidRDefault="00B5355E" w:rsidP="00B5355E">
      <w:pPr>
        <w:pStyle w:val="B1"/>
      </w:pPr>
      <w:r w:rsidRPr="00B15549">
        <w:rPr>
          <w:rFonts w:cs="v4.2.0"/>
        </w:rPr>
        <w:t>-</w:t>
      </w:r>
      <w:r w:rsidRPr="00B15549">
        <w:rPr>
          <w:rFonts w:cs="v4.2.0"/>
        </w:rPr>
        <w:tab/>
      </w:r>
      <w:r w:rsidR="003E34CF" w:rsidRPr="00B15549">
        <w:rPr>
          <w:rFonts w:cs="v4.2.0"/>
          <w:i/>
        </w:rPr>
        <w:t>n</w:t>
      </w:r>
      <w:r w:rsidR="003E34CF" w:rsidRPr="00B15549">
        <w:t xml:space="preserve"> is the number of requested UL RTOA measurements per carrier, </w:t>
      </w:r>
    </w:p>
    <w:p w14:paraId="1CC34B57" w14:textId="77777777" w:rsidR="003E34CF" w:rsidRPr="00B15549" w:rsidRDefault="00B5355E" w:rsidP="00144C6C">
      <w:pPr>
        <w:pStyle w:val="B1"/>
      </w:pPr>
      <w:r w:rsidRPr="00B15549">
        <w:t>-</w:t>
      </w:r>
      <w:r w:rsidRPr="00B15549">
        <w:tab/>
      </w:r>
      <w:r w:rsidR="003E34CF" w:rsidRPr="00B15549">
        <w:rPr>
          <w:i/>
        </w:rPr>
        <w:t>N</w:t>
      </w:r>
      <w:r w:rsidR="003E34CF" w:rsidRPr="00B15549">
        <w:t xml:space="preserve"> is the minimum number of UL RTOA measurements per uplink carrier frequency for different UEs that can be measured in parallel, and </w:t>
      </w:r>
    </w:p>
    <w:p w14:paraId="0B2E16E9" w14:textId="77777777" w:rsidR="003E34CF" w:rsidRPr="00B15549" w:rsidRDefault="00144C6C" w:rsidP="00144C6C">
      <w:pPr>
        <w:pStyle w:val="B1"/>
      </w:pPr>
      <w:r w:rsidRPr="00B15549">
        <w:t>-</w:t>
      </w:r>
      <w:r w:rsidRPr="00B15549">
        <w:tab/>
      </w:r>
      <w:r w:rsidR="003E34CF" w:rsidRPr="00B15549">
        <w:rPr>
          <w:rFonts w:eastAsia="MS Mincho"/>
          <w:position w:val="-4"/>
        </w:rPr>
        <w:object w:dxaOrig="220" w:dyaOrig="260" w14:anchorId="1811B09D">
          <v:shape id="_x0000_i1041" type="#_x0000_t75" style="width:11.5pt;height:13pt" o:ole="">
            <v:imagedata r:id="rId27" o:title=""/>
          </v:shape>
          <o:OLEObject Type="Embed" ProgID="Equation.3" ShapeID="_x0000_i1041" DrawAspect="Content" ObjectID="_1710576905" r:id="rId40"/>
        </w:object>
      </w:r>
      <w:r w:rsidR="003E34CF" w:rsidRPr="00B15549">
        <w:t>= 50 ms is a margin to account e.g. for the time necessary for sampling</w:t>
      </w:r>
      <w:r w:rsidR="00C521F2" w:rsidRPr="00B15549">
        <w:t xml:space="preserve"> </w:t>
      </w:r>
      <w:r w:rsidR="003E34CF" w:rsidRPr="00B15549">
        <w:t>and processing.</w:t>
      </w:r>
    </w:p>
    <w:p w14:paraId="02319502" w14:textId="77777777" w:rsidR="003E34CF" w:rsidRPr="00B15549" w:rsidRDefault="003E34CF" w:rsidP="00B5355E">
      <w:r w:rsidRPr="00B15549">
        <w:t xml:space="preserve">An SRS measurement occasion is a subframe that may contain SRS, according to the srsConfiguration IE received by LMU from E-SMLC via SLmAP [5]. The UE may drop some SRSs transmissions (see </w:t>
      </w:r>
      <w:r w:rsidR="001B6FED">
        <w:t>clause</w:t>
      </w:r>
      <w:r w:rsidRPr="00B15549">
        <w:t xml:space="preserve"> 6.2.4).</w:t>
      </w:r>
    </w:p>
    <w:p w14:paraId="432E0F38" w14:textId="77777777" w:rsidR="003E34CF" w:rsidRPr="00B15549" w:rsidRDefault="003E34CF" w:rsidP="00B5355E">
      <w:r w:rsidRPr="00B15549">
        <w:t xml:space="preserve">The same required measurement time </w:t>
      </w:r>
      <w:r w:rsidRPr="00B15549">
        <w:rPr>
          <w:position w:val="-14"/>
        </w:rPr>
        <w:object w:dxaOrig="2160" w:dyaOrig="380" w14:anchorId="79B12EB4">
          <v:shape id="_x0000_i1042" type="#_x0000_t75" style="width:108pt;height:19pt" o:ole="">
            <v:imagedata r:id="rId31" o:title=""/>
          </v:shape>
          <o:OLEObject Type="Embed" ProgID="Equation.3" ShapeID="_x0000_i1042" DrawAspect="Content" ObjectID="_1710576906" r:id="rId41"/>
        </w:object>
      </w:r>
      <w:r w:rsidRPr="00B15549">
        <w:t xml:space="preserve"> applies irrespective of whether parallel UL RTOA measurements are requested for a single frequency carrier, multiple frequency carriers, or multiple frequency bands.</w:t>
      </w:r>
    </w:p>
    <w:p w14:paraId="590AB89A" w14:textId="77777777" w:rsidR="003E34CF" w:rsidRPr="00B15549" w:rsidRDefault="003E34CF" w:rsidP="00B5355E">
      <w:r w:rsidRPr="00B15549">
        <w:t xml:space="preserve">For all measurements performed in parallel according to the LMU measurement capability requirements specified in </w:t>
      </w:r>
      <w:r w:rsidR="007A504C" w:rsidRPr="00B15549">
        <w:t>,</w:t>
      </w:r>
      <w:r w:rsidRPr="00B15549">
        <w:t xml:space="preserve"> 6.1 and the measurement requirements specified in </w:t>
      </w:r>
      <w:r w:rsidR="00B5355E" w:rsidRPr="00B15549">
        <w:t xml:space="preserve">clause </w:t>
      </w:r>
      <w:r w:rsidRPr="00B15549">
        <w:t xml:space="preserve">6.2, the UL RTOA measurement accuracy shall be fulfilled according to the accuracy requirements as specified in </w:t>
      </w:r>
      <w:r w:rsidR="00B5355E" w:rsidRPr="00B15549">
        <w:t xml:space="preserve">clause </w:t>
      </w:r>
      <w:r w:rsidRPr="00B15549">
        <w:t>7.</w:t>
      </w:r>
    </w:p>
    <w:p w14:paraId="0B58D3F3" w14:textId="77777777" w:rsidR="003E34CF" w:rsidRPr="00B15549" w:rsidRDefault="00BA71C4" w:rsidP="008B404B">
      <w:pPr>
        <w:pStyle w:val="NO"/>
      </w:pPr>
      <w:r w:rsidRPr="00B15549">
        <w:t>N</w:t>
      </w:r>
      <w:r w:rsidR="003E34CF" w:rsidRPr="00B15549">
        <w:t>ote: Parameters</w:t>
      </w:r>
      <w:r w:rsidR="003E34CF" w:rsidRPr="00B15549">
        <w:rPr>
          <w:rFonts w:eastAsia="MS Mincho"/>
        </w:rPr>
        <w:object w:dxaOrig="440" w:dyaOrig="360" w14:anchorId="1D59AE06">
          <v:shape id="_x0000_i1043" type="#_x0000_t75" style="width:22pt;height:18pt" o:ole="">
            <v:imagedata r:id="rId10" o:title=""/>
          </v:shape>
          <o:OLEObject Type="Embed" ProgID="Equation.3" ShapeID="_x0000_i1043" DrawAspect="Content" ObjectID="_1710576907" r:id="rId42"/>
        </w:object>
      </w:r>
      <w:r w:rsidR="003E34CF" w:rsidRPr="00B15549">
        <w:t xml:space="preserve">, M and the applicable bandwidth are as specified in </w:t>
      </w:r>
      <w:r w:rsidRPr="00B15549">
        <w:t>clause</w:t>
      </w:r>
      <w:r w:rsidR="003E34CF" w:rsidRPr="00B15549">
        <w:t xml:space="preserve"> 7.</w:t>
      </w:r>
    </w:p>
    <w:p w14:paraId="69C7C93F" w14:textId="77777777" w:rsidR="003E34CF" w:rsidRPr="00B15549" w:rsidRDefault="003E34CF" w:rsidP="003E34CF">
      <w:pPr>
        <w:pStyle w:val="Heading3"/>
      </w:pPr>
      <w:bookmarkStart w:id="50" w:name="_Toc528162818"/>
      <w:r w:rsidRPr="00B15549">
        <w:t>6.2.3</w:t>
      </w:r>
      <w:r w:rsidRPr="00B15549">
        <w:tab/>
        <w:t>UL RTOA Measurements upon Receiving SRS Configuration Update</w:t>
      </w:r>
      <w:bookmarkEnd w:id="50"/>
    </w:p>
    <w:p w14:paraId="30806A07" w14:textId="77777777" w:rsidR="003E34CF" w:rsidRPr="00B15549" w:rsidRDefault="003E34CF" w:rsidP="003A1ACE">
      <w:r w:rsidRPr="00B15549">
        <w:t>UE SRS configuration may change for one or more cells, or the set of cells with SRS configured for the UE may change during UL positioning.</w:t>
      </w:r>
    </w:p>
    <w:p w14:paraId="497056D9" w14:textId="77777777" w:rsidR="003E34CF" w:rsidRPr="00B15549" w:rsidRDefault="003E34CF" w:rsidP="003A1ACE">
      <w:r w:rsidRPr="00B15549">
        <w:t xml:space="preserve">Upon receiving an updated SRS configuration, the LMU shall continue the UL RTOA measurement for a cell and report the measurement, while meeting the requirements in </w:t>
      </w:r>
      <w:r w:rsidR="001B6FED">
        <w:t>Section</w:t>
      </w:r>
      <w:r w:rsidRPr="00B15549">
        <w:t xml:space="preserve"> 6, in the following two cases:</w:t>
      </w:r>
    </w:p>
    <w:p w14:paraId="75C0A788" w14:textId="77777777" w:rsidR="003E34CF" w:rsidRPr="00B15549" w:rsidRDefault="003E34CF" w:rsidP="003A1ACE">
      <w:pPr>
        <w:pStyle w:val="B1"/>
      </w:pPr>
      <w:r w:rsidRPr="00B15549">
        <w:t>1.</w:t>
      </w:r>
      <w:r w:rsidR="003A1ACE" w:rsidRPr="00B15549">
        <w:tab/>
        <w:t>T</w:t>
      </w:r>
      <w:r w:rsidRPr="00B15549">
        <w:t>he new SRS configuration for the cell is the same as the SRS configuration for this cell before receiving the SRS configuration update</w:t>
      </w:r>
      <w:r w:rsidR="003A1ACE" w:rsidRPr="00B15549">
        <w:t>.</w:t>
      </w:r>
    </w:p>
    <w:p w14:paraId="7AE81167" w14:textId="77777777" w:rsidR="003E34CF" w:rsidRPr="00B15549" w:rsidRDefault="003E34CF" w:rsidP="003A1ACE">
      <w:pPr>
        <w:pStyle w:val="B1"/>
      </w:pPr>
      <w:r w:rsidRPr="00B15549">
        <w:t>2.</w:t>
      </w:r>
      <w:r w:rsidR="003A1ACE" w:rsidRPr="00B15549">
        <w:tab/>
        <w:t>T</w:t>
      </w:r>
      <w:r w:rsidRPr="00B15549">
        <w:t xml:space="preserve">he new SRS configuration for the cell is a superset of the SRS configuration for this cell received before the update, </w:t>
      </w:r>
      <w:r w:rsidR="003A1ACE" w:rsidRPr="00B15549">
        <w:t>i.e.</w:t>
      </w:r>
      <w:r w:rsidRPr="00B15549">
        <w:t xml:space="preserve"> the updated SRS configuration comprises the SRS configuration before the update but may also have other SRS configured.</w:t>
      </w:r>
    </w:p>
    <w:p w14:paraId="33F08625" w14:textId="77777777" w:rsidR="003E34CF" w:rsidRPr="00B15549" w:rsidRDefault="003E34CF" w:rsidP="008B404B">
      <w:pPr>
        <w:pStyle w:val="NO"/>
      </w:pPr>
      <w:r w:rsidRPr="00B15549">
        <w:lastRenderedPageBreak/>
        <w:t>N</w:t>
      </w:r>
      <w:r w:rsidR="008B404B" w:rsidRPr="00B15549">
        <w:t>OTE</w:t>
      </w:r>
      <w:r w:rsidRPr="00B15549">
        <w:t>:</w:t>
      </w:r>
      <w:r w:rsidR="003A1ACE" w:rsidRPr="00B15549">
        <w:tab/>
      </w:r>
      <w:r w:rsidRPr="00B15549">
        <w:t xml:space="preserve">Requirements specified in </w:t>
      </w:r>
      <w:r w:rsidR="007A504C" w:rsidRPr="00B15549">
        <w:t>,</w:t>
      </w:r>
      <w:r w:rsidRPr="00B15549">
        <w:t xml:space="preserve"> 6 corresponding to the SRS periodicity </w:t>
      </w:r>
      <w:r w:rsidRPr="00B15549">
        <w:rPr>
          <w:rFonts w:eastAsia="MS Mincho" w:cs="v4.2.0"/>
          <w:position w:val="-12"/>
        </w:rPr>
        <w:object w:dxaOrig="440" w:dyaOrig="360" w14:anchorId="1475CEC2">
          <v:shape id="_x0000_i1044" type="#_x0000_t75" style="width:22pt;height:18pt" o:ole="">
            <v:imagedata r:id="rId10" o:title=""/>
          </v:shape>
          <o:OLEObject Type="Embed" ProgID="Equation.3" ShapeID="_x0000_i1044" DrawAspect="Content" ObjectID="_1710576908" r:id="rId43"/>
        </w:object>
      </w:r>
      <w:r w:rsidRPr="00B15549">
        <w:t xml:space="preserve"> before the update apply in both cases above.</w:t>
      </w:r>
    </w:p>
    <w:p w14:paraId="2D56F84F" w14:textId="77777777" w:rsidR="003E34CF" w:rsidRPr="00B15549" w:rsidRDefault="003E34CF" w:rsidP="003E34CF">
      <w:pPr>
        <w:pStyle w:val="Heading3"/>
      </w:pPr>
      <w:bookmarkStart w:id="51" w:name="_Toc528162819"/>
      <w:r w:rsidRPr="00B15549">
        <w:t>6.2.4</w:t>
      </w:r>
      <w:r w:rsidRPr="00B15549">
        <w:tab/>
        <w:t>UL RTOA Measurements when Dropped SRS occurs</w:t>
      </w:r>
      <w:bookmarkEnd w:id="51"/>
    </w:p>
    <w:p w14:paraId="7C80B162" w14:textId="77777777" w:rsidR="003E34CF" w:rsidRPr="00B15549" w:rsidRDefault="003E34CF" w:rsidP="00BA71C4">
      <w:r w:rsidRPr="00B15549">
        <w:t>With or without DRX, dropped SRS may occur, e.g., due to measurement gaps, autonomous gaps, interruptions due to CA, and other channel transmissions.</w:t>
      </w:r>
      <w:r w:rsidR="00C521F2" w:rsidRPr="00B15549">
        <w:t xml:space="preserve"> </w:t>
      </w:r>
      <w:r w:rsidRPr="00B15549">
        <w:t>UL RTOA measurement performance may degrade when dropped SRS occur.</w:t>
      </w:r>
    </w:p>
    <w:p w14:paraId="7021EFC4" w14:textId="77777777" w:rsidR="003E34CF" w:rsidRPr="00B15549" w:rsidRDefault="003E34CF" w:rsidP="003E34CF">
      <w:pPr>
        <w:pStyle w:val="Heading2"/>
      </w:pPr>
      <w:bookmarkStart w:id="52" w:name="_Toc528162820"/>
      <w:r w:rsidRPr="00B15549">
        <w:t>6.3</w:t>
      </w:r>
      <w:r w:rsidRPr="00B15549">
        <w:tab/>
        <w:t>Measurement Reporting Delay</w:t>
      </w:r>
      <w:bookmarkEnd w:id="52"/>
    </w:p>
    <w:p w14:paraId="60F81315" w14:textId="77777777" w:rsidR="003E34CF" w:rsidRPr="00B15549" w:rsidRDefault="003E34CF" w:rsidP="008B404B">
      <w:r w:rsidRPr="00B15549">
        <w:t xml:space="preserve">The requirements in </w:t>
      </w:r>
      <w:r w:rsidR="003A1ACE" w:rsidRPr="00B15549">
        <w:t xml:space="preserve">clause </w:t>
      </w:r>
      <w:r w:rsidRPr="00B15549">
        <w:t>6 assume that the UL RTOA measurement report is not delayed by other SLmAP signalling.</w:t>
      </w:r>
    </w:p>
    <w:p w14:paraId="28010797" w14:textId="77777777" w:rsidR="003E34CF" w:rsidRPr="00B15549" w:rsidRDefault="003E34CF" w:rsidP="003E34CF">
      <w:pPr>
        <w:pStyle w:val="Heading1"/>
      </w:pPr>
      <w:bookmarkStart w:id="53" w:name="_Toc528162821"/>
      <w:r w:rsidRPr="00B15549">
        <w:t>7</w:t>
      </w:r>
      <w:r w:rsidRPr="00B15549">
        <w:tab/>
        <w:t>UL RTOA Measurement Accuracy Requirements</w:t>
      </w:r>
      <w:bookmarkEnd w:id="53"/>
    </w:p>
    <w:p w14:paraId="4A8CE21A" w14:textId="77777777" w:rsidR="004E6870" w:rsidRPr="00B15549" w:rsidRDefault="004E6870" w:rsidP="004E6870">
      <w:pPr>
        <w:pStyle w:val="Heading2"/>
      </w:pPr>
      <w:bookmarkStart w:id="54" w:name="_Toc528162822"/>
      <w:r w:rsidRPr="00B15549">
        <w:t>7.1</w:t>
      </w:r>
      <w:r w:rsidRPr="00B15549">
        <w:tab/>
        <w:t>General</w:t>
      </w:r>
      <w:bookmarkEnd w:id="54"/>
    </w:p>
    <w:p w14:paraId="19CAECC5" w14:textId="77777777" w:rsidR="004E6870" w:rsidRPr="00B15549" w:rsidRDefault="004E6870" w:rsidP="004E6870">
      <w:pPr>
        <w:rPr>
          <w:rFonts w:cs="v4.2.0"/>
        </w:rPr>
      </w:pPr>
      <w:r w:rsidRPr="00B15549">
        <w:rPr>
          <w:rFonts w:cs="v4.2.0"/>
        </w:rPr>
        <w:t>All accuracy requirements in Section 7.2 shall apply under the following additional conditions:</w:t>
      </w:r>
    </w:p>
    <w:p w14:paraId="18E9F592" w14:textId="77777777" w:rsidR="004E6870" w:rsidRPr="00B15549" w:rsidRDefault="004E6870" w:rsidP="004E6870">
      <w:pPr>
        <w:pStyle w:val="B1"/>
      </w:pPr>
      <w:r w:rsidRPr="00B15549">
        <w:t>-</w:t>
      </w:r>
      <w:r w:rsidRPr="00B15549">
        <w:tab/>
        <w:t>All configured SRS have been transmitted by the UE,</w:t>
      </w:r>
    </w:p>
    <w:p w14:paraId="627E97C3" w14:textId="77777777" w:rsidR="004E6870" w:rsidRPr="00B15549" w:rsidRDefault="004E6870" w:rsidP="004E6870">
      <w:pPr>
        <w:pStyle w:val="B1"/>
      </w:pPr>
      <w:r w:rsidRPr="00B15549">
        <w:t>-</w:t>
      </w:r>
      <w:r w:rsidRPr="00B15549">
        <w:tab/>
        <w:t>DRX is not configured in the UE,</w:t>
      </w:r>
    </w:p>
    <w:p w14:paraId="2D90F6BF" w14:textId="77777777" w:rsidR="004E6870" w:rsidRPr="00B15549" w:rsidRDefault="004E6870" w:rsidP="004E6870">
      <w:pPr>
        <w:pStyle w:val="B1"/>
      </w:pPr>
      <w:r w:rsidRPr="00B15549">
        <w:t>-</w:t>
      </w:r>
      <w:r w:rsidRPr="00B15549">
        <w:tab/>
        <w:t xml:space="preserve">The maximum transmit power adjustment in the UE during the UL RTOA measurement time </w:t>
      </w:r>
      <w:r w:rsidR="0049301F">
        <w:t>is within the range of ±3.5 dB</w:t>
      </w:r>
      <w:r w:rsidRPr="00B15549">
        <w:t>,</w:t>
      </w:r>
    </w:p>
    <w:p w14:paraId="2D56CE3C" w14:textId="77777777" w:rsidR="004E6870" w:rsidRPr="00B15549" w:rsidRDefault="004E6870" w:rsidP="004E6870">
      <w:pPr>
        <w:pStyle w:val="B1"/>
      </w:pPr>
      <w:r w:rsidRPr="00B15549">
        <w:t>-</w:t>
      </w:r>
      <w:r w:rsidRPr="00B15549">
        <w:tab/>
        <w:t xml:space="preserve">The maximum transmit timing adjustment in the UE during the UL RTOA measurement time </w:t>
      </w:r>
      <w:r w:rsidR="0049301F">
        <w:t>is within the range of ±4.5 Ts</w:t>
      </w:r>
      <w:r w:rsidRPr="00B15549">
        <w:t>.</w:t>
      </w:r>
    </w:p>
    <w:p w14:paraId="7632AD42" w14:textId="77777777" w:rsidR="004E6870" w:rsidRPr="00B15549" w:rsidRDefault="004E6870" w:rsidP="004E6870">
      <w:pPr>
        <w:pStyle w:val="Heading2"/>
      </w:pPr>
      <w:bookmarkStart w:id="55" w:name="_Toc528162823"/>
      <w:r w:rsidRPr="00B15549">
        <w:t>7.2</w:t>
      </w:r>
      <w:r w:rsidRPr="00B15549">
        <w:tab/>
        <w:t>UL RTOA measurement accuracy</w:t>
      </w:r>
      <w:bookmarkEnd w:id="55"/>
    </w:p>
    <w:p w14:paraId="112DB889" w14:textId="77777777" w:rsidR="004E6870" w:rsidRPr="00B15549" w:rsidRDefault="004E6870" w:rsidP="004E6870">
      <w:pPr>
        <w:pStyle w:val="Heading3"/>
      </w:pPr>
      <w:bookmarkStart w:id="56" w:name="_Toc528162824"/>
      <w:r w:rsidRPr="00B15549">
        <w:t>7.2.1</w:t>
      </w:r>
      <w:r w:rsidRPr="00B15549">
        <w:tab/>
        <w:t>UL RTOA measurement accuracy for a UE not configured with CA</w:t>
      </w:r>
      <w:bookmarkEnd w:id="56"/>
    </w:p>
    <w:p w14:paraId="220D277A" w14:textId="77777777" w:rsidR="004E6870" w:rsidRPr="00B15549" w:rsidRDefault="004E6870" w:rsidP="004E6870">
      <w:r w:rsidRPr="00B15549">
        <w:t>The UL RTOA accuracy requirements for a UE not configured with CA are defined in Table 7.2.1-1, assuming one receive antenna at LMU. The reference measurement channel is as specified in Annex A</w:t>
      </w:r>
      <w:r w:rsidR="0049301F" w:rsidRPr="0049301F">
        <w:t xml:space="preserve"> </w:t>
      </w:r>
      <w:r w:rsidR="0049301F">
        <w:t>and the propagation conditions are specified in Annex B</w:t>
      </w:r>
      <w:r w:rsidRPr="00B15549">
        <w:t>.</w:t>
      </w:r>
    </w:p>
    <w:p w14:paraId="6DB046A3" w14:textId="77777777" w:rsidR="004E6870" w:rsidRPr="00B15549" w:rsidRDefault="004E6870" w:rsidP="004E6870">
      <w:r w:rsidRPr="00B15549">
        <w:t>The requirements apply under the following conditions:</w:t>
      </w:r>
    </w:p>
    <w:p w14:paraId="1E92DAD2" w14:textId="77777777" w:rsidR="004E6870" w:rsidRDefault="004E6870" w:rsidP="0049301F">
      <w:pPr>
        <w:pStyle w:val="B1"/>
      </w:pPr>
      <w:r w:rsidRPr="00B15549">
        <w:t>●</w:t>
      </w:r>
      <w:r w:rsidRPr="00B15549">
        <w:tab/>
        <w:t xml:space="preserve">SRS Ês/Iot  &gt;= </w:t>
      </w:r>
      <w:r w:rsidR="0049301F">
        <w:rPr>
          <w:rFonts w:cs="Arial"/>
          <w:sz w:val="18"/>
          <w:szCs w:val="18"/>
        </w:rPr>
        <w:t>-16.9 dB</w:t>
      </w:r>
      <w:r w:rsidRPr="00B15549">
        <w:t>,</w:t>
      </w:r>
    </w:p>
    <w:p w14:paraId="02E16AA8" w14:textId="77777777" w:rsidR="0049301F" w:rsidRDefault="0049301F" w:rsidP="00C2346A">
      <w:pPr>
        <w:pStyle w:val="B1"/>
      </w:pPr>
      <w:r w:rsidRPr="00B15549">
        <w:t>●</w:t>
      </w:r>
      <w:r w:rsidRPr="00B15549">
        <w:tab/>
      </w:r>
      <w:r>
        <w:t xml:space="preserve">Measured SRS </w:t>
      </w:r>
      <w:r w:rsidRPr="004C71CD">
        <w:t>Ês/</w:t>
      </w:r>
      <w:r>
        <w:t>Noc = -8 dB;</w:t>
      </w:r>
    </w:p>
    <w:p w14:paraId="1CC563A2" w14:textId="77777777" w:rsidR="0049301F" w:rsidRPr="00B15549" w:rsidRDefault="0049301F" w:rsidP="00C2346A">
      <w:pPr>
        <w:pStyle w:val="B1"/>
      </w:pPr>
      <w:r w:rsidRPr="00B15549">
        <w:t>●</w:t>
      </w:r>
      <w:r w:rsidRPr="00B15549">
        <w:tab/>
      </w:r>
      <w:r>
        <w:t>All interference and noise: AWGN,</w:t>
      </w:r>
    </w:p>
    <w:p w14:paraId="5B8C04F6" w14:textId="77777777" w:rsidR="004E6870" w:rsidRPr="00B15549" w:rsidRDefault="004E6870" w:rsidP="0049301F">
      <w:pPr>
        <w:pStyle w:val="B1"/>
      </w:pPr>
      <w:r w:rsidRPr="00B15549">
        <w:t>●</w:t>
      </w:r>
      <w:r w:rsidRPr="00B15549">
        <w:tab/>
        <w:t xml:space="preserve">Minimum Io </w:t>
      </w:r>
      <w:r w:rsidR="0049301F">
        <w:rPr>
          <w:rFonts w:cs="Arial"/>
          <w:sz w:val="18"/>
          <w:szCs w:val="18"/>
        </w:rPr>
        <w:t>-125.1</w:t>
      </w:r>
      <w:r w:rsidRPr="00B15549">
        <w:t xml:space="preserve"> dBm/15kHz,</w:t>
      </w:r>
    </w:p>
    <w:p w14:paraId="25A72A4F" w14:textId="77777777" w:rsidR="004E6870" w:rsidRPr="00B15549" w:rsidRDefault="004E6870" w:rsidP="0049301F">
      <w:pPr>
        <w:pStyle w:val="B1"/>
      </w:pPr>
      <w:r w:rsidRPr="00B15549">
        <w:t>●</w:t>
      </w:r>
      <w:r w:rsidRPr="00B15549">
        <w:tab/>
        <w:t>Maximum Io -50.0 dBm/BWchannel,</w:t>
      </w:r>
    </w:p>
    <w:p w14:paraId="190EE37B" w14:textId="77777777" w:rsidR="004E6870" w:rsidRPr="00B15549" w:rsidRDefault="004E6870" w:rsidP="004E6870"/>
    <w:p w14:paraId="6B39A3CC" w14:textId="77777777" w:rsidR="004E6870" w:rsidRPr="00B15549" w:rsidRDefault="004E6870" w:rsidP="004E6870">
      <w:pPr>
        <w:pStyle w:val="TH"/>
      </w:pPr>
      <w:r w:rsidRPr="00B15549">
        <w:lastRenderedPageBreak/>
        <w:t xml:space="preserve">Table 7.2.1-1: </w:t>
      </w:r>
      <w:r w:rsidRPr="00B15549">
        <w:rPr>
          <w:lang w:eastAsia="zh-CN"/>
        </w:rPr>
        <w:t>LMU</w:t>
      </w:r>
      <w:r w:rsidRPr="00B15549">
        <w:t xml:space="preserve"> UL RTOA measurement accuracy requirements</w:t>
      </w:r>
    </w:p>
    <w:tbl>
      <w:tblPr>
        <w:tblW w:w="8471" w:type="dxa"/>
        <w:jc w:val="center"/>
        <w:tblLook w:val="04A0" w:firstRow="1" w:lastRow="0" w:firstColumn="1" w:lastColumn="0" w:noHBand="0" w:noVBand="1"/>
      </w:tblPr>
      <w:tblGrid>
        <w:gridCol w:w="1280"/>
        <w:gridCol w:w="1437"/>
        <w:gridCol w:w="960"/>
        <w:gridCol w:w="1437"/>
        <w:gridCol w:w="960"/>
        <w:gridCol w:w="1437"/>
        <w:gridCol w:w="960"/>
      </w:tblGrid>
      <w:tr w:rsidR="0049301F" w:rsidRPr="0032410E" w14:paraId="19BFF8C1" w14:textId="77777777" w:rsidTr="00A72FB6">
        <w:trPr>
          <w:trHeight w:val="144"/>
          <w:jc w:val="center"/>
        </w:trPr>
        <w:tc>
          <w:tcPr>
            <w:tcW w:w="1280"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1D4DB934" w14:textId="77777777" w:rsidR="0049301F" w:rsidRPr="006D6D77" w:rsidRDefault="0049301F" w:rsidP="0049301F">
            <w:pPr>
              <w:pStyle w:val="TAH"/>
              <w:rPr>
                <w:rFonts w:eastAsia="Batang" w:cs="Arial"/>
                <w:lang w:eastAsia="en-US"/>
              </w:rPr>
            </w:pPr>
            <w:r w:rsidRPr="006D6D77">
              <w:rPr>
                <w:rFonts w:eastAsia="Batang" w:cs="Arial"/>
                <w:lang w:eastAsia="en-US"/>
              </w:rPr>
              <w:t>SRS bandwidth (RBs)</w:t>
            </w:r>
          </w:p>
        </w:tc>
        <w:tc>
          <w:tcPr>
            <w:tcW w:w="2397" w:type="dxa"/>
            <w:gridSpan w:val="2"/>
            <w:tcBorders>
              <w:top w:val="single" w:sz="8" w:space="0" w:color="auto"/>
              <w:left w:val="nil"/>
              <w:bottom w:val="single" w:sz="4" w:space="0" w:color="auto"/>
              <w:right w:val="single" w:sz="8" w:space="0" w:color="000000"/>
            </w:tcBorders>
            <w:shd w:val="clear" w:color="auto" w:fill="auto"/>
            <w:vAlign w:val="center"/>
          </w:tcPr>
          <w:p w14:paraId="49C6CF8A" w14:textId="77777777" w:rsidR="0049301F" w:rsidRPr="006D6D77" w:rsidRDefault="0049301F" w:rsidP="0049301F">
            <w:pPr>
              <w:pStyle w:val="TAH"/>
              <w:rPr>
                <w:rFonts w:eastAsia="Batang" w:cs="Arial"/>
                <w:lang w:eastAsia="en-US"/>
              </w:rPr>
            </w:pPr>
            <w:r w:rsidRPr="006D6D77">
              <w:rPr>
                <w:rFonts w:eastAsia="Batang" w:cs="Arial"/>
                <w:lang w:eastAsia="en-US"/>
              </w:rPr>
              <w:t>AWGN</w:t>
            </w:r>
          </w:p>
        </w:tc>
        <w:tc>
          <w:tcPr>
            <w:tcW w:w="2397" w:type="dxa"/>
            <w:gridSpan w:val="2"/>
            <w:tcBorders>
              <w:top w:val="single" w:sz="8" w:space="0" w:color="auto"/>
              <w:left w:val="nil"/>
              <w:bottom w:val="single" w:sz="4" w:space="0" w:color="auto"/>
              <w:right w:val="single" w:sz="8" w:space="0" w:color="000000"/>
            </w:tcBorders>
            <w:shd w:val="clear" w:color="auto" w:fill="auto"/>
            <w:vAlign w:val="center"/>
          </w:tcPr>
          <w:p w14:paraId="6B14BE31" w14:textId="77777777" w:rsidR="0049301F" w:rsidRPr="006D6D77" w:rsidRDefault="0049301F" w:rsidP="0049301F">
            <w:pPr>
              <w:pStyle w:val="TAH"/>
              <w:rPr>
                <w:rFonts w:eastAsia="Batang" w:cs="Arial"/>
                <w:lang w:eastAsia="en-US"/>
              </w:rPr>
            </w:pPr>
            <w:r w:rsidRPr="006D6D77">
              <w:rPr>
                <w:rFonts w:eastAsia="Batang" w:cs="Arial"/>
                <w:lang w:eastAsia="en-US"/>
              </w:rPr>
              <w:t>EPA5</w:t>
            </w:r>
          </w:p>
        </w:tc>
        <w:tc>
          <w:tcPr>
            <w:tcW w:w="2397" w:type="dxa"/>
            <w:gridSpan w:val="2"/>
            <w:tcBorders>
              <w:top w:val="single" w:sz="8" w:space="0" w:color="auto"/>
              <w:left w:val="nil"/>
              <w:bottom w:val="single" w:sz="4" w:space="0" w:color="auto"/>
              <w:right w:val="single" w:sz="8" w:space="0" w:color="000000"/>
            </w:tcBorders>
            <w:shd w:val="clear" w:color="auto" w:fill="auto"/>
            <w:vAlign w:val="center"/>
          </w:tcPr>
          <w:p w14:paraId="15D14E92" w14:textId="77777777" w:rsidR="0049301F" w:rsidRPr="006D6D77" w:rsidRDefault="0049301F" w:rsidP="0049301F">
            <w:pPr>
              <w:pStyle w:val="TAH"/>
              <w:rPr>
                <w:rFonts w:eastAsia="Batang" w:cs="Arial"/>
                <w:lang w:eastAsia="en-US"/>
              </w:rPr>
            </w:pPr>
            <w:r w:rsidRPr="006D6D77">
              <w:rPr>
                <w:rFonts w:eastAsia="Batang" w:cs="Arial"/>
                <w:lang w:eastAsia="en-US"/>
              </w:rPr>
              <w:t>ETU30</w:t>
            </w:r>
          </w:p>
        </w:tc>
      </w:tr>
      <w:tr w:rsidR="0049301F" w:rsidRPr="0032410E" w14:paraId="6ED971EF" w14:textId="77777777" w:rsidTr="00A72FB6">
        <w:trPr>
          <w:trHeight w:val="144"/>
          <w:jc w:val="center"/>
        </w:trPr>
        <w:tc>
          <w:tcPr>
            <w:tcW w:w="1280" w:type="dxa"/>
            <w:vMerge/>
            <w:tcBorders>
              <w:top w:val="single" w:sz="8" w:space="0" w:color="auto"/>
              <w:left w:val="single" w:sz="8" w:space="0" w:color="auto"/>
              <w:bottom w:val="single" w:sz="4" w:space="0" w:color="auto"/>
              <w:right w:val="single" w:sz="8" w:space="0" w:color="auto"/>
            </w:tcBorders>
            <w:vAlign w:val="center"/>
          </w:tcPr>
          <w:p w14:paraId="74B6C30D" w14:textId="77777777" w:rsidR="0049301F" w:rsidRPr="006D6D77" w:rsidRDefault="0049301F" w:rsidP="0049301F">
            <w:pPr>
              <w:pStyle w:val="TAH"/>
              <w:rPr>
                <w:rFonts w:eastAsia="Batang" w:cs="Arial"/>
                <w:lang w:eastAsia="en-US"/>
              </w:rPr>
            </w:pPr>
          </w:p>
        </w:tc>
        <w:tc>
          <w:tcPr>
            <w:tcW w:w="1437" w:type="dxa"/>
            <w:tcBorders>
              <w:top w:val="nil"/>
              <w:left w:val="nil"/>
              <w:bottom w:val="single" w:sz="4" w:space="0" w:color="auto"/>
              <w:right w:val="single" w:sz="4" w:space="0" w:color="auto"/>
            </w:tcBorders>
            <w:shd w:val="clear" w:color="auto" w:fill="auto"/>
            <w:vAlign w:val="center"/>
          </w:tcPr>
          <w:p w14:paraId="2265B9BE" w14:textId="77777777" w:rsidR="0049301F" w:rsidRPr="006D6D77" w:rsidRDefault="0049301F" w:rsidP="0049301F">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tcPr>
          <w:p w14:paraId="339376C8" w14:textId="77777777" w:rsidR="0049301F" w:rsidRPr="006D6D77" w:rsidRDefault="0049301F" w:rsidP="0049301F">
            <w:pPr>
              <w:pStyle w:val="TAH"/>
              <w:rPr>
                <w:rFonts w:eastAsia="Batang" w:cs="Arial"/>
                <w:lang w:eastAsia="en-US"/>
              </w:rPr>
            </w:pPr>
            <w:r w:rsidRPr="006D6D77">
              <w:rPr>
                <w:rFonts w:eastAsia="Batang" w:cs="Arial"/>
                <w:lang w:eastAsia="en-US"/>
              </w:rPr>
              <w:t>90% RTOA (Ts)</w:t>
            </w:r>
          </w:p>
        </w:tc>
        <w:tc>
          <w:tcPr>
            <w:tcW w:w="1437" w:type="dxa"/>
            <w:tcBorders>
              <w:top w:val="nil"/>
              <w:left w:val="nil"/>
              <w:bottom w:val="single" w:sz="4" w:space="0" w:color="auto"/>
              <w:right w:val="single" w:sz="4" w:space="0" w:color="auto"/>
            </w:tcBorders>
            <w:shd w:val="clear" w:color="auto" w:fill="auto"/>
            <w:vAlign w:val="center"/>
          </w:tcPr>
          <w:p w14:paraId="3B409872" w14:textId="77777777" w:rsidR="0049301F" w:rsidRPr="006D6D77" w:rsidRDefault="0049301F" w:rsidP="0049301F">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tcPr>
          <w:p w14:paraId="38251353" w14:textId="77777777" w:rsidR="0049301F" w:rsidRPr="006D6D77" w:rsidRDefault="0049301F" w:rsidP="0049301F">
            <w:pPr>
              <w:pStyle w:val="TAH"/>
              <w:rPr>
                <w:rFonts w:eastAsia="Batang" w:cs="Arial"/>
                <w:lang w:eastAsia="en-US"/>
              </w:rPr>
            </w:pPr>
            <w:r w:rsidRPr="006D6D77">
              <w:rPr>
                <w:rFonts w:eastAsia="Batang" w:cs="Arial"/>
                <w:lang w:eastAsia="en-US"/>
              </w:rPr>
              <w:t>90% RTOA (Ts)</w:t>
            </w:r>
          </w:p>
        </w:tc>
        <w:tc>
          <w:tcPr>
            <w:tcW w:w="1437" w:type="dxa"/>
            <w:tcBorders>
              <w:top w:val="nil"/>
              <w:left w:val="nil"/>
              <w:bottom w:val="single" w:sz="4" w:space="0" w:color="auto"/>
              <w:right w:val="single" w:sz="4" w:space="0" w:color="auto"/>
            </w:tcBorders>
            <w:shd w:val="clear" w:color="auto" w:fill="auto"/>
            <w:vAlign w:val="center"/>
          </w:tcPr>
          <w:p w14:paraId="01631CB1" w14:textId="77777777" w:rsidR="0049301F" w:rsidRPr="006D6D77" w:rsidRDefault="0049301F" w:rsidP="0049301F">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tcPr>
          <w:p w14:paraId="525054FE" w14:textId="77777777" w:rsidR="0049301F" w:rsidRPr="006D6D77" w:rsidRDefault="0049301F" w:rsidP="0049301F">
            <w:pPr>
              <w:pStyle w:val="TAH"/>
              <w:rPr>
                <w:rFonts w:eastAsia="Batang" w:cs="Arial"/>
                <w:lang w:eastAsia="en-US"/>
              </w:rPr>
            </w:pPr>
            <w:r w:rsidRPr="006D6D77">
              <w:rPr>
                <w:rFonts w:eastAsia="Batang" w:cs="Arial"/>
                <w:lang w:eastAsia="en-US"/>
              </w:rPr>
              <w:t>90% RTOA (Ts)</w:t>
            </w:r>
          </w:p>
        </w:tc>
      </w:tr>
      <w:tr w:rsidR="0049301F" w:rsidRPr="0032410E" w14:paraId="11D01DE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26F4C514" w14:textId="77777777" w:rsidR="0049301F" w:rsidRPr="006D6D77" w:rsidRDefault="0049301F" w:rsidP="0049301F">
            <w:pPr>
              <w:pStyle w:val="TAC"/>
              <w:rPr>
                <w:rFonts w:eastAsia="Batang" w:cs="Arial"/>
                <w:lang w:eastAsia="en-US"/>
              </w:rPr>
            </w:pPr>
            <w:r w:rsidRPr="006D6D77">
              <w:rPr>
                <w:rFonts w:eastAsia="Batang" w:cs="Arial"/>
                <w:lang w:eastAsia="en-US"/>
              </w:rPr>
              <w:t>4</w:t>
            </w:r>
          </w:p>
        </w:tc>
        <w:tc>
          <w:tcPr>
            <w:tcW w:w="1437" w:type="dxa"/>
            <w:tcBorders>
              <w:top w:val="nil"/>
              <w:left w:val="nil"/>
              <w:bottom w:val="single" w:sz="4" w:space="0" w:color="auto"/>
              <w:right w:val="single" w:sz="4" w:space="0" w:color="auto"/>
            </w:tcBorders>
            <w:shd w:val="clear" w:color="auto" w:fill="auto"/>
            <w:noWrap/>
            <w:vAlign w:val="center"/>
          </w:tcPr>
          <w:p w14:paraId="17394F6F" w14:textId="77777777" w:rsidR="0049301F" w:rsidRPr="006D6D77" w:rsidRDefault="0049301F" w:rsidP="0049301F">
            <w:pPr>
              <w:pStyle w:val="TAC"/>
              <w:rPr>
                <w:rFonts w:eastAsia="Batang" w:cs="Arial"/>
                <w:lang w:eastAsia="en-US"/>
              </w:rPr>
            </w:pPr>
            <w:r w:rsidRPr="006D6D77">
              <w:rPr>
                <w:rFonts w:eastAsia="Batang" w:cs="Arial"/>
                <w:lang w:eastAsia="en-US"/>
              </w:rPr>
              <w:t>233</w:t>
            </w:r>
          </w:p>
        </w:tc>
        <w:tc>
          <w:tcPr>
            <w:tcW w:w="960" w:type="dxa"/>
            <w:tcBorders>
              <w:top w:val="nil"/>
              <w:left w:val="nil"/>
              <w:bottom w:val="single" w:sz="4" w:space="0" w:color="auto"/>
              <w:right w:val="single" w:sz="8" w:space="0" w:color="auto"/>
            </w:tcBorders>
            <w:shd w:val="clear" w:color="auto" w:fill="auto"/>
            <w:noWrap/>
            <w:vAlign w:val="bottom"/>
          </w:tcPr>
          <w:p w14:paraId="0CA90D86" w14:textId="77777777" w:rsidR="0049301F" w:rsidRPr="006D6D77" w:rsidRDefault="0049301F" w:rsidP="0049301F">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center"/>
          </w:tcPr>
          <w:p w14:paraId="4C7889FF" w14:textId="77777777" w:rsidR="0049301F" w:rsidRPr="006D6D77" w:rsidRDefault="0049301F" w:rsidP="0049301F">
            <w:pPr>
              <w:pStyle w:val="TAC"/>
              <w:rPr>
                <w:rFonts w:eastAsia="Batang" w:cs="Arial"/>
                <w:lang w:eastAsia="en-US"/>
              </w:rPr>
            </w:pPr>
            <w:r w:rsidRPr="006D6D77">
              <w:rPr>
                <w:rFonts w:eastAsia="Batang" w:cs="Arial"/>
                <w:lang w:eastAsia="en-US"/>
              </w:rPr>
              <w:t>250</w:t>
            </w:r>
          </w:p>
        </w:tc>
        <w:tc>
          <w:tcPr>
            <w:tcW w:w="960" w:type="dxa"/>
            <w:tcBorders>
              <w:top w:val="nil"/>
              <w:left w:val="nil"/>
              <w:bottom w:val="single" w:sz="4" w:space="0" w:color="auto"/>
              <w:right w:val="single" w:sz="8" w:space="0" w:color="auto"/>
            </w:tcBorders>
            <w:shd w:val="clear" w:color="auto" w:fill="auto"/>
            <w:noWrap/>
            <w:vAlign w:val="bottom"/>
          </w:tcPr>
          <w:p w14:paraId="4752DDF1" w14:textId="77777777" w:rsidR="0049301F" w:rsidRPr="006D6D77" w:rsidRDefault="0049301F" w:rsidP="0049301F">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bottom"/>
          </w:tcPr>
          <w:p w14:paraId="51194C61" w14:textId="77777777" w:rsidR="0049301F" w:rsidRPr="006D6D77" w:rsidRDefault="0049301F" w:rsidP="0049301F">
            <w:pPr>
              <w:pStyle w:val="TAC"/>
              <w:rPr>
                <w:rFonts w:eastAsia="Batang" w:cs="Arial"/>
                <w:lang w:eastAsia="en-US"/>
              </w:rPr>
            </w:pPr>
            <w:r w:rsidRPr="006D6D77">
              <w:rPr>
                <w:rFonts w:eastAsia="Batang" w:cs="Arial"/>
                <w:lang w:eastAsia="en-US"/>
              </w:rPr>
              <w:t>421</w:t>
            </w:r>
          </w:p>
        </w:tc>
        <w:tc>
          <w:tcPr>
            <w:tcW w:w="960" w:type="dxa"/>
            <w:tcBorders>
              <w:top w:val="nil"/>
              <w:left w:val="nil"/>
              <w:bottom w:val="single" w:sz="4" w:space="0" w:color="auto"/>
              <w:right w:val="single" w:sz="8" w:space="0" w:color="auto"/>
            </w:tcBorders>
            <w:shd w:val="clear" w:color="auto" w:fill="auto"/>
            <w:noWrap/>
            <w:vAlign w:val="bottom"/>
          </w:tcPr>
          <w:p w14:paraId="5293F94F" w14:textId="77777777" w:rsidR="0049301F" w:rsidRPr="006D6D77" w:rsidRDefault="0049301F" w:rsidP="0049301F">
            <w:pPr>
              <w:pStyle w:val="TAC"/>
              <w:rPr>
                <w:rFonts w:eastAsia="Batang" w:cs="Arial"/>
                <w:lang w:eastAsia="en-US"/>
              </w:rPr>
            </w:pPr>
            <w:r w:rsidRPr="006D6D77">
              <w:rPr>
                <w:rFonts w:eastAsia="Batang" w:cs="Arial"/>
                <w:lang w:eastAsia="en-US"/>
              </w:rPr>
              <w:t>16</w:t>
            </w:r>
          </w:p>
        </w:tc>
      </w:tr>
      <w:tr w:rsidR="0049301F" w:rsidRPr="0032410E" w14:paraId="17FB83D2"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7817BDFE"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41E0B761" w14:textId="77777777" w:rsidR="0049301F" w:rsidRPr="006D6D77" w:rsidRDefault="0049301F" w:rsidP="0049301F">
            <w:pPr>
              <w:pStyle w:val="TAC"/>
              <w:rPr>
                <w:rFonts w:eastAsia="Batang" w:cs="Arial"/>
                <w:lang w:eastAsia="en-US"/>
              </w:rPr>
            </w:pPr>
            <w:r w:rsidRPr="006D6D77">
              <w:rPr>
                <w:rFonts w:eastAsia="Batang" w:cs="Arial"/>
                <w:lang w:eastAsia="en-US"/>
              </w:rPr>
              <w:t>71</w:t>
            </w:r>
          </w:p>
        </w:tc>
        <w:tc>
          <w:tcPr>
            <w:tcW w:w="960" w:type="dxa"/>
            <w:tcBorders>
              <w:top w:val="nil"/>
              <w:left w:val="nil"/>
              <w:bottom w:val="single" w:sz="4" w:space="0" w:color="auto"/>
              <w:right w:val="single" w:sz="8" w:space="0" w:color="auto"/>
            </w:tcBorders>
            <w:shd w:val="clear" w:color="auto" w:fill="auto"/>
            <w:noWrap/>
            <w:vAlign w:val="bottom"/>
          </w:tcPr>
          <w:p w14:paraId="64E7D2B0"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2C8A8A99" w14:textId="77777777" w:rsidR="0049301F" w:rsidRPr="006D6D77" w:rsidRDefault="0049301F" w:rsidP="0049301F">
            <w:pPr>
              <w:pStyle w:val="TAC"/>
              <w:rPr>
                <w:rFonts w:eastAsia="Batang" w:cs="Arial"/>
                <w:lang w:eastAsia="en-US"/>
              </w:rPr>
            </w:pPr>
            <w:r w:rsidRPr="006D6D77">
              <w:rPr>
                <w:rFonts w:eastAsia="Batang" w:cs="Arial"/>
                <w:lang w:eastAsia="en-US"/>
              </w:rPr>
              <w:t>77</w:t>
            </w:r>
          </w:p>
        </w:tc>
        <w:tc>
          <w:tcPr>
            <w:tcW w:w="960" w:type="dxa"/>
            <w:tcBorders>
              <w:top w:val="nil"/>
              <w:left w:val="nil"/>
              <w:bottom w:val="single" w:sz="4" w:space="0" w:color="auto"/>
              <w:right w:val="single" w:sz="8" w:space="0" w:color="auto"/>
            </w:tcBorders>
            <w:shd w:val="clear" w:color="auto" w:fill="auto"/>
            <w:noWrap/>
            <w:vAlign w:val="bottom"/>
          </w:tcPr>
          <w:p w14:paraId="59F3CF32" w14:textId="77777777" w:rsidR="0049301F" w:rsidRPr="006D6D77" w:rsidRDefault="0049301F" w:rsidP="0049301F">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bottom"/>
          </w:tcPr>
          <w:p w14:paraId="7960932B" w14:textId="77777777" w:rsidR="0049301F" w:rsidRPr="006D6D77" w:rsidRDefault="0049301F" w:rsidP="0049301F">
            <w:pPr>
              <w:pStyle w:val="TAC"/>
              <w:rPr>
                <w:rFonts w:eastAsia="Batang" w:cs="Arial"/>
                <w:lang w:eastAsia="en-US"/>
              </w:rPr>
            </w:pPr>
            <w:r w:rsidRPr="006D6D77">
              <w:rPr>
                <w:rFonts w:eastAsia="Batang" w:cs="Arial"/>
                <w:lang w:eastAsia="en-US"/>
              </w:rPr>
              <w:t>127</w:t>
            </w:r>
          </w:p>
        </w:tc>
        <w:tc>
          <w:tcPr>
            <w:tcW w:w="960" w:type="dxa"/>
            <w:tcBorders>
              <w:top w:val="nil"/>
              <w:left w:val="nil"/>
              <w:bottom w:val="single" w:sz="4" w:space="0" w:color="auto"/>
              <w:right w:val="single" w:sz="8" w:space="0" w:color="auto"/>
            </w:tcBorders>
            <w:shd w:val="clear" w:color="auto" w:fill="auto"/>
            <w:noWrap/>
            <w:vAlign w:val="bottom"/>
          </w:tcPr>
          <w:p w14:paraId="08FAC8F1"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r w:rsidR="0049301F" w:rsidRPr="0032410E" w14:paraId="5200183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26FCC098" w14:textId="77777777" w:rsidR="0049301F" w:rsidRPr="006D6D77" w:rsidRDefault="0049301F" w:rsidP="0049301F">
            <w:pPr>
              <w:pStyle w:val="TAC"/>
              <w:rPr>
                <w:rFonts w:eastAsia="Batang" w:cs="Arial"/>
                <w:lang w:eastAsia="en-US"/>
              </w:rPr>
            </w:pPr>
            <w:r w:rsidRPr="006D6D77">
              <w:rPr>
                <w:rFonts w:eastAsia="Batang" w:cs="Arial"/>
                <w:lang w:eastAsia="en-US"/>
              </w:rPr>
              <w:t>12</w:t>
            </w:r>
          </w:p>
        </w:tc>
        <w:tc>
          <w:tcPr>
            <w:tcW w:w="1437" w:type="dxa"/>
            <w:tcBorders>
              <w:top w:val="nil"/>
              <w:left w:val="nil"/>
              <w:bottom w:val="single" w:sz="4" w:space="0" w:color="auto"/>
              <w:right w:val="single" w:sz="4" w:space="0" w:color="auto"/>
            </w:tcBorders>
            <w:shd w:val="clear" w:color="auto" w:fill="auto"/>
            <w:noWrap/>
            <w:vAlign w:val="center"/>
          </w:tcPr>
          <w:p w14:paraId="49754EA0" w14:textId="77777777" w:rsidR="0049301F" w:rsidRPr="006D6D77" w:rsidRDefault="0049301F" w:rsidP="0049301F">
            <w:pPr>
              <w:pStyle w:val="TAC"/>
              <w:rPr>
                <w:rFonts w:eastAsia="Batang" w:cs="Arial"/>
                <w:lang w:eastAsia="en-US"/>
              </w:rPr>
            </w:pPr>
            <w:r w:rsidRPr="006D6D77">
              <w:rPr>
                <w:rFonts w:eastAsia="Batang" w:cs="Arial"/>
                <w:lang w:eastAsia="en-US"/>
              </w:rPr>
              <w:t>37</w:t>
            </w:r>
          </w:p>
        </w:tc>
        <w:tc>
          <w:tcPr>
            <w:tcW w:w="960" w:type="dxa"/>
            <w:tcBorders>
              <w:top w:val="nil"/>
              <w:left w:val="nil"/>
              <w:bottom w:val="single" w:sz="4" w:space="0" w:color="auto"/>
              <w:right w:val="single" w:sz="8" w:space="0" w:color="auto"/>
            </w:tcBorders>
            <w:shd w:val="clear" w:color="auto" w:fill="auto"/>
            <w:noWrap/>
            <w:vAlign w:val="bottom"/>
          </w:tcPr>
          <w:p w14:paraId="34562DF0"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692D138C" w14:textId="77777777" w:rsidR="0049301F" w:rsidRPr="006D6D77" w:rsidRDefault="0049301F" w:rsidP="0049301F">
            <w:pPr>
              <w:pStyle w:val="TAC"/>
              <w:rPr>
                <w:rFonts w:eastAsia="Batang" w:cs="Arial"/>
                <w:lang w:eastAsia="en-US"/>
              </w:rPr>
            </w:pPr>
            <w:r w:rsidRPr="006D6D77">
              <w:rPr>
                <w:rFonts w:eastAsia="Batang" w:cs="Arial"/>
                <w:lang w:eastAsia="en-US"/>
              </w:rPr>
              <w:t>42</w:t>
            </w:r>
          </w:p>
        </w:tc>
        <w:tc>
          <w:tcPr>
            <w:tcW w:w="960" w:type="dxa"/>
            <w:tcBorders>
              <w:top w:val="nil"/>
              <w:left w:val="nil"/>
              <w:bottom w:val="single" w:sz="4" w:space="0" w:color="auto"/>
              <w:right w:val="single" w:sz="8" w:space="0" w:color="auto"/>
            </w:tcBorders>
            <w:shd w:val="clear" w:color="auto" w:fill="auto"/>
            <w:noWrap/>
            <w:vAlign w:val="bottom"/>
          </w:tcPr>
          <w:p w14:paraId="0153C704"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0606A02D" w14:textId="77777777" w:rsidR="0049301F" w:rsidRPr="006D6D77" w:rsidRDefault="0049301F" w:rsidP="0049301F">
            <w:pPr>
              <w:pStyle w:val="TAC"/>
              <w:rPr>
                <w:rFonts w:eastAsia="Batang" w:cs="Arial"/>
                <w:lang w:eastAsia="en-US"/>
              </w:rPr>
            </w:pPr>
            <w:r w:rsidRPr="006D6D77">
              <w:rPr>
                <w:rFonts w:eastAsia="Batang" w:cs="Arial"/>
                <w:lang w:eastAsia="en-US"/>
              </w:rPr>
              <w:t>90</w:t>
            </w:r>
          </w:p>
        </w:tc>
        <w:tc>
          <w:tcPr>
            <w:tcW w:w="960" w:type="dxa"/>
            <w:tcBorders>
              <w:top w:val="nil"/>
              <w:left w:val="nil"/>
              <w:bottom w:val="single" w:sz="4" w:space="0" w:color="auto"/>
              <w:right w:val="single" w:sz="8" w:space="0" w:color="auto"/>
            </w:tcBorders>
            <w:shd w:val="clear" w:color="auto" w:fill="auto"/>
            <w:noWrap/>
            <w:vAlign w:val="bottom"/>
          </w:tcPr>
          <w:p w14:paraId="473B88E8"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r w:rsidR="0049301F" w:rsidRPr="0032410E" w14:paraId="4091A5C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68ADA7BB" w14:textId="77777777" w:rsidR="0049301F" w:rsidRPr="006D6D77" w:rsidRDefault="0049301F" w:rsidP="0049301F">
            <w:pPr>
              <w:pStyle w:val="TAC"/>
              <w:rPr>
                <w:rFonts w:eastAsia="Batang" w:cs="Arial"/>
                <w:lang w:eastAsia="en-US"/>
              </w:rPr>
            </w:pPr>
            <w:r w:rsidRPr="006D6D77">
              <w:rPr>
                <w:rFonts w:eastAsia="Batang" w:cs="Arial"/>
                <w:lang w:eastAsia="en-US"/>
              </w:rPr>
              <w:t>16</w:t>
            </w:r>
          </w:p>
        </w:tc>
        <w:tc>
          <w:tcPr>
            <w:tcW w:w="1437" w:type="dxa"/>
            <w:tcBorders>
              <w:top w:val="nil"/>
              <w:left w:val="nil"/>
              <w:bottom w:val="single" w:sz="4" w:space="0" w:color="auto"/>
              <w:right w:val="single" w:sz="4" w:space="0" w:color="auto"/>
            </w:tcBorders>
            <w:shd w:val="clear" w:color="auto" w:fill="auto"/>
            <w:noWrap/>
            <w:vAlign w:val="center"/>
          </w:tcPr>
          <w:p w14:paraId="6908A226" w14:textId="77777777" w:rsidR="0049301F" w:rsidRPr="006D6D77" w:rsidRDefault="0049301F" w:rsidP="0049301F">
            <w:pPr>
              <w:pStyle w:val="TAC"/>
              <w:rPr>
                <w:rFonts w:eastAsia="Batang" w:cs="Arial"/>
                <w:lang w:eastAsia="en-US"/>
              </w:rPr>
            </w:pPr>
            <w:r w:rsidRPr="006D6D77">
              <w:rPr>
                <w:rFonts w:eastAsia="Batang" w:cs="Arial"/>
                <w:lang w:eastAsia="en-US"/>
              </w:rPr>
              <w:t>24</w:t>
            </w:r>
          </w:p>
        </w:tc>
        <w:tc>
          <w:tcPr>
            <w:tcW w:w="960" w:type="dxa"/>
            <w:tcBorders>
              <w:top w:val="nil"/>
              <w:left w:val="nil"/>
              <w:bottom w:val="single" w:sz="4" w:space="0" w:color="auto"/>
              <w:right w:val="single" w:sz="8" w:space="0" w:color="auto"/>
            </w:tcBorders>
            <w:shd w:val="clear" w:color="auto" w:fill="auto"/>
            <w:noWrap/>
            <w:vAlign w:val="bottom"/>
          </w:tcPr>
          <w:p w14:paraId="0B417741"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6988BE38" w14:textId="77777777" w:rsidR="0049301F" w:rsidRPr="006D6D77" w:rsidRDefault="0049301F" w:rsidP="0049301F">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tcPr>
          <w:p w14:paraId="3DF660BB" w14:textId="77777777" w:rsidR="0049301F" w:rsidRPr="006D6D77" w:rsidRDefault="0049301F" w:rsidP="0049301F">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bottom"/>
          </w:tcPr>
          <w:p w14:paraId="2FE9BF79" w14:textId="77777777" w:rsidR="0049301F" w:rsidRPr="006D6D77" w:rsidRDefault="0049301F" w:rsidP="0049301F">
            <w:pPr>
              <w:pStyle w:val="TAC"/>
              <w:rPr>
                <w:rFonts w:eastAsia="Batang" w:cs="Arial"/>
                <w:lang w:eastAsia="en-US"/>
              </w:rPr>
            </w:pPr>
            <w:r w:rsidRPr="006D6D77">
              <w:rPr>
                <w:rFonts w:eastAsia="Batang" w:cs="Arial"/>
                <w:lang w:eastAsia="en-US"/>
              </w:rPr>
              <w:t>63</w:t>
            </w:r>
          </w:p>
        </w:tc>
        <w:tc>
          <w:tcPr>
            <w:tcW w:w="960" w:type="dxa"/>
            <w:tcBorders>
              <w:top w:val="nil"/>
              <w:left w:val="nil"/>
              <w:bottom w:val="single" w:sz="4" w:space="0" w:color="auto"/>
              <w:right w:val="single" w:sz="8" w:space="0" w:color="auto"/>
            </w:tcBorders>
            <w:shd w:val="clear" w:color="auto" w:fill="auto"/>
            <w:noWrap/>
            <w:vAlign w:val="bottom"/>
          </w:tcPr>
          <w:p w14:paraId="3563611F"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2F4E810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2E9169A8" w14:textId="77777777" w:rsidR="0049301F" w:rsidRPr="006D6D77" w:rsidRDefault="0049301F" w:rsidP="0049301F">
            <w:pPr>
              <w:pStyle w:val="TAC"/>
              <w:rPr>
                <w:rFonts w:eastAsia="Batang" w:cs="Arial"/>
                <w:lang w:eastAsia="en-US"/>
              </w:rPr>
            </w:pPr>
            <w:r w:rsidRPr="006D6D77">
              <w:rPr>
                <w:rFonts w:eastAsia="Batang" w:cs="Arial"/>
                <w:lang w:eastAsia="en-US"/>
              </w:rPr>
              <w:t>20</w:t>
            </w:r>
          </w:p>
        </w:tc>
        <w:tc>
          <w:tcPr>
            <w:tcW w:w="1437" w:type="dxa"/>
            <w:tcBorders>
              <w:top w:val="nil"/>
              <w:left w:val="nil"/>
              <w:bottom w:val="single" w:sz="4" w:space="0" w:color="auto"/>
              <w:right w:val="single" w:sz="4" w:space="0" w:color="auto"/>
            </w:tcBorders>
            <w:shd w:val="clear" w:color="auto" w:fill="auto"/>
            <w:noWrap/>
            <w:vAlign w:val="center"/>
          </w:tcPr>
          <w:p w14:paraId="1B8F2BDF" w14:textId="77777777" w:rsidR="0049301F" w:rsidRPr="006D6D77" w:rsidRDefault="0049301F" w:rsidP="0049301F">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tcPr>
          <w:p w14:paraId="5E92DBAF"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4302A1F7" w14:textId="77777777" w:rsidR="0049301F" w:rsidRPr="006D6D77" w:rsidRDefault="0049301F" w:rsidP="0049301F">
            <w:pPr>
              <w:pStyle w:val="TAC"/>
              <w:rPr>
                <w:rFonts w:eastAsia="Batang" w:cs="Arial"/>
                <w:lang w:eastAsia="en-US"/>
              </w:rPr>
            </w:pPr>
            <w:r w:rsidRPr="006D6D77">
              <w:rPr>
                <w:rFonts w:eastAsia="Batang" w:cs="Arial"/>
                <w:lang w:eastAsia="en-US"/>
              </w:rPr>
              <w:t>22</w:t>
            </w:r>
          </w:p>
        </w:tc>
        <w:tc>
          <w:tcPr>
            <w:tcW w:w="960" w:type="dxa"/>
            <w:tcBorders>
              <w:top w:val="nil"/>
              <w:left w:val="nil"/>
              <w:bottom w:val="single" w:sz="4" w:space="0" w:color="auto"/>
              <w:right w:val="single" w:sz="8" w:space="0" w:color="auto"/>
            </w:tcBorders>
            <w:shd w:val="clear" w:color="auto" w:fill="auto"/>
            <w:noWrap/>
            <w:vAlign w:val="bottom"/>
          </w:tcPr>
          <w:p w14:paraId="570C4EF4"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0E3DD8C3" w14:textId="77777777" w:rsidR="0049301F" w:rsidRPr="006D6D77" w:rsidRDefault="0049301F" w:rsidP="0049301F">
            <w:pPr>
              <w:pStyle w:val="TAC"/>
              <w:rPr>
                <w:rFonts w:eastAsia="Batang" w:cs="Arial"/>
                <w:lang w:eastAsia="en-US"/>
              </w:rPr>
            </w:pPr>
            <w:r w:rsidRPr="006D6D77">
              <w:rPr>
                <w:rFonts w:eastAsia="Batang" w:cs="Arial"/>
                <w:lang w:eastAsia="en-US"/>
              </w:rPr>
              <w:t>52</w:t>
            </w:r>
          </w:p>
        </w:tc>
        <w:tc>
          <w:tcPr>
            <w:tcW w:w="960" w:type="dxa"/>
            <w:tcBorders>
              <w:top w:val="nil"/>
              <w:left w:val="nil"/>
              <w:bottom w:val="single" w:sz="4" w:space="0" w:color="auto"/>
              <w:right w:val="single" w:sz="8" w:space="0" w:color="auto"/>
            </w:tcBorders>
            <w:shd w:val="clear" w:color="auto" w:fill="auto"/>
            <w:noWrap/>
            <w:vAlign w:val="bottom"/>
          </w:tcPr>
          <w:p w14:paraId="75B15673"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6FC05145"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71B897C5" w14:textId="77777777" w:rsidR="0049301F" w:rsidRPr="006D6D77" w:rsidRDefault="0049301F" w:rsidP="0049301F">
            <w:pPr>
              <w:pStyle w:val="TAC"/>
              <w:rPr>
                <w:rFonts w:eastAsia="Batang" w:cs="Arial"/>
                <w:lang w:eastAsia="en-US"/>
              </w:rPr>
            </w:pPr>
            <w:r w:rsidRPr="006D6D77">
              <w:rPr>
                <w:rFonts w:eastAsia="Batang" w:cs="Arial"/>
                <w:lang w:eastAsia="en-US"/>
              </w:rPr>
              <w:t>24</w:t>
            </w:r>
          </w:p>
        </w:tc>
        <w:tc>
          <w:tcPr>
            <w:tcW w:w="1437" w:type="dxa"/>
            <w:tcBorders>
              <w:top w:val="nil"/>
              <w:left w:val="nil"/>
              <w:bottom w:val="single" w:sz="4" w:space="0" w:color="auto"/>
              <w:right w:val="single" w:sz="4" w:space="0" w:color="auto"/>
            </w:tcBorders>
            <w:shd w:val="clear" w:color="auto" w:fill="auto"/>
            <w:noWrap/>
            <w:vAlign w:val="center"/>
          </w:tcPr>
          <w:p w14:paraId="51A3638A" w14:textId="77777777" w:rsidR="0049301F" w:rsidRPr="006D6D77" w:rsidRDefault="0049301F" w:rsidP="0049301F">
            <w:pPr>
              <w:pStyle w:val="TAC"/>
              <w:rPr>
                <w:rFonts w:eastAsia="Batang" w:cs="Arial"/>
                <w:lang w:eastAsia="en-US"/>
              </w:rPr>
            </w:pPr>
            <w:r w:rsidRPr="006D6D77">
              <w:rPr>
                <w:rFonts w:eastAsia="Batang" w:cs="Arial"/>
                <w:lang w:eastAsia="en-US"/>
              </w:rPr>
              <w:t>14</w:t>
            </w:r>
          </w:p>
        </w:tc>
        <w:tc>
          <w:tcPr>
            <w:tcW w:w="960" w:type="dxa"/>
            <w:tcBorders>
              <w:top w:val="nil"/>
              <w:left w:val="nil"/>
              <w:bottom w:val="single" w:sz="4" w:space="0" w:color="auto"/>
              <w:right w:val="single" w:sz="8" w:space="0" w:color="auto"/>
            </w:tcBorders>
            <w:shd w:val="clear" w:color="auto" w:fill="auto"/>
            <w:noWrap/>
            <w:vAlign w:val="bottom"/>
          </w:tcPr>
          <w:p w14:paraId="042E9275"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09B54682" w14:textId="77777777" w:rsidR="0049301F" w:rsidRPr="006D6D77" w:rsidRDefault="0049301F" w:rsidP="0049301F">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tcPr>
          <w:p w14:paraId="0A5E9EF4"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6B04B32E" w14:textId="77777777" w:rsidR="0049301F" w:rsidRPr="006D6D77" w:rsidRDefault="0049301F" w:rsidP="0049301F">
            <w:pPr>
              <w:pStyle w:val="TAC"/>
              <w:rPr>
                <w:rFonts w:eastAsia="Batang" w:cs="Arial"/>
                <w:lang w:eastAsia="en-US"/>
              </w:rPr>
            </w:pPr>
            <w:r w:rsidRPr="006D6D77">
              <w:rPr>
                <w:rFonts w:eastAsia="Batang" w:cs="Arial"/>
                <w:lang w:eastAsia="en-US"/>
              </w:rPr>
              <w:t>44</w:t>
            </w:r>
          </w:p>
        </w:tc>
        <w:tc>
          <w:tcPr>
            <w:tcW w:w="960" w:type="dxa"/>
            <w:tcBorders>
              <w:top w:val="nil"/>
              <w:left w:val="nil"/>
              <w:bottom w:val="single" w:sz="4" w:space="0" w:color="auto"/>
              <w:right w:val="single" w:sz="8" w:space="0" w:color="auto"/>
            </w:tcBorders>
            <w:shd w:val="clear" w:color="auto" w:fill="auto"/>
            <w:noWrap/>
            <w:vAlign w:val="bottom"/>
          </w:tcPr>
          <w:p w14:paraId="2E5AE2EC"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38A30324"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3FFAC698" w14:textId="77777777" w:rsidR="0049301F" w:rsidRPr="006D6D77" w:rsidRDefault="0049301F" w:rsidP="0049301F">
            <w:pPr>
              <w:pStyle w:val="TAC"/>
              <w:rPr>
                <w:rFonts w:eastAsia="Batang" w:cs="Arial"/>
                <w:lang w:eastAsia="en-US"/>
              </w:rPr>
            </w:pPr>
            <w:r w:rsidRPr="006D6D77">
              <w:rPr>
                <w:rFonts w:eastAsia="Batang" w:cs="Arial"/>
                <w:lang w:eastAsia="en-US"/>
              </w:rPr>
              <w:t>32</w:t>
            </w:r>
          </w:p>
        </w:tc>
        <w:tc>
          <w:tcPr>
            <w:tcW w:w="1437" w:type="dxa"/>
            <w:tcBorders>
              <w:top w:val="nil"/>
              <w:left w:val="nil"/>
              <w:bottom w:val="single" w:sz="4" w:space="0" w:color="auto"/>
              <w:right w:val="single" w:sz="4" w:space="0" w:color="auto"/>
            </w:tcBorders>
            <w:shd w:val="clear" w:color="auto" w:fill="auto"/>
            <w:noWrap/>
            <w:vAlign w:val="center"/>
          </w:tcPr>
          <w:p w14:paraId="12A178E2" w14:textId="77777777" w:rsidR="0049301F" w:rsidRPr="006D6D77" w:rsidRDefault="0049301F" w:rsidP="0049301F">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tcPr>
          <w:p w14:paraId="57A72A67"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43128304" w14:textId="77777777" w:rsidR="0049301F" w:rsidRPr="006D6D77" w:rsidRDefault="0049301F" w:rsidP="0049301F">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4" w:space="0" w:color="auto"/>
              <w:right w:val="single" w:sz="8" w:space="0" w:color="auto"/>
            </w:tcBorders>
            <w:shd w:val="clear" w:color="auto" w:fill="auto"/>
            <w:noWrap/>
            <w:vAlign w:val="bottom"/>
          </w:tcPr>
          <w:p w14:paraId="383902E0"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7E301DB8" w14:textId="77777777" w:rsidR="0049301F" w:rsidRPr="006D6D77" w:rsidRDefault="0049301F" w:rsidP="0049301F">
            <w:pPr>
              <w:pStyle w:val="TAC"/>
              <w:rPr>
                <w:rFonts w:eastAsia="Batang" w:cs="Arial"/>
                <w:lang w:eastAsia="en-US"/>
              </w:rPr>
            </w:pPr>
            <w:r w:rsidRPr="006D6D77">
              <w:rPr>
                <w:rFonts w:eastAsia="Batang" w:cs="Arial"/>
                <w:lang w:eastAsia="en-US"/>
              </w:rPr>
              <w:t>35</w:t>
            </w:r>
          </w:p>
        </w:tc>
        <w:tc>
          <w:tcPr>
            <w:tcW w:w="960" w:type="dxa"/>
            <w:tcBorders>
              <w:top w:val="nil"/>
              <w:left w:val="nil"/>
              <w:bottom w:val="single" w:sz="4" w:space="0" w:color="auto"/>
              <w:right w:val="single" w:sz="8" w:space="0" w:color="auto"/>
            </w:tcBorders>
            <w:shd w:val="clear" w:color="auto" w:fill="auto"/>
            <w:noWrap/>
            <w:vAlign w:val="bottom"/>
          </w:tcPr>
          <w:p w14:paraId="16F10D96"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1C08CA61"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60BC5923" w14:textId="77777777" w:rsidR="0049301F" w:rsidRPr="006D6D77" w:rsidRDefault="0049301F" w:rsidP="0049301F">
            <w:pPr>
              <w:pStyle w:val="TAC"/>
              <w:rPr>
                <w:rFonts w:eastAsia="Batang" w:cs="Arial"/>
                <w:lang w:eastAsia="en-US"/>
              </w:rPr>
            </w:pPr>
            <w:r w:rsidRPr="006D6D77">
              <w:rPr>
                <w:rFonts w:eastAsia="Batang" w:cs="Arial"/>
                <w:lang w:eastAsia="en-US"/>
              </w:rPr>
              <w:t>36</w:t>
            </w:r>
          </w:p>
        </w:tc>
        <w:tc>
          <w:tcPr>
            <w:tcW w:w="1437" w:type="dxa"/>
            <w:tcBorders>
              <w:top w:val="nil"/>
              <w:left w:val="nil"/>
              <w:bottom w:val="single" w:sz="4" w:space="0" w:color="auto"/>
              <w:right w:val="single" w:sz="4" w:space="0" w:color="auto"/>
            </w:tcBorders>
            <w:shd w:val="clear" w:color="auto" w:fill="auto"/>
            <w:noWrap/>
            <w:vAlign w:val="center"/>
          </w:tcPr>
          <w:p w14:paraId="34B4847C"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960" w:type="dxa"/>
            <w:tcBorders>
              <w:top w:val="nil"/>
              <w:left w:val="nil"/>
              <w:bottom w:val="single" w:sz="4" w:space="0" w:color="auto"/>
              <w:right w:val="single" w:sz="8" w:space="0" w:color="auto"/>
            </w:tcBorders>
            <w:shd w:val="clear" w:color="auto" w:fill="auto"/>
            <w:noWrap/>
            <w:vAlign w:val="bottom"/>
          </w:tcPr>
          <w:p w14:paraId="0C4B4AB0"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3F7CF9E9" w14:textId="77777777" w:rsidR="0049301F" w:rsidRPr="006D6D77" w:rsidRDefault="0049301F" w:rsidP="0049301F">
            <w:pPr>
              <w:pStyle w:val="TAC"/>
              <w:rPr>
                <w:rFonts w:eastAsia="Batang" w:cs="Arial"/>
                <w:lang w:eastAsia="en-US"/>
              </w:rPr>
            </w:pPr>
            <w:r w:rsidRPr="006D6D77">
              <w:rPr>
                <w:rFonts w:eastAsia="Batang" w:cs="Arial"/>
                <w:lang w:eastAsia="en-US"/>
              </w:rPr>
              <w:t>12</w:t>
            </w:r>
          </w:p>
        </w:tc>
        <w:tc>
          <w:tcPr>
            <w:tcW w:w="960" w:type="dxa"/>
            <w:tcBorders>
              <w:top w:val="nil"/>
              <w:left w:val="nil"/>
              <w:bottom w:val="single" w:sz="4" w:space="0" w:color="auto"/>
              <w:right w:val="single" w:sz="8" w:space="0" w:color="auto"/>
            </w:tcBorders>
            <w:shd w:val="clear" w:color="auto" w:fill="auto"/>
            <w:noWrap/>
            <w:vAlign w:val="bottom"/>
          </w:tcPr>
          <w:p w14:paraId="388C2D6C"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74B7508A" w14:textId="77777777" w:rsidR="0049301F" w:rsidRPr="006D6D77" w:rsidRDefault="0049301F" w:rsidP="0049301F">
            <w:pPr>
              <w:pStyle w:val="TAC"/>
              <w:rPr>
                <w:rFonts w:eastAsia="Batang" w:cs="Arial"/>
                <w:lang w:eastAsia="en-US"/>
              </w:rPr>
            </w:pPr>
            <w:r w:rsidRPr="006D6D77">
              <w:rPr>
                <w:rFonts w:eastAsia="Batang" w:cs="Arial"/>
                <w:lang w:eastAsia="en-US"/>
              </w:rPr>
              <w:t>32</w:t>
            </w:r>
          </w:p>
        </w:tc>
        <w:tc>
          <w:tcPr>
            <w:tcW w:w="960" w:type="dxa"/>
            <w:tcBorders>
              <w:top w:val="nil"/>
              <w:left w:val="nil"/>
              <w:bottom w:val="single" w:sz="4" w:space="0" w:color="auto"/>
              <w:right w:val="single" w:sz="8" w:space="0" w:color="auto"/>
            </w:tcBorders>
            <w:shd w:val="clear" w:color="auto" w:fill="auto"/>
            <w:noWrap/>
            <w:vAlign w:val="bottom"/>
          </w:tcPr>
          <w:p w14:paraId="3799A2D6"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494E121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1848AE87" w14:textId="77777777" w:rsidR="0049301F" w:rsidRPr="006D6D77" w:rsidRDefault="0049301F" w:rsidP="0049301F">
            <w:pPr>
              <w:pStyle w:val="TAC"/>
              <w:rPr>
                <w:rFonts w:eastAsia="Batang" w:cs="Arial"/>
                <w:lang w:eastAsia="en-US"/>
              </w:rPr>
            </w:pPr>
            <w:r w:rsidRPr="006D6D77">
              <w:rPr>
                <w:rFonts w:eastAsia="Batang" w:cs="Arial"/>
                <w:lang w:eastAsia="en-US"/>
              </w:rPr>
              <w:t>40</w:t>
            </w:r>
          </w:p>
        </w:tc>
        <w:tc>
          <w:tcPr>
            <w:tcW w:w="1437" w:type="dxa"/>
            <w:tcBorders>
              <w:top w:val="nil"/>
              <w:left w:val="nil"/>
              <w:bottom w:val="single" w:sz="4" w:space="0" w:color="auto"/>
              <w:right w:val="single" w:sz="4" w:space="0" w:color="auto"/>
            </w:tcBorders>
            <w:shd w:val="clear" w:color="auto" w:fill="auto"/>
            <w:noWrap/>
            <w:vAlign w:val="center"/>
          </w:tcPr>
          <w:p w14:paraId="375C28DE" w14:textId="77777777" w:rsidR="0049301F" w:rsidRPr="006D6D77" w:rsidRDefault="0049301F" w:rsidP="0049301F">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tcPr>
          <w:p w14:paraId="65988C7C"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285267F6" w14:textId="77777777" w:rsidR="0049301F" w:rsidRPr="006D6D77" w:rsidRDefault="0049301F" w:rsidP="0049301F">
            <w:pPr>
              <w:pStyle w:val="TAC"/>
              <w:rPr>
                <w:rFonts w:eastAsia="Batang" w:cs="Arial"/>
                <w:lang w:eastAsia="en-US"/>
              </w:rPr>
            </w:pPr>
            <w:r w:rsidRPr="006D6D77">
              <w:rPr>
                <w:rFonts w:eastAsia="Batang" w:cs="Arial"/>
                <w:lang w:eastAsia="en-US"/>
              </w:rPr>
              <w:t>10</w:t>
            </w:r>
          </w:p>
        </w:tc>
        <w:tc>
          <w:tcPr>
            <w:tcW w:w="960" w:type="dxa"/>
            <w:tcBorders>
              <w:top w:val="nil"/>
              <w:left w:val="nil"/>
              <w:bottom w:val="single" w:sz="4" w:space="0" w:color="auto"/>
              <w:right w:val="single" w:sz="8" w:space="0" w:color="auto"/>
            </w:tcBorders>
            <w:shd w:val="clear" w:color="auto" w:fill="auto"/>
            <w:noWrap/>
            <w:vAlign w:val="bottom"/>
          </w:tcPr>
          <w:p w14:paraId="7C6B05F4"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30D06DAF" w14:textId="77777777" w:rsidR="0049301F" w:rsidRPr="006D6D77" w:rsidRDefault="0049301F" w:rsidP="0049301F">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tcPr>
          <w:p w14:paraId="470C98C8"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731179B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5317CEBF" w14:textId="77777777" w:rsidR="0049301F" w:rsidRPr="006D6D77" w:rsidRDefault="0049301F" w:rsidP="0049301F">
            <w:pPr>
              <w:pStyle w:val="TAC"/>
              <w:rPr>
                <w:rFonts w:eastAsia="Batang" w:cs="Arial"/>
                <w:lang w:eastAsia="en-US"/>
              </w:rPr>
            </w:pPr>
            <w:r w:rsidRPr="006D6D77">
              <w:rPr>
                <w:rFonts w:eastAsia="Batang" w:cs="Arial"/>
                <w:lang w:eastAsia="en-US"/>
              </w:rPr>
              <w:t>48</w:t>
            </w:r>
          </w:p>
        </w:tc>
        <w:tc>
          <w:tcPr>
            <w:tcW w:w="1437" w:type="dxa"/>
            <w:tcBorders>
              <w:top w:val="nil"/>
              <w:left w:val="nil"/>
              <w:bottom w:val="single" w:sz="4" w:space="0" w:color="auto"/>
              <w:right w:val="single" w:sz="4" w:space="0" w:color="auto"/>
            </w:tcBorders>
            <w:shd w:val="clear" w:color="auto" w:fill="auto"/>
            <w:noWrap/>
            <w:vAlign w:val="center"/>
          </w:tcPr>
          <w:p w14:paraId="5363548B" w14:textId="77777777" w:rsidR="0049301F" w:rsidRPr="006D6D77" w:rsidRDefault="0049301F" w:rsidP="0049301F">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tcPr>
          <w:p w14:paraId="24AF4C90"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7418F1A6" w14:textId="77777777" w:rsidR="0049301F" w:rsidRPr="006D6D77" w:rsidRDefault="0049301F" w:rsidP="0049301F">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tcPr>
          <w:p w14:paraId="7BFB5620"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74240E52" w14:textId="77777777" w:rsidR="0049301F" w:rsidRPr="006D6D77" w:rsidRDefault="0049301F" w:rsidP="0049301F">
            <w:pPr>
              <w:pStyle w:val="TAC"/>
              <w:rPr>
                <w:rFonts w:eastAsia="Batang" w:cs="Arial"/>
                <w:lang w:eastAsia="en-US"/>
              </w:rPr>
            </w:pPr>
            <w:r w:rsidRPr="006D6D77">
              <w:rPr>
                <w:rFonts w:eastAsia="Batang" w:cs="Arial"/>
                <w:lang w:eastAsia="en-US"/>
              </w:rPr>
              <w:t>25</w:t>
            </w:r>
          </w:p>
        </w:tc>
        <w:tc>
          <w:tcPr>
            <w:tcW w:w="960" w:type="dxa"/>
            <w:tcBorders>
              <w:top w:val="nil"/>
              <w:left w:val="nil"/>
              <w:bottom w:val="single" w:sz="4" w:space="0" w:color="auto"/>
              <w:right w:val="single" w:sz="8" w:space="0" w:color="auto"/>
            </w:tcBorders>
            <w:shd w:val="clear" w:color="auto" w:fill="auto"/>
            <w:noWrap/>
            <w:vAlign w:val="bottom"/>
          </w:tcPr>
          <w:p w14:paraId="26465401" w14:textId="77777777" w:rsidR="0049301F" w:rsidRPr="006D6D77" w:rsidRDefault="0049301F" w:rsidP="0049301F">
            <w:pPr>
              <w:pStyle w:val="TAC"/>
              <w:rPr>
                <w:rFonts w:eastAsia="Batang" w:cs="Arial"/>
                <w:lang w:eastAsia="en-US"/>
              </w:rPr>
            </w:pPr>
            <w:r w:rsidRPr="006D6D77">
              <w:rPr>
                <w:rFonts w:eastAsia="Batang" w:cs="Arial"/>
                <w:lang w:eastAsia="en-US"/>
              </w:rPr>
              <w:t>12</w:t>
            </w:r>
          </w:p>
        </w:tc>
      </w:tr>
      <w:tr w:rsidR="0049301F" w:rsidRPr="0032410E" w14:paraId="75CC2C9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007722AC" w14:textId="77777777" w:rsidR="0049301F" w:rsidRPr="006D6D77" w:rsidRDefault="0049301F" w:rsidP="0049301F">
            <w:pPr>
              <w:pStyle w:val="TAC"/>
              <w:rPr>
                <w:rFonts w:eastAsia="Batang" w:cs="Arial"/>
                <w:lang w:eastAsia="en-US"/>
              </w:rPr>
            </w:pPr>
            <w:r w:rsidRPr="006D6D77">
              <w:rPr>
                <w:rFonts w:eastAsia="Batang" w:cs="Arial"/>
                <w:lang w:eastAsia="en-US"/>
              </w:rPr>
              <w:t>60</w:t>
            </w:r>
          </w:p>
        </w:tc>
        <w:tc>
          <w:tcPr>
            <w:tcW w:w="1437" w:type="dxa"/>
            <w:tcBorders>
              <w:top w:val="nil"/>
              <w:left w:val="nil"/>
              <w:bottom w:val="single" w:sz="4" w:space="0" w:color="auto"/>
              <w:right w:val="single" w:sz="4" w:space="0" w:color="auto"/>
            </w:tcBorders>
            <w:shd w:val="clear" w:color="auto" w:fill="auto"/>
            <w:noWrap/>
            <w:vAlign w:val="center"/>
          </w:tcPr>
          <w:p w14:paraId="7579D528" w14:textId="77777777" w:rsidR="0049301F" w:rsidRPr="006D6D77" w:rsidRDefault="0049301F" w:rsidP="0049301F">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tcPr>
          <w:p w14:paraId="5DF353F8"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5AE940CF" w14:textId="77777777" w:rsidR="0049301F" w:rsidRPr="006D6D77" w:rsidRDefault="0049301F" w:rsidP="0049301F">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tcPr>
          <w:p w14:paraId="41683EBC"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573B7D99" w14:textId="77777777" w:rsidR="0049301F" w:rsidRPr="006D6D77" w:rsidRDefault="0049301F" w:rsidP="0049301F">
            <w:pPr>
              <w:pStyle w:val="TAC"/>
              <w:rPr>
                <w:rFonts w:eastAsia="Batang" w:cs="Arial"/>
                <w:lang w:eastAsia="en-US"/>
              </w:rPr>
            </w:pPr>
            <w:r w:rsidRPr="006D6D77">
              <w:rPr>
                <w:rFonts w:eastAsia="Batang" w:cs="Arial"/>
                <w:lang w:eastAsia="en-US"/>
              </w:rPr>
              <w:t>20</w:t>
            </w:r>
          </w:p>
        </w:tc>
        <w:tc>
          <w:tcPr>
            <w:tcW w:w="960" w:type="dxa"/>
            <w:tcBorders>
              <w:top w:val="nil"/>
              <w:left w:val="nil"/>
              <w:bottom w:val="single" w:sz="4" w:space="0" w:color="auto"/>
              <w:right w:val="single" w:sz="8" w:space="0" w:color="auto"/>
            </w:tcBorders>
            <w:shd w:val="clear" w:color="auto" w:fill="auto"/>
            <w:noWrap/>
            <w:vAlign w:val="bottom"/>
          </w:tcPr>
          <w:p w14:paraId="204E457A"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r w:rsidR="0049301F" w:rsidRPr="0032410E" w14:paraId="251D0B5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34D688F3" w14:textId="77777777" w:rsidR="0049301F" w:rsidRPr="006D6D77" w:rsidRDefault="0049301F" w:rsidP="0049301F">
            <w:pPr>
              <w:pStyle w:val="TAC"/>
              <w:rPr>
                <w:rFonts w:eastAsia="Batang" w:cs="Arial"/>
                <w:lang w:eastAsia="en-US"/>
              </w:rPr>
            </w:pPr>
            <w:r w:rsidRPr="006D6D77">
              <w:rPr>
                <w:rFonts w:eastAsia="Batang" w:cs="Arial"/>
                <w:lang w:eastAsia="en-US"/>
              </w:rPr>
              <w:t>64</w:t>
            </w:r>
          </w:p>
        </w:tc>
        <w:tc>
          <w:tcPr>
            <w:tcW w:w="1437" w:type="dxa"/>
            <w:tcBorders>
              <w:top w:val="nil"/>
              <w:left w:val="nil"/>
              <w:bottom w:val="single" w:sz="4" w:space="0" w:color="auto"/>
              <w:right w:val="single" w:sz="4" w:space="0" w:color="auto"/>
            </w:tcBorders>
            <w:shd w:val="clear" w:color="auto" w:fill="auto"/>
            <w:noWrap/>
            <w:vAlign w:val="center"/>
          </w:tcPr>
          <w:p w14:paraId="255096D7" w14:textId="77777777" w:rsidR="0049301F" w:rsidRPr="006D6D77" w:rsidRDefault="0049301F" w:rsidP="0049301F">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tcPr>
          <w:p w14:paraId="1FB7714D"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5B825D7B" w14:textId="77777777" w:rsidR="0049301F" w:rsidRPr="006D6D77" w:rsidRDefault="0049301F" w:rsidP="0049301F">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tcPr>
          <w:p w14:paraId="33490E9A"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14C1F866" w14:textId="77777777" w:rsidR="0049301F" w:rsidRPr="006D6D77" w:rsidRDefault="0049301F" w:rsidP="0049301F">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tcPr>
          <w:p w14:paraId="70631B59"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r w:rsidR="0049301F" w:rsidRPr="0032410E" w14:paraId="7CB97744"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6647B7C7" w14:textId="77777777" w:rsidR="0049301F" w:rsidRPr="006D6D77" w:rsidRDefault="0049301F" w:rsidP="0049301F">
            <w:pPr>
              <w:pStyle w:val="TAC"/>
              <w:rPr>
                <w:rFonts w:eastAsia="Batang" w:cs="Arial"/>
                <w:lang w:eastAsia="en-US"/>
              </w:rPr>
            </w:pPr>
            <w:r w:rsidRPr="006D6D77">
              <w:rPr>
                <w:rFonts w:eastAsia="Batang" w:cs="Arial"/>
                <w:lang w:eastAsia="en-US"/>
              </w:rPr>
              <w:t>72</w:t>
            </w:r>
          </w:p>
        </w:tc>
        <w:tc>
          <w:tcPr>
            <w:tcW w:w="1437" w:type="dxa"/>
            <w:tcBorders>
              <w:top w:val="nil"/>
              <w:left w:val="nil"/>
              <w:bottom w:val="single" w:sz="4" w:space="0" w:color="auto"/>
              <w:right w:val="single" w:sz="4" w:space="0" w:color="auto"/>
            </w:tcBorders>
            <w:shd w:val="clear" w:color="auto" w:fill="auto"/>
            <w:noWrap/>
            <w:vAlign w:val="center"/>
          </w:tcPr>
          <w:p w14:paraId="68624494" w14:textId="77777777" w:rsidR="0049301F" w:rsidRPr="006D6D77" w:rsidRDefault="0049301F" w:rsidP="0049301F">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tcPr>
          <w:p w14:paraId="1CEDC233"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683FEF99"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tcPr>
          <w:p w14:paraId="77D7AEF3"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285F8F79" w14:textId="77777777" w:rsidR="0049301F" w:rsidRPr="006D6D77" w:rsidRDefault="0049301F" w:rsidP="0049301F">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tcPr>
          <w:p w14:paraId="750FDDB6"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r w:rsidR="0049301F" w:rsidRPr="0032410E" w14:paraId="04E3EF35"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7221581F" w14:textId="77777777" w:rsidR="0049301F" w:rsidRPr="006D6D77" w:rsidRDefault="0049301F" w:rsidP="0049301F">
            <w:pPr>
              <w:pStyle w:val="TAC"/>
              <w:rPr>
                <w:rFonts w:eastAsia="Batang" w:cs="Arial"/>
                <w:lang w:eastAsia="en-US"/>
              </w:rPr>
            </w:pPr>
            <w:r w:rsidRPr="006D6D77">
              <w:rPr>
                <w:rFonts w:eastAsia="Batang" w:cs="Arial"/>
                <w:lang w:eastAsia="en-US"/>
              </w:rPr>
              <w:t>80</w:t>
            </w:r>
          </w:p>
        </w:tc>
        <w:tc>
          <w:tcPr>
            <w:tcW w:w="1437" w:type="dxa"/>
            <w:tcBorders>
              <w:top w:val="nil"/>
              <w:left w:val="nil"/>
              <w:bottom w:val="single" w:sz="4" w:space="0" w:color="auto"/>
              <w:right w:val="single" w:sz="4" w:space="0" w:color="auto"/>
            </w:tcBorders>
            <w:shd w:val="clear" w:color="auto" w:fill="auto"/>
            <w:noWrap/>
            <w:vAlign w:val="center"/>
          </w:tcPr>
          <w:p w14:paraId="043E972D" w14:textId="77777777" w:rsidR="0049301F" w:rsidRPr="006D6D77" w:rsidRDefault="0049301F" w:rsidP="0049301F">
            <w:pPr>
              <w:pStyle w:val="TAC"/>
              <w:rPr>
                <w:rFonts w:eastAsia="Batang" w:cs="Arial"/>
                <w:lang w:eastAsia="en-US"/>
              </w:rPr>
            </w:pPr>
            <w:r w:rsidRPr="006D6D77">
              <w:rPr>
                <w:rFonts w:eastAsia="Batang" w:cs="Arial"/>
                <w:lang w:eastAsia="en-US"/>
              </w:rPr>
              <w:t>3</w:t>
            </w:r>
          </w:p>
        </w:tc>
        <w:tc>
          <w:tcPr>
            <w:tcW w:w="960" w:type="dxa"/>
            <w:tcBorders>
              <w:top w:val="nil"/>
              <w:left w:val="nil"/>
              <w:bottom w:val="single" w:sz="4" w:space="0" w:color="auto"/>
              <w:right w:val="single" w:sz="8" w:space="0" w:color="auto"/>
            </w:tcBorders>
            <w:shd w:val="clear" w:color="auto" w:fill="auto"/>
            <w:noWrap/>
            <w:vAlign w:val="bottom"/>
          </w:tcPr>
          <w:p w14:paraId="703A3AD7"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04F02B5E"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tcPr>
          <w:p w14:paraId="0CBC5FF0"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bottom"/>
          </w:tcPr>
          <w:p w14:paraId="31B922CD" w14:textId="77777777" w:rsidR="0049301F" w:rsidRPr="006D6D77" w:rsidRDefault="0049301F" w:rsidP="0049301F">
            <w:pPr>
              <w:pStyle w:val="TAC"/>
              <w:rPr>
                <w:rFonts w:eastAsia="Batang" w:cs="Arial"/>
                <w:lang w:eastAsia="en-US"/>
              </w:rPr>
            </w:pPr>
            <w:r w:rsidRPr="006D6D77">
              <w:rPr>
                <w:rFonts w:eastAsia="Batang" w:cs="Arial"/>
                <w:lang w:eastAsia="en-US"/>
              </w:rPr>
              <w:t>15</w:t>
            </w:r>
          </w:p>
        </w:tc>
        <w:tc>
          <w:tcPr>
            <w:tcW w:w="960" w:type="dxa"/>
            <w:tcBorders>
              <w:top w:val="nil"/>
              <w:left w:val="nil"/>
              <w:bottom w:val="single" w:sz="4" w:space="0" w:color="auto"/>
              <w:right w:val="single" w:sz="8" w:space="0" w:color="auto"/>
            </w:tcBorders>
            <w:shd w:val="clear" w:color="auto" w:fill="auto"/>
            <w:noWrap/>
            <w:vAlign w:val="bottom"/>
          </w:tcPr>
          <w:p w14:paraId="2678D72F"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r w:rsidR="0049301F" w:rsidRPr="0032410E" w14:paraId="7D6AD10A" w14:textId="77777777" w:rsidTr="00A72FB6">
        <w:trPr>
          <w:trHeight w:val="144"/>
          <w:jc w:val="center"/>
        </w:trPr>
        <w:tc>
          <w:tcPr>
            <w:tcW w:w="1280" w:type="dxa"/>
            <w:tcBorders>
              <w:top w:val="nil"/>
              <w:left w:val="single" w:sz="8" w:space="0" w:color="auto"/>
              <w:bottom w:val="single" w:sz="8" w:space="0" w:color="auto"/>
              <w:right w:val="single" w:sz="8" w:space="0" w:color="auto"/>
            </w:tcBorders>
            <w:shd w:val="clear" w:color="auto" w:fill="auto"/>
            <w:noWrap/>
            <w:vAlign w:val="center"/>
          </w:tcPr>
          <w:p w14:paraId="375C8285" w14:textId="77777777" w:rsidR="0049301F" w:rsidRPr="006D6D77" w:rsidRDefault="0049301F" w:rsidP="0049301F">
            <w:pPr>
              <w:pStyle w:val="TAC"/>
              <w:rPr>
                <w:rFonts w:eastAsia="Batang" w:cs="Arial"/>
                <w:lang w:eastAsia="en-US"/>
              </w:rPr>
            </w:pPr>
            <w:r w:rsidRPr="006D6D77">
              <w:rPr>
                <w:rFonts w:eastAsia="Batang" w:cs="Arial"/>
                <w:lang w:eastAsia="en-US"/>
              </w:rPr>
              <w:t>96</w:t>
            </w:r>
          </w:p>
        </w:tc>
        <w:tc>
          <w:tcPr>
            <w:tcW w:w="1437" w:type="dxa"/>
            <w:tcBorders>
              <w:top w:val="nil"/>
              <w:left w:val="nil"/>
              <w:bottom w:val="single" w:sz="8" w:space="0" w:color="auto"/>
              <w:right w:val="single" w:sz="4" w:space="0" w:color="auto"/>
            </w:tcBorders>
            <w:shd w:val="clear" w:color="auto" w:fill="auto"/>
            <w:noWrap/>
            <w:vAlign w:val="center"/>
          </w:tcPr>
          <w:p w14:paraId="7307FFFB" w14:textId="77777777" w:rsidR="0049301F" w:rsidRPr="006D6D77" w:rsidRDefault="0049301F" w:rsidP="0049301F">
            <w:pPr>
              <w:pStyle w:val="TAC"/>
              <w:rPr>
                <w:rFonts w:eastAsia="Batang" w:cs="Arial"/>
                <w:lang w:eastAsia="en-US"/>
              </w:rPr>
            </w:pPr>
            <w:r w:rsidRPr="006D6D77">
              <w:rPr>
                <w:rFonts w:eastAsia="Batang" w:cs="Arial"/>
                <w:lang w:eastAsia="en-US"/>
              </w:rPr>
              <w:t>3</w:t>
            </w:r>
          </w:p>
        </w:tc>
        <w:tc>
          <w:tcPr>
            <w:tcW w:w="960" w:type="dxa"/>
            <w:tcBorders>
              <w:top w:val="nil"/>
              <w:left w:val="nil"/>
              <w:bottom w:val="single" w:sz="8" w:space="0" w:color="auto"/>
              <w:right w:val="single" w:sz="8" w:space="0" w:color="auto"/>
            </w:tcBorders>
            <w:shd w:val="clear" w:color="auto" w:fill="auto"/>
            <w:noWrap/>
            <w:vAlign w:val="bottom"/>
          </w:tcPr>
          <w:p w14:paraId="14F42DF5"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8" w:space="0" w:color="auto"/>
              <w:right w:val="single" w:sz="4" w:space="0" w:color="auto"/>
            </w:tcBorders>
            <w:shd w:val="clear" w:color="auto" w:fill="auto"/>
            <w:noWrap/>
            <w:vAlign w:val="center"/>
          </w:tcPr>
          <w:p w14:paraId="7693C786" w14:textId="77777777" w:rsidR="0049301F" w:rsidRPr="006D6D77" w:rsidRDefault="0049301F" w:rsidP="0049301F">
            <w:pPr>
              <w:pStyle w:val="TAC"/>
              <w:rPr>
                <w:rFonts w:eastAsia="Batang" w:cs="Arial"/>
                <w:lang w:eastAsia="en-US"/>
              </w:rPr>
            </w:pPr>
            <w:r w:rsidRPr="006D6D77">
              <w:rPr>
                <w:rFonts w:eastAsia="Batang" w:cs="Arial"/>
                <w:lang w:eastAsia="en-US"/>
              </w:rPr>
              <w:t>5</w:t>
            </w:r>
          </w:p>
        </w:tc>
        <w:tc>
          <w:tcPr>
            <w:tcW w:w="960" w:type="dxa"/>
            <w:tcBorders>
              <w:top w:val="nil"/>
              <w:left w:val="nil"/>
              <w:bottom w:val="single" w:sz="8" w:space="0" w:color="auto"/>
              <w:right w:val="single" w:sz="8" w:space="0" w:color="auto"/>
            </w:tcBorders>
            <w:shd w:val="clear" w:color="auto" w:fill="auto"/>
            <w:noWrap/>
            <w:vAlign w:val="bottom"/>
          </w:tcPr>
          <w:p w14:paraId="1E5A5060"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8" w:space="0" w:color="auto"/>
              <w:right w:val="single" w:sz="4" w:space="0" w:color="auto"/>
            </w:tcBorders>
            <w:shd w:val="clear" w:color="auto" w:fill="auto"/>
            <w:noWrap/>
            <w:vAlign w:val="bottom"/>
          </w:tcPr>
          <w:p w14:paraId="09CA2D8C" w14:textId="77777777" w:rsidR="0049301F" w:rsidRPr="006D6D77" w:rsidRDefault="0049301F" w:rsidP="0049301F">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8" w:space="0" w:color="auto"/>
              <w:right w:val="single" w:sz="8" w:space="0" w:color="auto"/>
            </w:tcBorders>
            <w:shd w:val="clear" w:color="auto" w:fill="auto"/>
            <w:noWrap/>
            <w:vAlign w:val="bottom"/>
          </w:tcPr>
          <w:p w14:paraId="2C420FF4" w14:textId="77777777" w:rsidR="0049301F" w:rsidRPr="006D6D77" w:rsidRDefault="0049301F" w:rsidP="0049301F">
            <w:pPr>
              <w:pStyle w:val="TAC"/>
              <w:rPr>
                <w:rFonts w:eastAsia="Batang" w:cs="Arial"/>
                <w:lang w:eastAsia="en-US"/>
              </w:rPr>
            </w:pPr>
            <w:r w:rsidRPr="006D6D77">
              <w:rPr>
                <w:rFonts w:eastAsia="Batang" w:cs="Arial"/>
                <w:lang w:eastAsia="en-US"/>
              </w:rPr>
              <w:t>14</w:t>
            </w:r>
          </w:p>
        </w:tc>
      </w:tr>
    </w:tbl>
    <w:p w14:paraId="05E25ED4" w14:textId="77777777" w:rsidR="004E6870" w:rsidRPr="00B15549" w:rsidRDefault="004E6870" w:rsidP="004E6870"/>
    <w:p w14:paraId="585C9799" w14:textId="77777777" w:rsidR="004E6870" w:rsidRPr="00B15549" w:rsidRDefault="004E6870" w:rsidP="004E6870">
      <w:pPr>
        <w:pStyle w:val="Heading3"/>
      </w:pPr>
      <w:bookmarkStart w:id="57" w:name="_Toc528162825"/>
      <w:r w:rsidRPr="00B15549">
        <w:t>7.2.2</w:t>
      </w:r>
      <w:r w:rsidRPr="00B15549">
        <w:tab/>
        <w:t>UL RTOA measurement accuracy for a UE configured with CA</w:t>
      </w:r>
      <w:bookmarkEnd w:id="57"/>
    </w:p>
    <w:p w14:paraId="7330A557" w14:textId="77777777" w:rsidR="004E6870" w:rsidRPr="00B15549" w:rsidRDefault="004E6870" w:rsidP="004E6870">
      <w:r w:rsidRPr="00B15549">
        <w:t>The UL RTOA accuracy requirements for a UE configured with CA are defined in Table 7.2.2-1, assuming one receive antenna at LMU. The reference measurement channel is as specified in Annex A</w:t>
      </w:r>
      <w:r w:rsidR="0049301F" w:rsidRPr="00016D5B">
        <w:t xml:space="preserve"> </w:t>
      </w:r>
      <w:r w:rsidR="0049301F">
        <w:t>and the propagation conditions are specified in Annex B</w:t>
      </w:r>
      <w:r w:rsidRPr="00B15549">
        <w:t>.</w:t>
      </w:r>
    </w:p>
    <w:p w14:paraId="2C43F5DD" w14:textId="77777777" w:rsidR="004E6870" w:rsidRPr="00B15549" w:rsidRDefault="004E6870" w:rsidP="004E6870">
      <w:r w:rsidRPr="00B15549">
        <w:t>The requirements apply under the following conditions:</w:t>
      </w:r>
    </w:p>
    <w:p w14:paraId="463BF17B" w14:textId="77777777" w:rsidR="004E6870" w:rsidRDefault="004E6870" w:rsidP="004E6870">
      <w:pPr>
        <w:pStyle w:val="B1"/>
      </w:pPr>
      <w:r w:rsidRPr="00B15549">
        <w:t>●</w:t>
      </w:r>
      <w:r w:rsidRPr="00B15549">
        <w:tab/>
        <w:t xml:space="preserve">SRS Ês/Iot  &gt;= </w:t>
      </w:r>
      <w:r w:rsidR="0049301F">
        <w:rPr>
          <w:rFonts w:cs="Arial"/>
          <w:sz w:val="18"/>
          <w:szCs w:val="18"/>
        </w:rPr>
        <w:t>-16.9 dB</w:t>
      </w:r>
      <w:r w:rsidRPr="00B15549">
        <w:t>,</w:t>
      </w:r>
    </w:p>
    <w:p w14:paraId="04ABDF7E" w14:textId="77777777" w:rsidR="0049301F" w:rsidRDefault="0049301F" w:rsidP="00C2346A">
      <w:pPr>
        <w:pStyle w:val="B1"/>
      </w:pPr>
      <w:r w:rsidRPr="00B15549">
        <w:t>●</w:t>
      </w:r>
      <w:r w:rsidRPr="00B15549">
        <w:tab/>
      </w:r>
      <w:r>
        <w:t xml:space="preserve">Measured SRS </w:t>
      </w:r>
      <w:r w:rsidRPr="004C71CD">
        <w:t>Ês/</w:t>
      </w:r>
      <w:r>
        <w:t>Noc = -8 dB;</w:t>
      </w:r>
    </w:p>
    <w:p w14:paraId="50A99627" w14:textId="77777777" w:rsidR="0049301F" w:rsidRPr="00B15549" w:rsidRDefault="0049301F" w:rsidP="00C2346A">
      <w:pPr>
        <w:pStyle w:val="B1"/>
      </w:pPr>
      <w:r w:rsidRPr="00B15549">
        <w:t>●</w:t>
      </w:r>
      <w:r w:rsidRPr="00B15549">
        <w:tab/>
      </w:r>
      <w:r>
        <w:t>All interference and noise: AWGN,</w:t>
      </w:r>
    </w:p>
    <w:p w14:paraId="14F2248C" w14:textId="77777777" w:rsidR="004E6870" w:rsidRPr="00B15549" w:rsidRDefault="004E6870" w:rsidP="004E6870">
      <w:pPr>
        <w:pStyle w:val="B1"/>
      </w:pPr>
      <w:r w:rsidRPr="00B15549">
        <w:t>●</w:t>
      </w:r>
      <w:r w:rsidRPr="00B15549">
        <w:tab/>
        <w:t xml:space="preserve">Minimum Io </w:t>
      </w:r>
      <w:r w:rsidR="0049301F">
        <w:rPr>
          <w:rFonts w:cs="Arial"/>
          <w:sz w:val="18"/>
          <w:szCs w:val="18"/>
        </w:rPr>
        <w:t>-125.1</w:t>
      </w:r>
      <w:r w:rsidRPr="00B15549">
        <w:t xml:space="preserve"> dBm/15kHz,</w:t>
      </w:r>
    </w:p>
    <w:p w14:paraId="2870C230" w14:textId="77777777" w:rsidR="004E6870" w:rsidRPr="00B15549" w:rsidRDefault="004E6870" w:rsidP="004E6870">
      <w:pPr>
        <w:pStyle w:val="B1"/>
      </w:pPr>
      <w:r w:rsidRPr="00B15549">
        <w:t>●</w:t>
      </w:r>
      <w:r w:rsidRPr="00B15549">
        <w:tab/>
        <w:t>Maximum Io -50.0 dBm/BWchannel,</w:t>
      </w:r>
    </w:p>
    <w:p w14:paraId="08D66F2D" w14:textId="77777777" w:rsidR="004E6870" w:rsidRPr="00B15549" w:rsidRDefault="004E6870" w:rsidP="004E6870">
      <w:r w:rsidRPr="00B15549">
        <w:t>When the LMU is configured to measure on multiple RF carriers for a UE configured with CA, the requirements shall apply for each carrier frequency.</w:t>
      </w:r>
    </w:p>
    <w:p w14:paraId="2573CC9E" w14:textId="77777777" w:rsidR="004E6870" w:rsidRPr="00B15549" w:rsidRDefault="004E6870" w:rsidP="004E6870"/>
    <w:p w14:paraId="667D96DF" w14:textId="77777777" w:rsidR="004E6870" w:rsidRPr="00B15549" w:rsidRDefault="004E6870" w:rsidP="004E6870">
      <w:pPr>
        <w:pStyle w:val="TH"/>
      </w:pPr>
      <w:r w:rsidRPr="00B15549">
        <w:lastRenderedPageBreak/>
        <w:t xml:space="preserve">Table 7.2.2-1: </w:t>
      </w:r>
      <w:r w:rsidRPr="00B15549">
        <w:rPr>
          <w:lang w:eastAsia="zh-CN"/>
        </w:rPr>
        <w:t>LMU</w:t>
      </w:r>
      <w:r w:rsidRPr="00B15549">
        <w:t xml:space="preserve"> UL RTOA measurement accuracy requirements</w:t>
      </w:r>
    </w:p>
    <w:tbl>
      <w:tblPr>
        <w:tblW w:w="8471" w:type="dxa"/>
        <w:jc w:val="center"/>
        <w:tblLook w:val="04A0" w:firstRow="1" w:lastRow="0" w:firstColumn="1" w:lastColumn="0" w:noHBand="0" w:noVBand="1"/>
      </w:tblPr>
      <w:tblGrid>
        <w:gridCol w:w="1280"/>
        <w:gridCol w:w="1437"/>
        <w:gridCol w:w="960"/>
        <w:gridCol w:w="1437"/>
        <w:gridCol w:w="960"/>
        <w:gridCol w:w="1437"/>
        <w:gridCol w:w="960"/>
      </w:tblGrid>
      <w:tr w:rsidR="0049301F" w:rsidRPr="0032410E" w14:paraId="4A1CA0C9" w14:textId="77777777" w:rsidTr="00A72FB6">
        <w:trPr>
          <w:trHeight w:val="144"/>
          <w:jc w:val="center"/>
        </w:trPr>
        <w:tc>
          <w:tcPr>
            <w:tcW w:w="1280"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7B11E22B" w14:textId="77777777" w:rsidR="0049301F" w:rsidRPr="006D6D77" w:rsidRDefault="0049301F" w:rsidP="0049301F">
            <w:pPr>
              <w:pStyle w:val="TAH"/>
              <w:rPr>
                <w:rFonts w:eastAsia="Batang" w:cs="Arial"/>
                <w:lang w:eastAsia="en-US"/>
              </w:rPr>
            </w:pPr>
            <w:r w:rsidRPr="006D6D77">
              <w:rPr>
                <w:rFonts w:eastAsia="Batang" w:cs="Arial"/>
                <w:lang w:eastAsia="en-US"/>
              </w:rPr>
              <w:t>SRS bandwidth (RBs)</w:t>
            </w:r>
          </w:p>
        </w:tc>
        <w:tc>
          <w:tcPr>
            <w:tcW w:w="2397" w:type="dxa"/>
            <w:gridSpan w:val="2"/>
            <w:tcBorders>
              <w:top w:val="single" w:sz="8" w:space="0" w:color="auto"/>
              <w:left w:val="nil"/>
              <w:bottom w:val="single" w:sz="4" w:space="0" w:color="auto"/>
              <w:right w:val="single" w:sz="8" w:space="0" w:color="000000"/>
            </w:tcBorders>
            <w:shd w:val="clear" w:color="auto" w:fill="auto"/>
            <w:vAlign w:val="center"/>
          </w:tcPr>
          <w:p w14:paraId="781E80CE" w14:textId="77777777" w:rsidR="0049301F" w:rsidRPr="006D6D77" w:rsidRDefault="0049301F" w:rsidP="0049301F">
            <w:pPr>
              <w:pStyle w:val="TAH"/>
              <w:rPr>
                <w:rFonts w:eastAsia="Batang" w:cs="Arial"/>
                <w:lang w:eastAsia="en-US"/>
              </w:rPr>
            </w:pPr>
            <w:r w:rsidRPr="006D6D77">
              <w:rPr>
                <w:rFonts w:eastAsia="Batang" w:cs="Arial"/>
                <w:lang w:eastAsia="en-US"/>
              </w:rPr>
              <w:t>AWGN</w:t>
            </w:r>
          </w:p>
        </w:tc>
        <w:tc>
          <w:tcPr>
            <w:tcW w:w="2397" w:type="dxa"/>
            <w:gridSpan w:val="2"/>
            <w:tcBorders>
              <w:top w:val="single" w:sz="8" w:space="0" w:color="auto"/>
              <w:left w:val="nil"/>
              <w:bottom w:val="single" w:sz="4" w:space="0" w:color="auto"/>
              <w:right w:val="single" w:sz="8" w:space="0" w:color="000000"/>
            </w:tcBorders>
            <w:shd w:val="clear" w:color="auto" w:fill="auto"/>
            <w:vAlign w:val="center"/>
          </w:tcPr>
          <w:p w14:paraId="45406256" w14:textId="77777777" w:rsidR="0049301F" w:rsidRPr="006D6D77" w:rsidRDefault="0049301F" w:rsidP="0049301F">
            <w:pPr>
              <w:pStyle w:val="TAH"/>
              <w:rPr>
                <w:rFonts w:eastAsia="Batang" w:cs="Arial"/>
                <w:lang w:eastAsia="en-US"/>
              </w:rPr>
            </w:pPr>
            <w:r w:rsidRPr="006D6D77">
              <w:rPr>
                <w:rFonts w:eastAsia="Batang" w:cs="Arial"/>
                <w:lang w:eastAsia="en-US"/>
              </w:rPr>
              <w:t>EPA5</w:t>
            </w:r>
          </w:p>
        </w:tc>
        <w:tc>
          <w:tcPr>
            <w:tcW w:w="2397" w:type="dxa"/>
            <w:gridSpan w:val="2"/>
            <w:tcBorders>
              <w:top w:val="single" w:sz="8" w:space="0" w:color="auto"/>
              <w:left w:val="nil"/>
              <w:bottom w:val="single" w:sz="4" w:space="0" w:color="auto"/>
              <w:right w:val="single" w:sz="8" w:space="0" w:color="000000"/>
            </w:tcBorders>
            <w:shd w:val="clear" w:color="auto" w:fill="auto"/>
            <w:vAlign w:val="center"/>
          </w:tcPr>
          <w:p w14:paraId="52094EB0" w14:textId="77777777" w:rsidR="0049301F" w:rsidRPr="006D6D77" w:rsidRDefault="0049301F" w:rsidP="0049301F">
            <w:pPr>
              <w:pStyle w:val="TAH"/>
              <w:rPr>
                <w:rFonts w:eastAsia="Batang" w:cs="Arial"/>
                <w:lang w:eastAsia="en-US"/>
              </w:rPr>
            </w:pPr>
            <w:r w:rsidRPr="006D6D77">
              <w:rPr>
                <w:rFonts w:eastAsia="Batang" w:cs="Arial"/>
                <w:lang w:eastAsia="en-US"/>
              </w:rPr>
              <w:t>ETU30</w:t>
            </w:r>
          </w:p>
        </w:tc>
      </w:tr>
      <w:tr w:rsidR="0049301F" w:rsidRPr="0032410E" w14:paraId="52DFDCAF" w14:textId="77777777" w:rsidTr="00A72FB6">
        <w:trPr>
          <w:trHeight w:val="144"/>
          <w:jc w:val="center"/>
        </w:trPr>
        <w:tc>
          <w:tcPr>
            <w:tcW w:w="1280" w:type="dxa"/>
            <w:vMerge/>
            <w:tcBorders>
              <w:top w:val="single" w:sz="8" w:space="0" w:color="auto"/>
              <w:left w:val="single" w:sz="8" w:space="0" w:color="auto"/>
              <w:bottom w:val="single" w:sz="4" w:space="0" w:color="auto"/>
              <w:right w:val="single" w:sz="8" w:space="0" w:color="auto"/>
            </w:tcBorders>
            <w:vAlign w:val="center"/>
          </w:tcPr>
          <w:p w14:paraId="4751199C" w14:textId="77777777" w:rsidR="0049301F" w:rsidRPr="006D6D77" w:rsidRDefault="0049301F" w:rsidP="0049301F">
            <w:pPr>
              <w:pStyle w:val="TAH"/>
              <w:rPr>
                <w:rFonts w:eastAsia="Batang" w:cs="Arial"/>
                <w:lang w:eastAsia="en-US"/>
              </w:rPr>
            </w:pPr>
          </w:p>
        </w:tc>
        <w:tc>
          <w:tcPr>
            <w:tcW w:w="1437" w:type="dxa"/>
            <w:tcBorders>
              <w:top w:val="nil"/>
              <w:left w:val="nil"/>
              <w:bottom w:val="single" w:sz="4" w:space="0" w:color="auto"/>
              <w:right w:val="single" w:sz="4" w:space="0" w:color="auto"/>
            </w:tcBorders>
            <w:shd w:val="clear" w:color="auto" w:fill="auto"/>
            <w:vAlign w:val="center"/>
          </w:tcPr>
          <w:p w14:paraId="0D50404E" w14:textId="77777777" w:rsidR="0049301F" w:rsidRPr="006D6D77" w:rsidRDefault="0049301F" w:rsidP="0049301F">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tcPr>
          <w:p w14:paraId="5ABFA083" w14:textId="77777777" w:rsidR="0049301F" w:rsidRPr="006D6D77" w:rsidRDefault="0049301F" w:rsidP="0049301F">
            <w:pPr>
              <w:pStyle w:val="TAH"/>
              <w:rPr>
                <w:rFonts w:eastAsia="Batang" w:cs="Arial"/>
                <w:lang w:eastAsia="en-US"/>
              </w:rPr>
            </w:pPr>
            <w:r w:rsidRPr="006D6D77">
              <w:rPr>
                <w:rFonts w:eastAsia="Batang" w:cs="Arial"/>
                <w:lang w:eastAsia="en-US"/>
              </w:rPr>
              <w:t>90% RTOA (Ts)</w:t>
            </w:r>
          </w:p>
        </w:tc>
        <w:tc>
          <w:tcPr>
            <w:tcW w:w="1437" w:type="dxa"/>
            <w:tcBorders>
              <w:top w:val="nil"/>
              <w:left w:val="nil"/>
              <w:bottom w:val="single" w:sz="4" w:space="0" w:color="auto"/>
              <w:right w:val="single" w:sz="4" w:space="0" w:color="auto"/>
            </w:tcBorders>
            <w:shd w:val="clear" w:color="auto" w:fill="auto"/>
            <w:vAlign w:val="center"/>
          </w:tcPr>
          <w:p w14:paraId="047DB9EE" w14:textId="77777777" w:rsidR="0049301F" w:rsidRPr="006D6D77" w:rsidRDefault="0049301F" w:rsidP="0049301F">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tcPr>
          <w:p w14:paraId="665287FF" w14:textId="77777777" w:rsidR="0049301F" w:rsidRPr="006D6D77" w:rsidRDefault="0049301F" w:rsidP="0049301F">
            <w:pPr>
              <w:pStyle w:val="TAH"/>
              <w:rPr>
                <w:rFonts w:eastAsia="Batang" w:cs="Arial"/>
                <w:lang w:eastAsia="en-US"/>
              </w:rPr>
            </w:pPr>
            <w:r w:rsidRPr="006D6D77">
              <w:rPr>
                <w:rFonts w:eastAsia="Batang" w:cs="Arial"/>
                <w:lang w:eastAsia="en-US"/>
              </w:rPr>
              <w:t>90% RTOA (Ts)</w:t>
            </w:r>
          </w:p>
        </w:tc>
        <w:tc>
          <w:tcPr>
            <w:tcW w:w="1437" w:type="dxa"/>
            <w:tcBorders>
              <w:top w:val="nil"/>
              <w:left w:val="nil"/>
              <w:bottom w:val="single" w:sz="4" w:space="0" w:color="auto"/>
              <w:right w:val="single" w:sz="4" w:space="0" w:color="auto"/>
            </w:tcBorders>
            <w:shd w:val="clear" w:color="auto" w:fill="auto"/>
            <w:vAlign w:val="center"/>
          </w:tcPr>
          <w:p w14:paraId="073825BF" w14:textId="77777777" w:rsidR="0049301F" w:rsidRPr="006D6D77" w:rsidRDefault="0049301F" w:rsidP="0049301F">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tcPr>
          <w:p w14:paraId="100CB747" w14:textId="77777777" w:rsidR="0049301F" w:rsidRPr="006D6D77" w:rsidRDefault="0049301F" w:rsidP="0049301F">
            <w:pPr>
              <w:pStyle w:val="TAH"/>
              <w:rPr>
                <w:rFonts w:eastAsia="Batang" w:cs="Arial"/>
                <w:lang w:eastAsia="en-US"/>
              </w:rPr>
            </w:pPr>
            <w:r w:rsidRPr="006D6D77">
              <w:rPr>
                <w:rFonts w:eastAsia="Batang" w:cs="Arial"/>
                <w:lang w:eastAsia="en-US"/>
              </w:rPr>
              <w:t>90% RTOA (Ts)</w:t>
            </w:r>
          </w:p>
        </w:tc>
      </w:tr>
      <w:tr w:rsidR="0049301F" w:rsidRPr="0032410E" w14:paraId="15A5FFB8"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712200C2" w14:textId="77777777" w:rsidR="0049301F" w:rsidRPr="006D6D77" w:rsidRDefault="0049301F" w:rsidP="0049301F">
            <w:pPr>
              <w:pStyle w:val="TAC"/>
              <w:rPr>
                <w:rFonts w:eastAsia="Batang" w:cs="Arial"/>
                <w:lang w:eastAsia="en-US"/>
              </w:rPr>
            </w:pPr>
            <w:r w:rsidRPr="006D6D77">
              <w:rPr>
                <w:rFonts w:eastAsia="Batang" w:cs="Arial"/>
                <w:lang w:eastAsia="en-US"/>
              </w:rPr>
              <w:t>4</w:t>
            </w:r>
          </w:p>
        </w:tc>
        <w:tc>
          <w:tcPr>
            <w:tcW w:w="1437" w:type="dxa"/>
            <w:tcBorders>
              <w:top w:val="nil"/>
              <w:left w:val="nil"/>
              <w:bottom w:val="single" w:sz="4" w:space="0" w:color="auto"/>
              <w:right w:val="single" w:sz="4" w:space="0" w:color="auto"/>
            </w:tcBorders>
            <w:shd w:val="clear" w:color="auto" w:fill="auto"/>
            <w:noWrap/>
            <w:vAlign w:val="center"/>
          </w:tcPr>
          <w:p w14:paraId="408414DA" w14:textId="77777777" w:rsidR="0049301F" w:rsidRPr="006D6D77" w:rsidRDefault="0049301F" w:rsidP="0049301F">
            <w:pPr>
              <w:pStyle w:val="TAC"/>
              <w:rPr>
                <w:rFonts w:eastAsia="Batang" w:cs="Arial"/>
                <w:lang w:eastAsia="en-US"/>
              </w:rPr>
            </w:pPr>
            <w:r w:rsidRPr="006D6D77">
              <w:rPr>
                <w:rFonts w:eastAsia="Batang" w:cs="Arial"/>
                <w:lang w:eastAsia="en-US"/>
              </w:rPr>
              <w:t>233</w:t>
            </w:r>
          </w:p>
        </w:tc>
        <w:tc>
          <w:tcPr>
            <w:tcW w:w="960" w:type="dxa"/>
            <w:tcBorders>
              <w:top w:val="nil"/>
              <w:left w:val="nil"/>
              <w:bottom w:val="single" w:sz="4" w:space="0" w:color="auto"/>
              <w:right w:val="single" w:sz="8" w:space="0" w:color="auto"/>
            </w:tcBorders>
            <w:shd w:val="clear" w:color="auto" w:fill="auto"/>
            <w:noWrap/>
            <w:vAlign w:val="bottom"/>
          </w:tcPr>
          <w:p w14:paraId="2620CB22"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10</w:t>
            </w:r>
          </w:p>
        </w:tc>
        <w:tc>
          <w:tcPr>
            <w:tcW w:w="1437" w:type="dxa"/>
            <w:tcBorders>
              <w:top w:val="nil"/>
              <w:left w:val="nil"/>
              <w:bottom w:val="single" w:sz="4" w:space="0" w:color="auto"/>
              <w:right w:val="single" w:sz="4" w:space="0" w:color="auto"/>
            </w:tcBorders>
            <w:shd w:val="clear" w:color="auto" w:fill="auto"/>
            <w:noWrap/>
            <w:vAlign w:val="center"/>
          </w:tcPr>
          <w:p w14:paraId="531DAC52" w14:textId="77777777" w:rsidR="0049301F" w:rsidRPr="006D6D77" w:rsidRDefault="0049301F" w:rsidP="0049301F">
            <w:pPr>
              <w:pStyle w:val="TAC"/>
              <w:rPr>
                <w:rFonts w:eastAsia="Batang" w:cs="Arial"/>
                <w:lang w:eastAsia="en-US"/>
              </w:rPr>
            </w:pPr>
            <w:r w:rsidRPr="006D6D77">
              <w:rPr>
                <w:rFonts w:eastAsia="Batang" w:cs="Arial"/>
                <w:lang w:eastAsia="en-US"/>
              </w:rPr>
              <w:t>250</w:t>
            </w:r>
          </w:p>
        </w:tc>
        <w:tc>
          <w:tcPr>
            <w:tcW w:w="960" w:type="dxa"/>
            <w:tcBorders>
              <w:top w:val="nil"/>
              <w:left w:val="nil"/>
              <w:bottom w:val="single" w:sz="4" w:space="0" w:color="auto"/>
              <w:right w:val="single" w:sz="8" w:space="0" w:color="auto"/>
            </w:tcBorders>
            <w:shd w:val="clear" w:color="auto" w:fill="auto"/>
            <w:noWrap/>
            <w:vAlign w:val="bottom"/>
          </w:tcPr>
          <w:p w14:paraId="34689EE1"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10</w:t>
            </w:r>
          </w:p>
        </w:tc>
        <w:tc>
          <w:tcPr>
            <w:tcW w:w="1437" w:type="dxa"/>
            <w:tcBorders>
              <w:top w:val="nil"/>
              <w:left w:val="nil"/>
              <w:bottom w:val="single" w:sz="4" w:space="0" w:color="auto"/>
              <w:right w:val="single" w:sz="4" w:space="0" w:color="auto"/>
            </w:tcBorders>
            <w:shd w:val="clear" w:color="auto" w:fill="auto"/>
            <w:noWrap/>
            <w:vAlign w:val="center"/>
          </w:tcPr>
          <w:p w14:paraId="2CA3F674" w14:textId="77777777" w:rsidR="0049301F" w:rsidRPr="006D6D77" w:rsidRDefault="0049301F" w:rsidP="0049301F">
            <w:pPr>
              <w:pStyle w:val="TAC"/>
              <w:rPr>
                <w:rFonts w:eastAsia="Batang" w:cs="Arial"/>
                <w:lang w:eastAsia="en-US"/>
              </w:rPr>
            </w:pPr>
            <w:r w:rsidRPr="006D6D77">
              <w:rPr>
                <w:rFonts w:eastAsia="Batang" w:cs="Arial"/>
                <w:lang w:eastAsia="en-US"/>
              </w:rPr>
              <w:t>421</w:t>
            </w:r>
          </w:p>
        </w:tc>
        <w:tc>
          <w:tcPr>
            <w:tcW w:w="960" w:type="dxa"/>
            <w:tcBorders>
              <w:top w:val="nil"/>
              <w:left w:val="nil"/>
              <w:bottom w:val="single" w:sz="4" w:space="0" w:color="auto"/>
              <w:right w:val="single" w:sz="8" w:space="0" w:color="auto"/>
            </w:tcBorders>
            <w:shd w:val="clear" w:color="auto" w:fill="auto"/>
            <w:noWrap/>
            <w:vAlign w:val="bottom"/>
          </w:tcPr>
          <w:p w14:paraId="29329C61"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16</w:t>
            </w:r>
          </w:p>
        </w:tc>
      </w:tr>
      <w:tr w:rsidR="0049301F" w:rsidRPr="0032410E" w14:paraId="4FC31B8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1C4FFE74"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43E15BFE" w14:textId="77777777" w:rsidR="0049301F" w:rsidRPr="006D6D77" w:rsidRDefault="0049301F" w:rsidP="0049301F">
            <w:pPr>
              <w:pStyle w:val="TAC"/>
              <w:rPr>
                <w:rFonts w:eastAsia="Batang" w:cs="Arial"/>
                <w:lang w:eastAsia="en-US"/>
              </w:rPr>
            </w:pPr>
            <w:r w:rsidRPr="006D6D77">
              <w:rPr>
                <w:rFonts w:eastAsia="Batang" w:cs="Arial"/>
                <w:lang w:eastAsia="en-US"/>
              </w:rPr>
              <w:t>71</w:t>
            </w:r>
          </w:p>
        </w:tc>
        <w:tc>
          <w:tcPr>
            <w:tcW w:w="960" w:type="dxa"/>
            <w:tcBorders>
              <w:top w:val="nil"/>
              <w:left w:val="nil"/>
              <w:bottom w:val="single" w:sz="4" w:space="0" w:color="auto"/>
              <w:right w:val="single" w:sz="8" w:space="0" w:color="auto"/>
            </w:tcBorders>
            <w:shd w:val="clear" w:color="auto" w:fill="auto"/>
            <w:noWrap/>
            <w:vAlign w:val="bottom"/>
          </w:tcPr>
          <w:p w14:paraId="3792ED6D"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1AAB3362" w14:textId="77777777" w:rsidR="0049301F" w:rsidRPr="006D6D77" w:rsidRDefault="0049301F" w:rsidP="0049301F">
            <w:pPr>
              <w:pStyle w:val="TAC"/>
              <w:rPr>
                <w:rFonts w:eastAsia="Batang" w:cs="Arial"/>
                <w:lang w:eastAsia="en-US"/>
              </w:rPr>
            </w:pPr>
            <w:r w:rsidRPr="006D6D77">
              <w:rPr>
                <w:rFonts w:eastAsia="Batang" w:cs="Arial"/>
                <w:lang w:eastAsia="en-US"/>
              </w:rPr>
              <w:t>77</w:t>
            </w:r>
          </w:p>
        </w:tc>
        <w:tc>
          <w:tcPr>
            <w:tcW w:w="960" w:type="dxa"/>
            <w:tcBorders>
              <w:top w:val="nil"/>
              <w:left w:val="nil"/>
              <w:bottom w:val="single" w:sz="4" w:space="0" w:color="auto"/>
              <w:right w:val="single" w:sz="8" w:space="0" w:color="auto"/>
            </w:tcBorders>
            <w:shd w:val="clear" w:color="auto" w:fill="auto"/>
            <w:noWrap/>
            <w:vAlign w:val="bottom"/>
          </w:tcPr>
          <w:p w14:paraId="34DF06B3"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10</w:t>
            </w:r>
          </w:p>
        </w:tc>
        <w:tc>
          <w:tcPr>
            <w:tcW w:w="1437" w:type="dxa"/>
            <w:tcBorders>
              <w:top w:val="nil"/>
              <w:left w:val="nil"/>
              <w:bottom w:val="single" w:sz="4" w:space="0" w:color="auto"/>
              <w:right w:val="single" w:sz="4" w:space="0" w:color="auto"/>
            </w:tcBorders>
            <w:shd w:val="clear" w:color="auto" w:fill="auto"/>
            <w:noWrap/>
            <w:vAlign w:val="center"/>
          </w:tcPr>
          <w:p w14:paraId="6B10E188" w14:textId="77777777" w:rsidR="0049301F" w:rsidRPr="006D6D77" w:rsidRDefault="0049301F" w:rsidP="0049301F">
            <w:pPr>
              <w:pStyle w:val="TAC"/>
              <w:rPr>
                <w:rFonts w:eastAsia="Batang" w:cs="Arial"/>
                <w:lang w:eastAsia="en-US"/>
              </w:rPr>
            </w:pPr>
            <w:r w:rsidRPr="006D6D77">
              <w:rPr>
                <w:rFonts w:eastAsia="Batang" w:cs="Arial"/>
                <w:lang w:eastAsia="en-US"/>
              </w:rPr>
              <w:t>127</w:t>
            </w:r>
          </w:p>
        </w:tc>
        <w:tc>
          <w:tcPr>
            <w:tcW w:w="960" w:type="dxa"/>
            <w:tcBorders>
              <w:top w:val="nil"/>
              <w:left w:val="nil"/>
              <w:bottom w:val="single" w:sz="4" w:space="0" w:color="auto"/>
              <w:right w:val="single" w:sz="8" w:space="0" w:color="auto"/>
            </w:tcBorders>
            <w:shd w:val="clear" w:color="auto" w:fill="auto"/>
            <w:noWrap/>
            <w:vAlign w:val="bottom"/>
          </w:tcPr>
          <w:p w14:paraId="01A91CD0"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r w:rsidR="0049301F" w:rsidRPr="0032410E" w14:paraId="34BB78DE"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0B03B3DC" w14:textId="77777777" w:rsidR="0049301F" w:rsidRPr="006D6D77" w:rsidRDefault="0049301F" w:rsidP="0049301F">
            <w:pPr>
              <w:pStyle w:val="TAC"/>
              <w:rPr>
                <w:rFonts w:eastAsia="Batang" w:cs="Arial"/>
                <w:lang w:eastAsia="en-US"/>
              </w:rPr>
            </w:pPr>
            <w:r w:rsidRPr="006D6D77">
              <w:rPr>
                <w:rFonts w:eastAsia="Batang" w:cs="Arial"/>
                <w:lang w:eastAsia="en-US"/>
              </w:rPr>
              <w:t>12</w:t>
            </w:r>
          </w:p>
        </w:tc>
        <w:tc>
          <w:tcPr>
            <w:tcW w:w="1437" w:type="dxa"/>
            <w:tcBorders>
              <w:top w:val="nil"/>
              <w:left w:val="nil"/>
              <w:bottom w:val="single" w:sz="4" w:space="0" w:color="auto"/>
              <w:right w:val="single" w:sz="4" w:space="0" w:color="auto"/>
            </w:tcBorders>
            <w:shd w:val="clear" w:color="auto" w:fill="auto"/>
            <w:noWrap/>
            <w:vAlign w:val="center"/>
          </w:tcPr>
          <w:p w14:paraId="2817A523" w14:textId="77777777" w:rsidR="0049301F" w:rsidRPr="006D6D77" w:rsidRDefault="0049301F" w:rsidP="0049301F">
            <w:pPr>
              <w:pStyle w:val="TAC"/>
              <w:rPr>
                <w:rFonts w:eastAsia="Batang" w:cs="Arial"/>
                <w:lang w:eastAsia="en-US"/>
              </w:rPr>
            </w:pPr>
            <w:r w:rsidRPr="006D6D77">
              <w:rPr>
                <w:rFonts w:eastAsia="Batang" w:cs="Arial"/>
                <w:lang w:eastAsia="en-US"/>
              </w:rPr>
              <w:t>37</w:t>
            </w:r>
          </w:p>
        </w:tc>
        <w:tc>
          <w:tcPr>
            <w:tcW w:w="960" w:type="dxa"/>
            <w:tcBorders>
              <w:top w:val="nil"/>
              <w:left w:val="nil"/>
              <w:bottom w:val="single" w:sz="4" w:space="0" w:color="auto"/>
              <w:right w:val="single" w:sz="8" w:space="0" w:color="auto"/>
            </w:tcBorders>
            <w:shd w:val="clear" w:color="auto" w:fill="auto"/>
            <w:noWrap/>
            <w:vAlign w:val="bottom"/>
          </w:tcPr>
          <w:p w14:paraId="2E26FB9E"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288FB650" w14:textId="77777777" w:rsidR="0049301F" w:rsidRPr="006D6D77" w:rsidRDefault="0049301F" w:rsidP="0049301F">
            <w:pPr>
              <w:pStyle w:val="TAC"/>
              <w:rPr>
                <w:rFonts w:eastAsia="Batang" w:cs="Arial"/>
                <w:lang w:eastAsia="en-US"/>
              </w:rPr>
            </w:pPr>
            <w:r w:rsidRPr="006D6D77">
              <w:rPr>
                <w:rFonts w:eastAsia="Batang" w:cs="Arial"/>
                <w:lang w:eastAsia="en-US"/>
              </w:rPr>
              <w:t>42</w:t>
            </w:r>
          </w:p>
        </w:tc>
        <w:tc>
          <w:tcPr>
            <w:tcW w:w="960" w:type="dxa"/>
            <w:tcBorders>
              <w:top w:val="nil"/>
              <w:left w:val="nil"/>
              <w:bottom w:val="single" w:sz="4" w:space="0" w:color="auto"/>
              <w:right w:val="single" w:sz="8" w:space="0" w:color="auto"/>
            </w:tcBorders>
            <w:shd w:val="clear" w:color="auto" w:fill="auto"/>
            <w:noWrap/>
            <w:vAlign w:val="bottom"/>
          </w:tcPr>
          <w:p w14:paraId="2C51F3B4"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5EFF15A8" w14:textId="77777777" w:rsidR="0049301F" w:rsidRPr="006D6D77" w:rsidRDefault="0049301F" w:rsidP="0049301F">
            <w:pPr>
              <w:pStyle w:val="TAC"/>
              <w:rPr>
                <w:rFonts w:eastAsia="Batang" w:cs="Arial"/>
                <w:lang w:eastAsia="en-US"/>
              </w:rPr>
            </w:pPr>
            <w:r w:rsidRPr="006D6D77">
              <w:rPr>
                <w:rFonts w:eastAsia="Batang" w:cs="Arial"/>
                <w:lang w:eastAsia="en-US"/>
              </w:rPr>
              <w:t>90</w:t>
            </w:r>
          </w:p>
        </w:tc>
        <w:tc>
          <w:tcPr>
            <w:tcW w:w="960" w:type="dxa"/>
            <w:tcBorders>
              <w:top w:val="nil"/>
              <w:left w:val="nil"/>
              <w:bottom w:val="single" w:sz="4" w:space="0" w:color="auto"/>
              <w:right w:val="single" w:sz="8" w:space="0" w:color="auto"/>
            </w:tcBorders>
            <w:shd w:val="clear" w:color="auto" w:fill="auto"/>
            <w:noWrap/>
            <w:vAlign w:val="bottom"/>
          </w:tcPr>
          <w:p w14:paraId="7AEEC2FE"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r w:rsidR="0049301F" w:rsidRPr="0032410E" w14:paraId="61F6D8A9"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1718BA63" w14:textId="77777777" w:rsidR="0049301F" w:rsidRPr="006D6D77" w:rsidRDefault="0049301F" w:rsidP="0049301F">
            <w:pPr>
              <w:pStyle w:val="TAC"/>
              <w:rPr>
                <w:rFonts w:eastAsia="Batang" w:cs="Arial"/>
                <w:lang w:eastAsia="en-US"/>
              </w:rPr>
            </w:pPr>
            <w:r w:rsidRPr="006D6D77">
              <w:rPr>
                <w:rFonts w:eastAsia="Batang" w:cs="Arial"/>
                <w:lang w:eastAsia="en-US"/>
              </w:rPr>
              <w:t>16</w:t>
            </w:r>
          </w:p>
        </w:tc>
        <w:tc>
          <w:tcPr>
            <w:tcW w:w="1437" w:type="dxa"/>
            <w:tcBorders>
              <w:top w:val="nil"/>
              <w:left w:val="nil"/>
              <w:bottom w:val="single" w:sz="4" w:space="0" w:color="auto"/>
              <w:right w:val="single" w:sz="4" w:space="0" w:color="auto"/>
            </w:tcBorders>
            <w:shd w:val="clear" w:color="auto" w:fill="auto"/>
            <w:noWrap/>
            <w:vAlign w:val="center"/>
          </w:tcPr>
          <w:p w14:paraId="2AB3245C" w14:textId="77777777" w:rsidR="0049301F" w:rsidRPr="006D6D77" w:rsidRDefault="0049301F" w:rsidP="0049301F">
            <w:pPr>
              <w:pStyle w:val="TAC"/>
              <w:rPr>
                <w:rFonts w:eastAsia="Batang" w:cs="Arial"/>
                <w:lang w:eastAsia="en-US"/>
              </w:rPr>
            </w:pPr>
            <w:r w:rsidRPr="006D6D77">
              <w:rPr>
                <w:rFonts w:eastAsia="Batang" w:cs="Arial"/>
                <w:lang w:eastAsia="en-US"/>
              </w:rPr>
              <w:t>24</w:t>
            </w:r>
          </w:p>
        </w:tc>
        <w:tc>
          <w:tcPr>
            <w:tcW w:w="960" w:type="dxa"/>
            <w:tcBorders>
              <w:top w:val="nil"/>
              <w:left w:val="nil"/>
              <w:bottom w:val="single" w:sz="4" w:space="0" w:color="auto"/>
              <w:right w:val="single" w:sz="8" w:space="0" w:color="auto"/>
            </w:tcBorders>
            <w:shd w:val="clear" w:color="auto" w:fill="auto"/>
            <w:noWrap/>
            <w:vAlign w:val="bottom"/>
          </w:tcPr>
          <w:p w14:paraId="3586A055"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08C1BE97" w14:textId="77777777" w:rsidR="0049301F" w:rsidRPr="006D6D77" w:rsidRDefault="0049301F" w:rsidP="0049301F">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tcPr>
          <w:p w14:paraId="0BB954F1"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10</w:t>
            </w:r>
          </w:p>
        </w:tc>
        <w:tc>
          <w:tcPr>
            <w:tcW w:w="1437" w:type="dxa"/>
            <w:tcBorders>
              <w:top w:val="nil"/>
              <w:left w:val="nil"/>
              <w:bottom w:val="single" w:sz="4" w:space="0" w:color="auto"/>
              <w:right w:val="single" w:sz="4" w:space="0" w:color="auto"/>
            </w:tcBorders>
            <w:shd w:val="clear" w:color="auto" w:fill="auto"/>
            <w:noWrap/>
            <w:vAlign w:val="center"/>
          </w:tcPr>
          <w:p w14:paraId="5FFC49DC" w14:textId="77777777" w:rsidR="0049301F" w:rsidRPr="006D6D77" w:rsidRDefault="0049301F" w:rsidP="0049301F">
            <w:pPr>
              <w:pStyle w:val="TAC"/>
              <w:rPr>
                <w:rFonts w:eastAsia="Batang" w:cs="Arial"/>
                <w:lang w:eastAsia="en-US"/>
              </w:rPr>
            </w:pPr>
            <w:r w:rsidRPr="006D6D77">
              <w:rPr>
                <w:rFonts w:eastAsia="Batang" w:cs="Arial"/>
                <w:lang w:eastAsia="en-US"/>
              </w:rPr>
              <w:t>63</w:t>
            </w:r>
          </w:p>
        </w:tc>
        <w:tc>
          <w:tcPr>
            <w:tcW w:w="960" w:type="dxa"/>
            <w:tcBorders>
              <w:top w:val="nil"/>
              <w:left w:val="nil"/>
              <w:bottom w:val="single" w:sz="4" w:space="0" w:color="auto"/>
              <w:right w:val="single" w:sz="8" w:space="0" w:color="auto"/>
            </w:tcBorders>
            <w:shd w:val="clear" w:color="auto" w:fill="auto"/>
            <w:noWrap/>
            <w:vAlign w:val="bottom"/>
          </w:tcPr>
          <w:p w14:paraId="6CAA727B"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760A295C"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55E2AE86" w14:textId="77777777" w:rsidR="0049301F" w:rsidRPr="006D6D77" w:rsidRDefault="0049301F" w:rsidP="0049301F">
            <w:pPr>
              <w:pStyle w:val="TAC"/>
              <w:rPr>
                <w:rFonts w:eastAsia="Batang" w:cs="Arial"/>
                <w:lang w:eastAsia="en-US"/>
              </w:rPr>
            </w:pPr>
            <w:r w:rsidRPr="006D6D77">
              <w:rPr>
                <w:rFonts w:eastAsia="Batang" w:cs="Arial"/>
                <w:lang w:eastAsia="en-US"/>
              </w:rPr>
              <w:t>20</w:t>
            </w:r>
          </w:p>
        </w:tc>
        <w:tc>
          <w:tcPr>
            <w:tcW w:w="1437" w:type="dxa"/>
            <w:tcBorders>
              <w:top w:val="nil"/>
              <w:left w:val="nil"/>
              <w:bottom w:val="single" w:sz="4" w:space="0" w:color="auto"/>
              <w:right w:val="single" w:sz="4" w:space="0" w:color="auto"/>
            </w:tcBorders>
            <w:shd w:val="clear" w:color="auto" w:fill="auto"/>
            <w:noWrap/>
            <w:vAlign w:val="center"/>
          </w:tcPr>
          <w:p w14:paraId="744E306E" w14:textId="77777777" w:rsidR="0049301F" w:rsidRPr="006D6D77" w:rsidRDefault="0049301F" w:rsidP="0049301F">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tcPr>
          <w:p w14:paraId="76A4DF6C"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2E1C2EFE" w14:textId="77777777" w:rsidR="0049301F" w:rsidRPr="006D6D77" w:rsidRDefault="0049301F" w:rsidP="0049301F">
            <w:pPr>
              <w:pStyle w:val="TAC"/>
              <w:rPr>
                <w:rFonts w:eastAsia="Batang" w:cs="Arial"/>
                <w:lang w:eastAsia="en-US"/>
              </w:rPr>
            </w:pPr>
            <w:r w:rsidRPr="006D6D77">
              <w:rPr>
                <w:rFonts w:eastAsia="Batang" w:cs="Arial"/>
                <w:lang w:eastAsia="en-US"/>
              </w:rPr>
              <w:t>22</w:t>
            </w:r>
          </w:p>
        </w:tc>
        <w:tc>
          <w:tcPr>
            <w:tcW w:w="960" w:type="dxa"/>
            <w:tcBorders>
              <w:top w:val="nil"/>
              <w:left w:val="nil"/>
              <w:bottom w:val="single" w:sz="4" w:space="0" w:color="auto"/>
              <w:right w:val="single" w:sz="8" w:space="0" w:color="auto"/>
            </w:tcBorders>
            <w:shd w:val="clear" w:color="auto" w:fill="auto"/>
            <w:noWrap/>
            <w:vAlign w:val="bottom"/>
          </w:tcPr>
          <w:p w14:paraId="0A438A63"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5C20AFB6" w14:textId="77777777" w:rsidR="0049301F" w:rsidRPr="006D6D77" w:rsidRDefault="0049301F" w:rsidP="0049301F">
            <w:pPr>
              <w:pStyle w:val="TAC"/>
              <w:rPr>
                <w:rFonts w:eastAsia="Batang" w:cs="Arial"/>
                <w:lang w:eastAsia="en-US"/>
              </w:rPr>
            </w:pPr>
            <w:r w:rsidRPr="006D6D77">
              <w:rPr>
                <w:rFonts w:eastAsia="Batang" w:cs="Arial"/>
                <w:lang w:eastAsia="en-US"/>
              </w:rPr>
              <w:t>52</w:t>
            </w:r>
          </w:p>
        </w:tc>
        <w:tc>
          <w:tcPr>
            <w:tcW w:w="960" w:type="dxa"/>
            <w:tcBorders>
              <w:top w:val="nil"/>
              <w:left w:val="nil"/>
              <w:bottom w:val="single" w:sz="4" w:space="0" w:color="auto"/>
              <w:right w:val="single" w:sz="8" w:space="0" w:color="auto"/>
            </w:tcBorders>
            <w:shd w:val="clear" w:color="auto" w:fill="auto"/>
            <w:noWrap/>
            <w:vAlign w:val="bottom"/>
          </w:tcPr>
          <w:p w14:paraId="6D01B859"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4EE70D71"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7EE1B883" w14:textId="77777777" w:rsidR="0049301F" w:rsidRPr="006D6D77" w:rsidRDefault="0049301F" w:rsidP="0049301F">
            <w:pPr>
              <w:pStyle w:val="TAC"/>
              <w:rPr>
                <w:rFonts w:eastAsia="Batang" w:cs="Arial"/>
                <w:lang w:eastAsia="en-US"/>
              </w:rPr>
            </w:pPr>
            <w:r w:rsidRPr="006D6D77">
              <w:rPr>
                <w:rFonts w:eastAsia="Batang" w:cs="Arial"/>
                <w:lang w:eastAsia="en-US"/>
              </w:rPr>
              <w:t>24</w:t>
            </w:r>
          </w:p>
        </w:tc>
        <w:tc>
          <w:tcPr>
            <w:tcW w:w="1437" w:type="dxa"/>
            <w:tcBorders>
              <w:top w:val="nil"/>
              <w:left w:val="nil"/>
              <w:bottom w:val="single" w:sz="4" w:space="0" w:color="auto"/>
              <w:right w:val="single" w:sz="4" w:space="0" w:color="auto"/>
            </w:tcBorders>
            <w:shd w:val="clear" w:color="auto" w:fill="auto"/>
            <w:noWrap/>
            <w:vAlign w:val="center"/>
          </w:tcPr>
          <w:p w14:paraId="347070CD" w14:textId="77777777" w:rsidR="0049301F" w:rsidRPr="006D6D77" w:rsidRDefault="0049301F" w:rsidP="0049301F">
            <w:pPr>
              <w:pStyle w:val="TAC"/>
              <w:rPr>
                <w:rFonts w:eastAsia="Batang" w:cs="Arial"/>
                <w:lang w:eastAsia="en-US"/>
              </w:rPr>
            </w:pPr>
            <w:r w:rsidRPr="006D6D77">
              <w:rPr>
                <w:rFonts w:eastAsia="Batang" w:cs="Arial"/>
                <w:lang w:eastAsia="en-US"/>
              </w:rPr>
              <w:t>14</w:t>
            </w:r>
          </w:p>
        </w:tc>
        <w:tc>
          <w:tcPr>
            <w:tcW w:w="960" w:type="dxa"/>
            <w:tcBorders>
              <w:top w:val="nil"/>
              <w:left w:val="nil"/>
              <w:bottom w:val="single" w:sz="4" w:space="0" w:color="auto"/>
              <w:right w:val="single" w:sz="8" w:space="0" w:color="auto"/>
            </w:tcBorders>
            <w:shd w:val="clear" w:color="auto" w:fill="auto"/>
            <w:noWrap/>
            <w:vAlign w:val="bottom"/>
          </w:tcPr>
          <w:p w14:paraId="58A44203"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30854941" w14:textId="77777777" w:rsidR="0049301F" w:rsidRPr="006D6D77" w:rsidRDefault="0049301F" w:rsidP="0049301F">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tcPr>
          <w:p w14:paraId="04580621"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3FEFC65A" w14:textId="77777777" w:rsidR="0049301F" w:rsidRPr="006D6D77" w:rsidRDefault="0049301F" w:rsidP="0049301F">
            <w:pPr>
              <w:pStyle w:val="TAC"/>
              <w:rPr>
                <w:rFonts w:eastAsia="Batang" w:cs="Arial"/>
                <w:lang w:eastAsia="en-US"/>
              </w:rPr>
            </w:pPr>
            <w:r w:rsidRPr="006D6D77">
              <w:rPr>
                <w:rFonts w:eastAsia="Batang" w:cs="Arial"/>
                <w:lang w:eastAsia="en-US"/>
              </w:rPr>
              <w:t>44</w:t>
            </w:r>
          </w:p>
        </w:tc>
        <w:tc>
          <w:tcPr>
            <w:tcW w:w="960" w:type="dxa"/>
            <w:tcBorders>
              <w:top w:val="nil"/>
              <w:left w:val="nil"/>
              <w:bottom w:val="single" w:sz="4" w:space="0" w:color="auto"/>
              <w:right w:val="single" w:sz="8" w:space="0" w:color="auto"/>
            </w:tcBorders>
            <w:shd w:val="clear" w:color="auto" w:fill="auto"/>
            <w:noWrap/>
            <w:vAlign w:val="bottom"/>
          </w:tcPr>
          <w:p w14:paraId="6C994488"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25687D6B"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10FB8198" w14:textId="77777777" w:rsidR="0049301F" w:rsidRPr="006D6D77" w:rsidRDefault="0049301F" w:rsidP="0049301F">
            <w:pPr>
              <w:pStyle w:val="TAC"/>
              <w:rPr>
                <w:rFonts w:eastAsia="Batang" w:cs="Arial"/>
                <w:lang w:eastAsia="en-US"/>
              </w:rPr>
            </w:pPr>
            <w:r w:rsidRPr="006D6D77">
              <w:rPr>
                <w:rFonts w:eastAsia="Batang" w:cs="Arial"/>
                <w:lang w:eastAsia="en-US"/>
              </w:rPr>
              <w:t>32</w:t>
            </w:r>
          </w:p>
        </w:tc>
        <w:tc>
          <w:tcPr>
            <w:tcW w:w="1437" w:type="dxa"/>
            <w:tcBorders>
              <w:top w:val="nil"/>
              <w:left w:val="nil"/>
              <w:bottom w:val="single" w:sz="4" w:space="0" w:color="auto"/>
              <w:right w:val="single" w:sz="4" w:space="0" w:color="auto"/>
            </w:tcBorders>
            <w:shd w:val="clear" w:color="auto" w:fill="auto"/>
            <w:noWrap/>
            <w:vAlign w:val="center"/>
          </w:tcPr>
          <w:p w14:paraId="1BA75A05" w14:textId="77777777" w:rsidR="0049301F" w:rsidRPr="006D6D77" w:rsidRDefault="0049301F" w:rsidP="0049301F">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tcPr>
          <w:p w14:paraId="7E353553"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5A4BA43E" w14:textId="77777777" w:rsidR="0049301F" w:rsidRPr="006D6D77" w:rsidRDefault="0049301F" w:rsidP="0049301F">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4" w:space="0" w:color="auto"/>
              <w:right w:val="single" w:sz="8" w:space="0" w:color="auto"/>
            </w:tcBorders>
            <w:shd w:val="clear" w:color="auto" w:fill="auto"/>
            <w:noWrap/>
            <w:vAlign w:val="bottom"/>
          </w:tcPr>
          <w:p w14:paraId="22E8B85D"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54F59975" w14:textId="77777777" w:rsidR="0049301F" w:rsidRPr="006D6D77" w:rsidRDefault="0049301F" w:rsidP="0049301F">
            <w:pPr>
              <w:pStyle w:val="TAC"/>
              <w:rPr>
                <w:rFonts w:eastAsia="Batang" w:cs="Arial"/>
                <w:lang w:eastAsia="en-US"/>
              </w:rPr>
            </w:pPr>
            <w:r w:rsidRPr="006D6D77">
              <w:rPr>
                <w:rFonts w:eastAsia="Batang" w:cs="Arial"/>
                <w:lang w:eastAsia="en-US"/>
              </w:rPr>
              <w:t>35</w:t>
            </w:r>
          </w:p>
        </w:tc>
        <w:tc>
          <w:tcPr>
            <w:tcW w:w="960" w:type="dxa"/>
            <w:tcBorders>
              <w:top w:val="nil"/>
              <w:left w:val="nil"/>
              <w:bottom w:val="single" w:sz="4" w:space="0" w:color="auto"/>
              <w:right w:val="single" w:sz="8" w:space="0" w:color="auto"/>
            </w:tcBorders>
            <w:shd w:val="clear" w:color="auto" w:fill="auto"/>
            <w:noWrap/>
            <w:vAlign w:val="bottom"/>
          </w:tcPr>
          <w:p w14:paraId="6D0CF6E4"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7874BE0A"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34A03DA0" w14:textId="77777777" w:rsidR="0049301F" w:rsidRPr="006D6D77" w:rsidRDefault="0049301F" w:rsidP="0049301F">
            <w:pPr>
              <w:pStyle w:val="TAC"/>
              <w:rPr>
                <w:rFonts w:eastAsia="Batang" w:cs="Arial"/>
                <w:lang w:eastAsia="en-US"/>
              </w:rPr>
            </w:pPr>
            <w:r w:rsidRPr="006D6D77">
              <w:rPr>
                <w:rFonts w:eastAsia="Batang" w:cs="Arial"/>
                <w:lang w:eastAsia="en-US"/>
              </w:rPr>
              <w:t>36</w:t>
            </w:r>
          </w:p>
        </w:tc>
        <w:tc>
          <w:tcPr>
            <w:tcW w:w="1437" w:type="dxa"/>
            <w:tcBorders>
              <w:top w:val="nil"/>
              <w:left w:val="nil"/>
              <w:bottom w:val="single" w:sz="4" w:space="0" w:color="auto"/>
              <w:right w:val="single" w:sz="4" w:space="0" w:color="auto"/>
            </w:tcBorders>
            <w:shd w:val="clear" w:color="auto" w:fill="auto"/>
            <w:noWrap/>
            <w:vAlign w:val="center"/>
          </w:tcPr>
          <w:p w14:paraId="0268EF1B" w14:textId="77777777" w:rsidR="0049301F" w:rsidRPr="006D6D77" w:rsidRDefault="0049301F" w:rsidP="0049301F">
            <w:pPr>
              <w:pStyle w:val="TAC"/>
              <w:rPr>
                <w:rFonts w:eastAsia="Batang" w:cs="Arial"/>
                <w:lang w:eastAsia="en-US"/>
              </w:rPr>
            </w:pPr>
            <w:r w:rsidRPr="006D6D77">
              <w:rPr>
                <w:rFonts w:eastAsia="Batang" w:cs="Arial"/>
                <w:lang w:eastAsia="en-US"/>
              </w:rPr>
              <w:t>8</w:t>
            </w:r>
          </w:p>
        </w:tc>
        <w:tc>
          <w:tcPr>
            <w:tcW w:w="960" w:type="dxa"/>
            <w:tcBorders>
              <w:top w:val="nil"/>
              <w:left w:val="nil"/>
              <w:bottom w:val="single" w:sz="4" w:space="0" w:color="auto"/>
              <w:right w:val="single" w:sz="8" w:space="0" w:color="auto"/>
            </w:tcBorders>
            <w:shd w:val="clear" w:color="auto" w:fill="auto"/>
            <w:noWrap/>
            <w:vAlign w:val="bottom"/>
          </w:tcPr>
          <w:p w14:paraId="0EA99955"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1B6C000A" w14:textId="77777777" w:rsidR="0049301F" w:rsidRPr="006D6D77" w:rsidRDefault="0049301F" w:rsidP="0049301F">
            <w:pPr>
              <w:pStyle w:val="TAC"/>
              <w:rPr>
                <w:rFonts w:eastAsia="Batang" w:cs="Arial"/>
                <w:lang w:eastAsia="en-US"/>
              </w:rPr>
            </w:pPr>
            <w:r w:rsidRPr="006D6D77">
              <w:rPr>
                <w:rFonts w:eastAsia="Batang" w:cs="Arial"/>
                <w:lang w:eastAsia="en-US"/>
              </w:rPr>
              <w:t>12</w:t>
            </w:r>
          </w:p>
        </w:tc>
        <w:tc>
          <w:tcPr>
            <w:tcW w:w="960" w:type="dxa"/>
            <w:tcBorders>
              <w:top w:val="nil"/>
              <w:left w:val="nil"/>
              <w:bottom w:val="single" w:sz="4" w:space="0" w:color="auto"/>
              <w:right w:val="single" w:sz="8" w:space="0" w:color="auto"/>
            </w:tcBorders>
            <w:shd w:val="clear" w:color="auto" w:fill="auto"/>
            <w:noWrap/>
            <w:vAlign w:val="bottom"/>
          </w:tcPr>
          <w:p w14:paraId="194A45EB"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51690A62" w14:textId="77777777" w:rsidR="0049301F" w:rsidRPr="006D6D77" w:rsidRDefault="0049301F" w:rsidP="0049301F">
            <w:pPr>
              <w:pStyle w:val="TAC"/>
              <w:rPr>
                <w:rFonts w:eastAsia="Batang" w:cs="Arial"/>
                <w:lang w:eastAsia="en-US"/>
              </w:rPr>
            </w:pPr>
            <w:r w:rsidRPr="006D6D77">
              <w:rPr>
                <w:rFonts w:eastAsia="Batang" w:cs="Arial"/>
                <w:lang w:eastAsia="en-US"/>
              </w:rPr>
              <w:t>32</w:t>
            </w:r>
          </w:p>
        </w:tc>
        <w:tc>
          <w:tcPr>
            <w:tcW w:w="960" w:type="dxa"/>
            <w:tcBorders>
              <w:top w:val="nil"/>
              <w:left w:val="nil"/>
              <w:bottom w:val="single" w:sz="4" w:space="0" w:color="auto"/>
              <w:right w:val="single" w:sz="8" w:space="0" w:color="auto"/>
            </w:tcBorders>
            <w:shd w:val="clear" w:color="auto" w:fill="auto"/>
            <w:noWrap/>
            <w:vAlign w:val="bottom"/>
          </w:tcPr>
          <w:p w14:paraId="45C02C6A"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3DF8EC8C"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31AB762D" w14:textId="77777777" w:rsidR="0049301F" w:rsidRPr="006D6D77" w:rsidRDefault="0049301F" w:rsidP="0049301F">
            <w:pPr>
              <w:pStyle w:val="TAC"/>
              <w:rPr>
                <w:rFonts w:eastAsia="Batang" w:cs="Arial"/>
                <w:lang w:eastAsia="en-US"/>
              </w:rPr>
            </w:pPr>
            <w:r w:rsidRPr="006D6D77">
              <w:rPr>
                <w:rFonts w:eastAsia="Batang" w:cs="Arial"/>
                <w:lang w:eastAsia="en-US"/>
              </w:rPr>
              <w:t>40</w:t>
            </w:r>
          </w:p>
        </w:tc>
        <w:tc>
          <w:tcPr>
            <w:tcW w:w="1437" w:type="dxa"/>
            <w:tcBorders>
              <w:top w:val="nil"/>
              <w:left w:val="nil"/>
              <w:bottom w:val="single" w:sz="4" w:space="0" w:color="auto"/>
              <w:right w:val="single" w:sz="4" w:space="0" w:color="auto"/>
            </w:tcBorders>
            <w:shd w:val="clear" w:color="auto" w:fill="auto"/>
            <w:noWrap/>
            <w:vAlign w:val="center"/>
          </w:tcPr>
          <w:p w14:paraId="19E16F98" w14:textId="77777777" w:rsidR="0049301F" w:rsidRPr="006D6D77" w:rsidRDefault="0049301F" w:rsidP="0049301F">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tcPr>
          <w:p w14:paraId="7882EC7D"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51B7622F" w14:textId="77777777" w:rsidR="0049301F" w:rsidRPr="006D6D77" w:rsidRDefault="0049301F" w:rsidP="0049301F">
            <w:pPr>
              <w:pStyle w:val="TAC"/>
              <w:rPr>
                <w:rFonts w:eastAsia="Batang" w:cs="Arial"/>
                <w:lang w:eastAsia="en-US"/>
              </w:rPr>
            </w:pPr>
            <w:r w:rsidRPr="006D6D77">
              <w:rPr>
                <w:rFonts w:eastAsia="Batang" w:cs="Arial"/>
                <w:lang w:eastAsia="en-US"/>
              </w:rPr>
              <w:t>10</w:t>
            </w:r>
          </w:p>
        </w:tc>
        <w:tc>
          <w:tcPr>
            <w:tcW w:w="960" w:type="dxa"/>
            <w:tcBorders>
              <w:top w:val="nil"/>
              <w:left w:val="nil"/>
              <w:bottom w:val="single" w:sz="4" w:space="0" w:color="auto"/>
              <w:right w:val="single" w:sz="8" w:space="0" w:color="auto"/>
            </w:tcBorders>
            <w:shd w:val="clear" w:color="auto" w:fill="auto"/>
            <w:noWrap/>
            <w:vAlign w:val="bottom"/>
          </w:tcPr>
          <w:p w14:paraId="033E78C6"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0EABF34A" w14:textId="77777777" w:rsidR="0049301F" w:rsidRPr="006D6D77" w:rsidRDefault="0049301F" w:rsidP="0049301F">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tcPr>
          <w:p w14:paraId="75A10991"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77D37561"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11978DDB" w14:textId="77777777" w:rsidR="0049301F" w:rsidRPr="006D6D77" w:rsidRDefault="0049301F" w:rsidP="0049301F">
            <w:pPr>
              <w:pStyle w:val="TAC"/>
              <w:rPr>
                <w:rFonts w:eastAsia="Batang" w:cs="Arial"/>
                <w:lang w:eastAsia="en-US"/>
              </w:rPr>
            </w:pPr>
            <w:r w:rsidRPr="006D6D77">
              <w:rPr>
                <w:rFonts w:eastAsia="Batang" w:cs="Arial"/>
                <w:lang w:eastAsia="en-US"/>
              </w:rPr>
              <w:t>48</w:t>
            </w:r>
          </w:p>
        </w:tc>
        <w:tc>
          <w:tcPr>
            <w:tcW w:w="1437" w:type="dxa"/>
            <w:tcBorders>
              <w:top w:val="nil"/>
              <w:left w:val="nil"/>
              <w:bottom w:val="single" w:sz="4" w:space="0" w:color="auto"/>
              <w:right w:val="single" w:sz="4" w:space="0" w:color="auto"/>
            </w:tcBorders>
            <w:shd w:val="clear" w:color="auto" w:fill="auto"/>
            <w:noWrap/>
            <w:vAlign w:val="center"/>
          </w:tcPr>
          <w:p w14:paraId="7E29B99C" w14:textId="77777777" w:rsidR="0049301F" w:rsidRPr="006D6D77" w:rsidRDefault="0049301F" w:rsidP="0049301F">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tcPr>
          <w:p w14:paraId="21C29893"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4163FF77" w14:textId="77777777" w:rsidR="0049301F" w:rsidRPr="006D6D77" w:rsidRDefault="0049301F" w:rsidP="0049301F">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tcPr>
          <w:p w14:paraId="344C5DAF"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70B2DA2A" w14:textId="77777777" w:rsidR="0049301F" w:rsidRPr="006D6D77" w:rsidRDefault="0049301F" w:rsidP="0049301F">
            <w:pPr>
              <w:pStyle w:val="TAC"/>
              <w:rPr>
                <w:rFonts w:eastAsia="Batang" w:cs="Arial"/>
                <w:lang w:eastAsia="en-US"/>
              </w:rPr>
            </w:pPr>
            <w:r w:rsidRPr="006D6D77">
              <w:rPr>
                <w:rFonts w:eastAsia="Batang" w:cs="Arial"/>
                <w:lang w:eastAsia="en-US"/>
              </w:rPr>
              <w:t>25</w:t>
            </w:r>
          </w:p>
        </w:tc>
        <w:tc>
          <w:tcPr>
            <w:tcW w:w="960" w:type="dxa"/>
            <w:tcBorders>
              <w:top w:val="nil"/>
              <w:left w:val="nil"/>
              <w:bottom w:val="single" w:sz="4" w:space="0" w:color="auto"/>
              <w:right w:val="single" w:sz="8" w:space="0" w:color="auto"/>
            </w:tcBorders>
            <w:shd w:val="clear" w:color="auto" w:fill="auto"/>
            <w:noWrap/>
            <w:vAlign w:val="bottom"/>
          </w:tcPr>
          <w:p w14:paraId="18686410"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12</w:t>
            </w:r>
          </w:p>
        </w:tc>
      </w:tr>
      <w:tr w:rsidR="0049301F" w:rsidRPr="0032410E" w14:paraId="604D627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064AF397" w14:textId="77777777" w:rsidR="0049301F" w:rsidRPr="006D6D77" w:rsidRDefault="0049301F" w:rsidP="0049301F">
            <w:pPr>
              <w:pStyle w:val="TAC"/>
              <w:rPr>
                <w:rFonts w:eastAsia="Batang" w:cs="Arial"/>
                <w:lang w:eastAsia="en-US"/>
              </w:rPr>
            </w:pPr>
            <w:r w:rsidRPr="006D6D77">
              <w:rPr>
                <w:rFonts w:eastAsia="Batang" w:cs="Arial"/>
                <w:lang w:eastAsia="en-US"/>
              </w:rPr>
              <w:t>60</w:t>
            </w:r>
          </w:p>
        </w:tc>
        <w:tc>
          <w:tcPr>
            <w:tcW w:w="1437" w:type="dxa"/>
            <w:tcBorders>
              <w:top w:val="nil"/>
              <w:left w:val="nil"/>
              <w:bottom w:val="single" w:sz="4" w:space="0" w:color="auto"/>
              <w:right w:val="single" w:sz="4" w:space="0" w:color="auto"/>
            </w:tcBorders>
            <w:shd w:val="clear" w:color="auto" w:fill="auto"/>
            <w:noWrap/>
            <w:vAlign w:val="center"/>
          </w:tcPr>
          <w:p w14:paraId="046FAA52" w14:textId="77777777" w:rsidR="0049301F" w:rsidRPr="006D6D77" w:rsidRDefault="0049301F" w:rsidP="0049301F">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tcPr>
          <w:p w14:paraId="4AE5C3AF"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6B90FDBE" w14:textId="77777777" w:rsidR="0049301F" w:rsidRPr="006D6D77" w:rsidRDefault="0049301F" w:rsidP="0049301F">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tcPr>
          <w:p w14:paraId="346354D1"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61B993E4" w14:textId="77777777" w:rsidR="0049301F" w:rsidRPr="006D6D77" w:rsidRDefault="0049301F" w:rsidP="0049301F">
            <w:pPr>
              <w:pStyle w:val="TAC"/>
              <w:rPr>
                <w:rFonts w:eastAsia="Batang" w:cs="Arial"/>
                <w:lang w:eastAsia="en-US"/>
              </w:rPr>
            </w:pPr>
            <w:r w:rsidRPr="006D6D77">
              <w:rPr>
                <w:rFonts w:eastAsia="Batang" w:cs="Arial"/>
                <w:lang w:eastAsia="en-US"/>
              </w:rPr>
              <w:t>20</w:t>
            </w:r>
          </w:p>
        </w:tc>
        <w:tc>
          <w:tcPr>
            <w:tcW w:w="960" w:type="dxa"/>
            <w:tcBorders>
              <w:top w:val="nil"/>
              <w:left w:val="nil"/>
              <w:bottom w:val="single" w:sz="4" w:space="0" w:color="auto"/>
              <w:right w:val="single" w:sz="8" w:space="0" w:color="auto"/>
            </w:tcBorders>
            <w:shd w:val="clear" w:color="auto" w:fill="auto"/>
            <w:noWrap/>
            <w:vAlign w:val="bottom"/>
          </w:tcPr>
          <w:p w14:paraId="276B73FC"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r w:rsidR="0049301F" w:rsidRPr="0032410E" w14:paraId="356617F2"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13C63F01" w14:textId="77777777" w:rsidR="0049301F" w:rsidRPr="006D6D77" w:rsidRDefault="0049301F" w:rsidP="0049301F">
            <w:pPr>
              <w:pStyle w:val="TAC"/>
              <w:rPr>
                <w:rFonts w:eastAsia="Batang" w:cs="Arial"/>
                <w:lang w:eastAsia="en-US"/>
              </w:rPr>
            </w:pPr>
            <w:r w:rsidRPr="006D6D77">
              <w:rPr>
                <w:rFonts w:eastAsia="Batang" w:cs="Arial"/>
                <w:lang w:eastAsia="en-US"/>
              </w:rPr>
              <w:t>64</w:t>
            </w:r>
          </w:p>
        </w:tc>
        <w:tc>
          <w:tcPr>
            <w:tcW w:w="1437" w:type="dxa"/>
            <w:tcBorders>
              <w:top w:val="nil"/>
              <w:left w:val="nil"/>
              <w:bottom w:val="single" w:sz="4" w:space="0" w:color="auto"/>
              <w:right w:val="single" w:sz="4" w:space="0" w:color="auto"/>
            </w:tcBorders>
            <w:shd w:val="clear" w:color="auto" w:fill="auto"/>
            <w:noWrap/>
            <w:vAlign w:val="center"/>
          </w:tcPr>
          <w:p w14:paraId="376BB473" w14:textId="77777777" w:rsidR="0049301F" w:rsidRPr="006D6D77" w:rsidRDefault="0049301F" w:rsidP="0049301F">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tcPr>
          <w:p w14:paraId="39F66443"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3C7138EE" w14:textId="77777777" w:rsidR="0049301F" w:rsidRPr="006D6D77" w:rsidRDefault="0049301F" w:rsidP="0049301F">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tcPr>
          <w:p w14:paraId="5EA1CD17"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0045C1E7" w14:textId="77777777" w:rsidR="0049301F" w:rsidRPr="006D6D77" w:rsidRDefault="0049301F" w:rsidP="0049301F">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tcPr>
          <w:p w14:paraId="0F2C6688"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r w:rsidR="0049301F" w:rsidRPr="0032410E" w14:paraId="305895E1"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28B16B06" w14:textId="77777777" w:rsidR="0049301F" w:rsidRPr="006D6D77" w:rsidRDefault="0049301F" w:rsidP="0049301F">
            <w:pPr>
              <w:pStyle w:val="TAC"/>
              <w:rPr>
                <w:rFonts w:eastAsia="Batang" w:cs="Arial"/>
                <w:lang w:eastAsia="en-US"/>
              </w:rPr>
            </w:pPr>
            <w:r w:rsidRPr="006D6D77">
              <w:rPr>
                <w:rFonts w:eastAsia="Batang" w:cs="Arial"/>
                <w:lang w:eastAsia="en-US"/>
              </w:rPr>
              <w:t>72</w:t>
            </w:r>
          </w:p>
        </w:tc>
        <w:tc>
          <w:tcPr>
            <w:tcW w:w="1437" w:type="dxa"/>
            <w:tcBorders>
              <w:top w:val="nil"/>
              <w:left w:val="nil"/>
              <w:bottom w:val="single" w:sz="4" w:space="0" w:color="auto"/>
              <w:right w:val="single" w:sz="4" w:space="0" w:color="auto"/>
            </w:tcBorders>
            <w:shd w:val="clear" w:color="auto" w:fill="auto"/>
            <w:noWrap/>
            <w:vAlign w:val="center"/>
          </w:tcPr>
          <w:p w14:paraId="39639581" w14:textId="77777777" w:rsidR="0049301F" w:rsidRPr="006D6D77" w:rsidRDefault="0049301F" w:rsidP="0049301F">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tcPr>
          <w:p w14:paraId="3C6B44EA"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7A3F90AF"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tcPr>
          <w:p w14:paraId="739E74F2"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20F94CFF" w14:textId="77777777" w:rsidR="0049301F" w:rsidRPr="006D6D77" w:rsidRDefault="0049301F" w:rsidP="0049301F">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tcPr>
          <w:p w14:paraId="170B8777"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r w:rsidR="0049301F" w:rsidRPr="0032410E" w14:paraId="207440C4"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tcPr>
          <w:p w14:paraId="517AB4AD" w14:textId="77777777" w:rsidR="0049301F" w:rsidRPr="006D6D77" w:rsidRDefault="0049301F" w:rsidP="0049301F">
            <w:pPr>
              <w:pStyle w:val="TAC"/>
              <w:rPr>
                <w:rFonts w:eastAsia="Batang" w:cs="Arial"/>
                <w:lang w:eastAsia="en-US"/>
              </w:rPr>
            </w:pPr>
            <w:r w:rsidRPr="006D6D77">
              <w:rPr>
                <w:rFonts w:eastAsia="Batang" w:cs="Arial"/>
                <w:lang w:eastAsia="en-US"/>
              </w:rPr>
              <w:t>80</w:t>
            </w:r>
          </w:p>
        </w:tc>
        <w:tc>
          <w:tcPr>
            <w:tcW w:w="1437" w:type="dxa"/>
            <w:tcBorders>
              <w:top w:val="nil"/>
              <w:left w:val="nil"/>
              <w:bottom w:val="single" w:sz="4" w:space="0" w:color="auto"/>
              <w:right w:val="single" w:sz="4" w:space="0" w:color="auto"/>
            </w:tcBorders>
            <w:shd w:val="clear" w:color="auto" w:fill="auto"/>
            <w:noWrap/>
            <w:vAlign w:val="center"/>
          </w:tcPr>
          <w:p w14:paraId="6B7225D0" w14:textId="77777777" w:rsidR="0049301F" w:rsidRPr="006D6D77" w:rsidRDefault="0049301F" w:rsidP="0049301F">
            <w:pPr>
              <w:pStyle w:val="TAC"/>
              <w:rPr>
                <w:rFonts w:eastAsia="Batang" w:cs="Arial"/>
                <w:lang w:eastAsia="en-US"/>
              </w:rPr>
            </w:pPr>
            <w:r w:rsidRPr="006D6D77">
              <w:rPr>
                <w:rFonts w:eastAsia="Batang" w:cs="Arial"/>
                <w:lang w:eastAsia="en-US"/>
              </w:rPr>
              <w:t>3</w:t>
            </w:r>
          </w:p>
        </w:tc>
        <w:tc>
          <w:tcPr>
            <w:tcW w:w="960" w:type="dxa"/>
            <w:tcBorders>
              <w:top w:val="nil"/>
              <w:left w:val="nil"/>
              <w:bottom w:val="single" w:sz="4" w:space="0" w:color="auto"/>
              <w:right w:val="single" w:sz="8" w:space="0" w:color="auto"/>
            </w:tcBorders>
            <w:shd w:val="clear" w:color="auto" w:fill="auto"/>
            <w:noWrap/>
            <w:vAlign w:val="bottom"/>
          </w:tcPr>
          <w:p w14:paraId="15219C05"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4" w:space="0" w:color="auto"/>
              <w:right w:val="single" w:sz="4" w:space="0" w:color="auto"/>
            </w:tcBorders>
            <w:shd w:val="clear" w:color="auto" w:fill="auto"/>
            <w:noWrap/>
            <w:vAlign w:val="center"/>
          </w:tcPr>
          <w:p w14:paraId="456B1E3E" w14:textId="77777777" w:rsidR="0049301F" w:rsidRPr="006D6D77" w:rsidRDefault="0049301F" w:rsidP="0049301F">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tcPr>
          <w:p w14:paraId="397413BB"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4" w:space="0" w:color="auto"/>
              <w:right w:val="single" w:sz="4" w:space="0" w:color="auto"/>
            </w:tcBorders>
            <w:shd w:val="clear" w:color="auto" w:fill="auto"/>
            <w:noWrap/>
            <w:vAlign w:val="center"/>
          </w:tcPr>
          <w:p w14:paraId="3525B34B" w14:textId="77777777" w:rsidR="0049301F" w:rsidRPr="006D6D77" w:rsidRDefault="0049301F" w:rsidP="0049301F">
            <w:pPr>
              <w:pStyle w:val="TAC"/>
              <w:rPr>
                <w:rFonts w:eastAsia="Batang" w:cs="Arial"/>
                <w:lang w:eastAsia="en-US"/>
              </w:rPr>
            </w:pPr>
            <w:r w:rsidRPr="006D6D77">
              <w:rPr>
                <w:rFonts w:eastAsia="Batang" w:cs="Arial"/>
                <w:lang w:eastAsia="en-US"/>
              </w:rPr>
              <w:t>15</w:t>
            </w:r>
          </w:p>
        </w:tc>
        <w:tc>
          <w:tcPr>
            <w:tcW w:w="960" w:type="dxa"/>
            <w:tcBorders>
              <w:top w:val="nil"/>
              <w:left w:val="nil"/>
              <w:bottom w:val="single" w:sz="4" w:space="0" w:color="auto"/>
              <w:right w:val="single" w:sz="8" w:space="0" w:color="auto"/>
            </w:tcBorders>
            <w:shd w:val="clear" w:color="auto" w:fill="auto"/>
            <w:noWrap/>
            <w:vAlign w:val="bottom"/>
          </w:tcPr>
          <w:p w14:paraId="025C0D3B"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r w:rsidR="0049301F" w:rsidRPr="0032410E" w14:paraId="5E1BCDDE" w14:textId="77777777" w:rsidTr="00A72FB6">
        <w:trPr>
          <w:trHeight w:val="144"/>
          <w:jc w:val="center"/>
        </w:trPr>
        <w:tc>
          <w:tcPr>
            <w:tcW w:w="1280" w:type="dxa"/>
            <w:tcBorders>
              <w:top w:val="nil"/>
              <w:left w:val="single" w:sz="8" w:space="0" w:color="auto"/>
              <w:bottom w:val="single" w:sz="8" w:space="0" w:color="auto"/>
              <w:right w:val="single" w:sz="8" w:space="0" w:color="auto"/>
            </w:tcBorders>
            <w:shd w:val="clear" w:color="auto" w:fill="auto"/>
            <w:noWrap/>
            <w:vAlign w:val="center"/>
          </w:tcPr>
          <w:p w14:paraId="26E558C1" w14:textId="77777777" w:rsidR="0049301F" w:rsidRPr="006D6D77" w:rsidRDefault="0049301F" w:rsidP="0049301F">
            <w:pPr>
              <w:pStyle w:val="TAC"/>
              <w:rPr>
                <w:rFonts w:eastAsia="Batang" w:cs="Arial"/>
                <w:lang w:eastAsia="en-US"/>
              </w:rPr>
            </w:pPr>
            <w:r w:rsidRPr="006D6D77">
              <w:rPr>
                <w:rFonts w:eastAsia="Batang" w:cs="Arial"/>
                <w:lang w:eastAsia="en-US"/>
              </w:rPr>
              <w:t>96</w:t>
            </w:r>
          </w:p>
        </w:tc>
        <w:tc>
          <w:tcPr>
            <w:tcW w:w="1437" w:type="dxa"/>
            <w:tcBorders>
              <w:top w:val="nil"/>
              <w:left w:val="nil"/>
              <w:bottom w:val="single" w:sz="8" w:space="0" w:color="auto"/>
              <w:right w:val="single" w:sz="4" w:space="0" w:color="auto"/>
            </w:tcBorders>
            <w:shd w:val="clear" w:color="auto" w:fill="auto"/>
            <w:noWrap/>
            <w:vAlign w:val="center"/>
          </w:tcPr>
          <w:p w14:paraId="478A9B69" w14:textId="77777777" w:rsidR="0049301F" w:rsidRPr="006D6D77" w:rsidRDefault="0049301F" w:rsidP="0049301F">
            <w:pPr>
              <w:pStyle w:val="TAC"/>
              <w:rPr>
                <w:rFonts w:eastAsia="Batang" w:cs="Arial"/>
                <w:lang w:eastAsia="en-US"/>
              </w:rPr>
            </w:pPr>
            <w:r w:rsidRPr="006D6D77">
              <w:rPr>
                <w:rFonts w:eastAsia="Batang" w:cs="Arial"/>
                <w:lang w:eastAsia="en-US"/>
              </w:rPr>
              <w:t>3</w:t>
            </w:r>
          </w:p>
        </w:tc>
        <w:tc>
          <w:tcPr>
            <w:tcW w:w="960" w:type="dxa"/>
            <w:tcBorders>
              <w:top w:val="nil"/>
              <w:left w:val="nil"/>
              <w:bottom w:val="single" w:sz="8" w:space="0" w:color="auto"/>
              <w:right w:val="single" w:sz="8" w:space="0" w:color="auto"/>
            </w:tcBorders>
            <w:shd w:val="clear" w:color="auto" w:fill="auto"/>
            <w:noWrap/>
            <w:vAlign w:val="bottom"/>
          </w:tcPr>
          <w:p w14:paraId="2B78E6EF"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6</w:t>
            </w:r>
          </w:p>
        </w:tc>
        <w:tc>
          <w:tcPr>
            <w:tcW w:w="1437" w:type="dxa"/>
            <w:tcBorders>
              <w:top w:val="nil"/>
              <w:left w:val="nil"/>
              <w:bottom w:val="single" w:sz="8" w:space="0" w:color="auto"/>
              <w:right w:val="single" w:sz="4" w:space="0" w:color="auto"/>
            </w:tcBorders>
            <w:shd w:val="clear" w:color="auto" w:fill="auto"/>
            <w:noWrap/>
            <w:vAlign w:val="center"/>
          </w:tcPr>
          <w:p w14:paraId="584025DB" w14:textId="77777777" w:rsidR="0049301F" w:rsidRPr="006D6D77" w:rsidRDefault="0049301F" w:rsidP="0049301F">
            <w:pPr>
              <w:pStyle w:val="TAC"/>
              <w:rPr>
                <w:rFonts w:eastAsia="Batang" w:cs="Arial"/>
                <w:lang w:eastAsia="en-US"/>
              </w:rPr>
            </w:pPr>
            <w:r w:rsidRPr="006D6D77">
              <w:rPr>
                <w:rFonts w:eastAsia="Batang" w:cs="Arial"/>
                <w:lang w:eastAsia="en-US"/>
              </w:rPr>
              <w:t>5</w:t>
            </w:r>
          </w:p>
        </w:tc>
        <w:tc>
          <w:tcPr>
            <w:tcW w:w="960" w:type="dxa"/>
            <w:tcBorders>
              <w:top w:val="nil"/>
              <w:left w:val="nil"/>
              <w:bottom w:val="single" w:sz="8" w:space="0" w:color="auto"/>
              <w:right w:val="single" w:sz="8" w:space="0" w:color="auto"/>
            </w:tcBorders>
            <w:shd w:val="clear" w:color="auto" w:fill="auto"/>
            <w:noWrap/>
            <w:vAlign w:val="bottom"/>
          </w:tcPr>
          <w:p w14:paraId="2FF923E4"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8</w:t>
            </w:r>
          </w:p>
        </w:tc>
        <w:tc>
          <w:tcPr>
            <w:tcW w:w="1437" w:type="dxa"/>
            <w:tcBorders>
              <w:top w:val="nil"/>
              <w:left w:val="nil"/>
              <w:bottom w:val="single" w:sz="8" w:space="0" w:color="auto"/>
              <w:right w:val="single" w:sz="4" w:space="0" w:color="auto"/>
            </w:tcBorders>
            <w:shd w:val="clear" w:color="auto" w:fill="auto"/>
            <w:noWrap/>
            <w:vAlign w:val="center"/>
          </w:tcPr>
          <w:p w14:paraId="03E2B9CC" w14:textId="77777777" w:rsidR="0049301F" w:rsidRPr="006D6D77" w:rsidRDefault="0049301F" w:rsidP="0049301F">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8" w:space="0" w:color="auto"/>
              <w:right w:val="single" w:sz="8" w:space="0" w:color="auto"/>
            </w:tcBorders>
            <w:shd w:val="clear" w:color="auto" w:fill="auto"/>
            <w:noWrap/>
            <w:vAlign w:val="bottom"/>
          </w:tcPr>
          <w:p w14:paraId="2BFE8407" w14:textId="77777777" w:rsidR="0049301F" w:rsidRPr="006D6D77" w:rsidRDefault="0049301F" w:rsidP="0049301F">
            <w:pPr>
              <w:pStyle w:val="TAC"/>
              <w:rPr>
                <w:rFonts w:eastAsia="Batang" w:cs="Arial"/>
                <w:lang w:eastAsia="en-US"/>
              </w:rPr>
            </w:pPr>
            <w:r w:rsidRPr="006D6D77">
              <w:rPr>
                <w:rFonts w:eastAsia="Batang" w:cs="Arial"/>
                <w:color w:val="000000"/>
                <w:lang w:eastAsia="en-US"/>
              </w:rPr>
              <w:t>14</w:t>
            </w:r>
          </w:p>
        </w:tc>
      </w:tr>
    </w:tbl>
    <w:p w14:paraId="6BB5A8DE" w14:textId="77777777" w:rsidR="004E6870" w:rsidRPr="00B15549" w:rsidRDefault="004E6870" w:rsidP="004E6870"/>
    <w:p w14:paraId="331C4A14" w14:textId="77777777" w:rsidR="004E6870" w:rsidRPr="00B15549" w:rsidRDefault="004E6870" w:rsidP="004E6870">
      <w:pPr>
        <w:pStyle w:val="Heading3"/>
      </w:pPr>
      <w:bookmarkStart w:id="58" w:name="_Toc528162826"/>
      <w:r w:rsidRPr="00B15549">
        <w:t>7.2.3</w:t>
      </w:r>
      <w:r w:rsidRPr="00B15549">
        <w:tab/>
        <w:t>UL RTOA measurement accuracy when LMU is performing multiple UL RTOA measurements in parallel</w:t>
      </w:r>
      <w:bookmarkEnd w:id="58"/>
    </w:p>
    <w:p w14:paraId="5F52BDCD" w14:textId="77777777" w:rsidR="004E6870" w:rsidRPr="00B15549" w:rsidRDefault="0049301F" w:rsidP="004E6870">
      <w:r>
        <w:t>The UL RTOA accuracy requirements for an LMU performing multiple measurements in parallel are defined in Tables 7.2.3-1 and 7.2.3-2, assuming one receive antenna at the LMU.  The reference measurement channel is specified in Annex A and the propagation conditions are specified in Annex B.</w:t>
      </w:r>
    </w:p>
    <w:p w14:paraId="044847D4" w14:textId="77777777" w:rsidR="004E6870" w:rsidRPr="00B15549" w:rsidRDefault="004E6870" w:rsidP="004E6870">
      <w:pPr>
        <w:pStyle w:val="Heading4"/>
      </w:pPr>
      <w:bookmarkStart w:id="59" w:name="_Toc528162827"/>
      <w:r w:rsidRPr="00B15549">
        <w:t>7.2.3.1</w:t>
      </w:r>
      <w:r w:rsidRPr="00B15549">
        <w:tab/>
        <w:t>Parallel UL RTOA measurements on the same carrier frequency</w:t>
      </w:r>
      <w:bookmarkEnd w:id="59"/>
    </w:p>
    <w:p w14:paraId="63F84823" w14:textId="77777777" w:rsidR="004E6870" w:rsidRPr="00B15549" w:rsidRDefault="004E6870" w:rsidP="004E6870">
      <w:r w:rsidRPr="00B15549">
        <w:t xml:space="preserve">An LMU shall be capable </w:t>
      </w:r>
      <w:r w:rsidR="001B6FED">
        <w:t>of</w:t>
      </w:r>
      <w:r w:rsidRPr="00B15549">
        <w:t xml:space="preserve"> perform</w:t>
      </w:r>
      <w:r w:rsidR="001B6FED">
        <w:t>ing</w:t>
      </w:r>
      <w:r w:rsidRPr="00B15549">
        <w:t xml:space="preserve"> in parallel at least 16 UL RTOA measurements per uplink carrier frequency for different UEs [</w:t>
      </w:r>
      <w:r w:rsidR="001B6FED">
        <w:t>see clause 6.1</w:t>
      </w:r>
      <w:r w:rsidRPr="00B15549">
        <w:t>].</w:t>
      </w:r>
    </w:p>
    <w:p w14:paraId="46F4426D" w14:textId="77777777" w:rsidR="004E6870" w:rsidRPr="00B15549" w:rsidRDefault="004E6870" w:rsidP="004E6870">
      <w:r w:rsidRPr="00B15549">
        <w:t>The requirements apply under the following conditions:</w:t>
      </w:r>
    </w:p>
    <w:p w14:paraId="23A53607" w14:textId="77777777" w:rsidR="004E6870" w:rsidRDefault="004E6870" w:rsidP="004E6870">
      <w:pPr>
        <w:pStyle w:val="B1"/>
      </w:pPr>
      <w:r w:rsidRPr="00B15549">
        <w:t>●</w:t>
      </w:r>
      <w:r w:rsidRPr="00B15549">
        <w:tab/>
        <w:t xml:space="preserve">SRS Ês/Iot  &gt;= </w:t>
      </w:r>
      <w:r w:rsidR="00C2346A">
        <w:rPr>
          <w:rFonts w:cs="Arial"/>
          <w:sz w:val="18"/>
          <w:szCs w:val="18"/>
        </w:rPr>
        <w:t>-16.9 dB</w:t>
      </w:r>
      <w:r w:rsidRPr="00B15549">
        <w:t>,</w:t>
      </w:r>
    </w:p>
    <w:p w14:paraId="141669A3" w14:textId="77777777" w:rsidR="00C2346A" w:rsidRDefault="00C2346A" w:rsidP="00C2346A">
      <w:pPr>
        <w:pStyle w:val="B1"/>
      </w:pPr>
      <w:r w:rsidRPr="00B15549">
        <w:t>●</w:t>
      </w:r>
      <w:r w:rsidRPr="00B15549">
        <w:tab/>
      </w:r>
      <w:r>
        <w:t xml:space="preserve">Measured SRS </w:t>
      </w:r>
      <w:r w:rsidRPr="004C71CD">
        <w:t>Ês/</w:t>
      </w:r>
      <w:r>
        <w:t>Noc = -8 dB;</w:t>
      </w:r>
    </w:p>
    <w:p w14:paraId="3ADF4372" w14:textId="77777777" w:rsidR="00C2346A" w:rsidRPr="00B15549" w:rsidRDefault="00C2346A" w:rsidP="00C2346A">
      <w:pPr>
        <w:pStyle w:val="B1"/>
      </w:pPr>
      <w:r w:rsidRPr="00B15549">
        <w:t>●</w:t>
      </w:r>
      <w:r w:rsidRPr="00B15549">
        <w:tab/>
      </w:r>
      <w:r>
        <w:t>All interference and noise: AWGN,</w:t>
      </w:r>
    </w:p>
    <w:p w14:paraId="222B2CDB" w14:textId="77777777" w:rsidR="004E6870" w:rsidRPr="00B15549" w:rsidRDefault="004E6870" w:rsidP="00C2346A">
      <w:pPr>
        <w:pStyle w:val="B1"/>
      </w:pPr>
      <w:r w:rsidRPr="00B15549">
        <w:t>●</w:t>
      </w:r>
      <w:r w:rsidRPr="00B15549">
        <w:tab/>
        <w:t xml:space="preserve">Minimum Io </w:t>
      </w:r>
      <w:r w:rsidR="00C2346A">
        <w:rPr>
          <w:rFonts w:cs="Arial"/>
          <w:sz w:val="18"/>
          <w:szCs w:val="18"/>
        </w:rPr>
        <w:t>-125.1</w:t>
      </w:r>
      <w:r w:rsidRPr="00B15549">
        <w:t xml:space="preserve"> dBm/15kHz,</w:t>
      </w:r>
    </w:p>
    <w:p w14:paraId="6D648920" w14:textId="77777777" w:rsidR="004E6870" w:rsidRPr="00B15549" w:rsidRDefault="004E6870" w:rsidP="00C2346A">
      <w:pPr>
        <w:pStyle w:val="B1"/>
      </w:pPr>
      <w:r w:rsidRPr="00B15549">
        <w:t>●</w:t>
      </w:r>
      <w:r w:rsidRPr="00B15549">
        <w:tab/>
        <w:t>Maximum Io -50.0 dBm/BWchannel,</w:t>
      </w:r>
    </w:p>
    <w:p w14:paraId="44ED79F9" w14:textId="77777777" w:rsidR="004E6870" w:rsidRDefault="004E6870" w:rsidP="00C2346A">
      <w:r w:rsidRPr="00B15549">
        <w:t xml:space="preserve">The requirements are specified in </w:t>
      </w:r>
      <w:r w:rsidR="00C2346A">
        <w:t>Table 7.2.3-1</w:t>
      </w:r>
      <w:r w:rsidRPr="00B15549">
        <w:t>.</w:t>
      </w:r>
    </w:p>
    <w:p w14:paraId="656D2E48" w14:textId="77777777" w:rsidR="00C2346A" w:rsidRDefault="00C2346A" w:rsidP="00C2346A">
      <w:pPr>
        <w:pStyle w:val="TH"/>
      </w:pPr>
      <w:r w:rsidRPr="00106F8D">
        <w:lastRenderedPageBreak/>
        <w:t>Table 7.2</w:t>
      </w:r>
      <w:r>
        <w:t>.3</w:t>
      </w:r>
      <w:r w:rsidRPr="00106F8D">
        <w:t>-</w:t>
      </w:r>
      <w:r>
        <w:t>1</w:t>
      </w:r>
      <w:r w:rsidRPr="00106F8D">
        <w:t xml:space="preserve">: </w:t>
      </w:r>
      <w:r w:rsidRPr="00106F8D">
        <w:rPr>
          <w:lang w:eastAsia="zh-CN"/>
        </w:rPr>
        <w:t>LMU</w:t>
      </w:r>
      <w:r w:rsidRPr="00106F8D">
        <w:t xml:space="preserve"> UL RTOA measurement accuracy</w:t>
      </w:r>
      <w:r>
        <w:t xml:space="preserve"> requirements</w:t>
      </w:r>
    </w:p>
    <w:tbl>
      <w:tblPr>
        <w:tblW w:w="8471" w:type="dxa"/>
        <w:jc w:val="center"/>
        <w:tblLook w:val="04A0" w:firstRow="1" w:lastRow="0" w:firstColumn="1" w:lastColumn="0" w:noHBand="0" w:noVBand="1"/>
      </w:tblPr>
      <w:tblGrid>
        <w:gridCol w:w="1280"/>
        <w:gridCol w:w="1437"/>
        <w:gridCol w:w="960"/>
        <w:gridCol w:w="1437"/>
        <w:gridCol w:w="960"/>
        <w:gridCol w:w="1437"/>
        <w:gridCol w:w="960"/>
      </w:tblGrid>
      <w:tr w:rsidR="00C2346A" w:rsidRPr="0032410E" w14:paraId="07EA03A8" w14:textId="77777777" w:rsidTr="00A72FB6">
        <w:trPr>
          <w:trHeight w:val="144"/>
          <w:jc w:val="center"/>
        </w:trPr>
        <w:tc>
          <w:tcPr>
            <w:tcW w:w="128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8955E6B" w14:textId="77777777" w:rsidR="00C2346A" w:rsidRPr="006D6D77" w:rsidRDefault="00C2346A" w:rsidP="00C2346A">
            <w:pPr>
              <w:pStyle w:val="TAH"/>
              <w:rPr>
                <w:rFonts w:eastAsia="Batang" w:cs="Arial"/>
                <w:lang w:eastAsia="en-US"/>
              </w:rPr>
            </w:pPr>
            <w:r w:rsidRPr="006D6D77">
              <w:rPr>
                <w:rFonts w:eastAsia="Batang" w:cs="Arial"/>
                <w:lang w:eastAsia="en-US"/>
              </w:rPr>
              <w:t>SRS bandwidth (RBs)</w:t>
            </w:r>
          </w:p>
        </w:tc>
        <w:tc>
          <w:tcPr>
            <w:tcW w:w="2397" w:type="dxa"/>
            <w:gridSpan w:val="2"/>
            <w:tcBorders>
              <w:top w:val="single" w:sz="8" w:space="0" w:color="auto"/>
              <w:left w:val="nil"/>
              <w:bottom w:val="single" w:sz="4" w:space="0" w:color="auto"/>
              <w:right w:val="single" w:sz="8" w:space="0" w:color="000000"/>
            </w:tcBorders>
            <w:shd w:val="clear" w:color="auto" w:fill="auto"/>
            <w:vAlign w:val="center"/>
            <w:hideMark/>
          </w:tcPr>
          <w:p w14:paraId="0553F5AF" w14:textId="77777777" w:rsidR="00C2346A" w:rsidRPr="006D6D77" w:rsidRDefault="00C2346A" w:rsidP="00C2346A">
            <w:pPr>
              <w:pStyle w:val="TAH"/>
              <w:rPr>
                <w:rFonts w:eastAsia="Batang" w:cs="Arial"/>
                <w:lang w:eastAsia="en-US"/>
              </w:rPr>
            </w:pPr>
            <w:r w:rsidRPr="006D6D77">
              <w:rPr>
                <w:rFonts w:eastAsia="Batang" w:cs="Arial"/>
                <w:lang w:eastAsia="en-US"/>
              </w:rPr>
              <w:t>AWGN</w:t>
            </w:r>
          </w:p>
        </w:tc>
        <w:tc>
          <w:tcPr>
            <w:tcW w:w="2397" w:type="dxa"/>
            <w:gridSpan w:val="2"/>
            <w:tcBorders>
              <w:top w:val="single" w:sz="8" w:space="0" w:color="auto"/>
              <w:left w:val="nil"/>
              <w:bottom w:val="single" w:sz="4" w:space="0" w:color="auto"/>
              <w:right w:val="single" w:sz="8" w:space="0" w:color="000000"/>
            </w:tcBorders>
            <w:shd w:val="clear" w:color="auto" w:fill="auto"/>
            <w:vAlign w:val="center"/>
            <w:hideMark/>
          </w:tcPr>
          <w:p w14:paraId="0104E0A4" w14:textId="77777777" w:rsidR="00C2346A" w:rsidRPr="006D6D77" w:rsidRDefault="00C2346A" w:rsidP="00C2346A">
            <w:pPr>
              <w:pStyle w:val="TAH"/>
              <w:rPr>
                <w:rFonts w:eastAsia="Batang" w:cs="Arial"/>
                <w:lang w:eastAsia="en-US"/>
              </w:rPr>
            </w:pPr>
            <w:r w:rsidRPr="006D6D77">
              <w:rPr>
                <w:rFonts w:eastAsia="Batang" w:cs="Arial"/>
                <w:lang w:eastAsia="en-US"/>
              </w:rPr>
              <w:t>EPA5</w:t>
            </w:r>
          </w:p>
        </w:tc>
        <w:tc>
          <w:tcPr>
            <w:tcW w:w="2397" w:type="dxa"/>
            <w:gridSpan w:val="2"/>
            <w:tcBorders>
              <w:top w:val="single" w:sz="8" w:space="0" w:color="auto"/>
              <w:left w:val="nil"/>
              <w:bottom w:val="single" w:sz="4" w:space="0" w:color="auto"/>
              <w:right w:val="single" w:sz="8" w:space="0" w:color="000000"/>
            </w:tcBorders>
            <w:shd w:val="clear" w:color="auto" w:fill="auto"/>
            <w:vAlign w:val="center"/>
            <w:hideMark/>
          </w:tcPr>
          <w:p w14:paraId="332AB18C" w14:textId="77777777" w:rsidR="00C2346A" w:rsidRPr="006D6D77" w:rsidRDefault="00C2346A" w:rsidP="00C2346A">
            <w:pPr>
              <w:pStyle w:val="TAH"/>
              <w:rPr>
                <w:rFonts w:eastAsia="Batang" w:cs="Arial"/>
                <w:lang w:eastAsia="en-US"/>
              </w:rPr>
            </w:pPr>
            <w:r w:rsidRPr="006D6D77">
              <w:rPr>
                <w:rFonts w:eastAsia="Batang" w:cs="Arial"/>
                <w:lang w:eastAsia="en-US"/>
              </w:rPr>
              <w:t>ETU30</w:t>
            </w:r>
          </w:p>
        </w:tc>
      </w:tr>
      <w:tr w:rsidR="00C2346A" w:rsidRPr="0032410E" w14:paraId="29AFEB18" w14:textId="77777777" w:rsidTr="00A72FB6">
        <w:trPr>
          <w:trHeight w:val="144"/>
          <w:jc w:val="center"/>
        </w:trPr>
        <w:tc>
          <w:tcPr>
            <w:tcW w:w="1280" w:type="dxa"/>
            <w:vMerge/>
            <w:tcBorders>
              <w:top w:val="single" w:sz="8" w:space="0" w:color="auto"/>
              <w:left w:val="single" w:sz="8" w:space="0" w:color="auto"/>
              <w:bottom w:val="single" w:sz="4" w:space="0" w:color="auto"/>
              <w:right w:val="single" w:sz="8" w:space="0" w:color="auto"/>
            </w:tcBorders>
            <w:vAlign w:val="center"/>
            <w:hideMark/>
          </w:tcPr>
          <w:p w14:paraId="379B0110" w14:textId="77777777" w:rsidR="00C2346A" w:rsidRPr="006D6D77" w:rsidRDefault="00C2346A" w:rsidP="00C2346A">
            <w:pPr>
              <w:pStyle w:val="TAH"/>
              <w:rPr>
                <w:rFonts w:eastAsia="Batang" w:cs="Arial"/>
                <w:lang w:eastAsia="en-US"/>
              </w:rPr>
            </w:pPr>
          </w:p>
        </w:tc>
        <w:tc>
          <w:tcPr>
            <w:tcW w:w="1437" w:type="dxa"/>
            <w:tcBorders>
              <w:top w:val="nil"/>
              <w:left w:val="nil"/>
              <w:bottom w:val="single" w:sz="4" w:space="0" w:color="auto"/>
              <w:right w:val="single" w:sz="4" w:space="0" w:color="auto"/>
            </w:tcBorders>
            <w:shd w:val="clear" w:color="auto" w:fill="auto"/>
            <w:vAlign w:val="center"/>
            <w:hideMark/>
          </w:tcPr>
          <w:p w14:paraId="50848769" w14:textId="77777777" w:rsidR="00C2346A" w:rsidRPr="006D6D77" w:rsidRDefault="00C2346A" w:rsidP="00C2346A">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hideMark/>
          </w:tcPr>
          <w:p w14:paraId="074B98F8" w14:textId="77777777" w:rsidR="00C2346A" w:rsidRPr="006D6D77" w:rsidRDefault="00C2346A" w:rsidP="00C2346A">
            <w:pPr>
              <w:pStyle w:val="TAH"/>
              <w:rPr>
                <w:rFonts w:eastAsia="Batang" w:cs="Arial"/>
                <w:lang w:eastAsia="en-US"/>
              </w:rPr>
            </w:pPr>
            <w:r w:rsidRPr="006D6D77">
              <w:rPr>
                <w:rFonts w:eastAsia="Batang" w:cs="Arial"/>
                <w:lang w:eastAsia="en-US"/>
              </w:rPr>
              <w:t>90% RTOA (Ts)</w:t>
            </w:r>
          </w:p>
        </w:tc>
        <w:tc>
          <w:tcPr>
            <w:tcW w:w="1437" w:type="dxa"/>
            <w:tcBorders>
              <w:top w:val="nil"/>
              <w:left w:val="nil"/>
              <w:bottom w:val="single" w:sz="4" w:space="0" w:color="auto"/>
              <w:right w:val="single" w:sz="4" w:space="0" w:color="auto"/>
            </w:tcBorders>
            <w:shd w:val="clear" w:color="auto" w:fill="auto"/>
            <w:vAlign w:val="center"/>
            <w:hideMark/>
          </w:tcPr>
          <w:p w14:paraId="7A38230E" w14:textId="77777777" w:rsidR="00C2346A" w:rsidRPr="006D6D77" w:rsidRDefault="00C2346A" w:rsidP="00C2346A">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hideMark/>
          </w:tcPr>
          <w:p w14:paraId="56A5BC6E" w14:textId="77777777" w:rsidR="00C2346A" w:rsidRPr="006D6D77" w:rsidRDefault="00C2346A" w:rsidP="00C2346A">
            <w:pPr>
              <w:pStyle w:val="TAH"/>
              <w:rPr>
                <w:rFonts w:eastAsia="Batang" w:cs="Arial"/>
                <w:lang w:eastAsia="en-US"/>
              </w:rPr>
            </w:pPr>
            <w:r w:rsidRPr="006D6D77">
              <w:rPr>
                <w:rFonts w:eastAsia="Batang" w:cs="Arial"/>
                <w:lang w:eastAsia="en-US"/>
              </w:rPr>
              <w:t>90% RTOA (Ts)</w:t>
            </w:r>
          </w:p>
        </w:tc>
        <w:tc>
          <w:tcPr>
            <w:tcW w:w="1437" w:type="dxa"/>
            <w:tcBorders>
              <w:top w:val="nil"/>
              <w:left w:val="nil"/>
              <w:bottom w:val="single" w:sz="4" w:space="0" w:color="auto"/>
              <w:right w:val="single" w:sz="4" w:space="0" w:color="auto"/>
            </w:tcBorders>
            <w:shd w:val="clear" w:color="auto" w:fill="auto"/>
            <w:vAlign w:val="center"/>
            <w:hideMark/>
          </w:tcPr>
          <w:p w14:paraId="2F3ABAFA" w14:textId="77777777" w:rsidR="00C2346A" w:rsidRPr="006D6D77" w:rsidRDefault="00C2346A" w:rsidP="00C2346A">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hideMark/>
          </w:tcPr>
          <w:p w14:paraId="7B23DBB0" w14:textId="77777777" w:rsidR="00C2346A" w:rsidRPr="006D6D77" w:rsidRDefault="00C2346A" w:rsidP="00C2346A">
            <w:pPr>
              <w:pStyle w:val="TAH"/>
              <w:rPr>
                <w:rFonts w:eastAsia="Batang" w:cs="Arial"/>
                <w:lang w:eastAsia="en-US"/>
              </w:rPr>
            </w:pPr>
            <w:r w:rsidRPr="006D6D77">
              <w:rPr>
                <w:rFonts w:eastAsia="Batang" w:cs="Arial"/>
                <w:lang w:eastAsia="en-US"/>
              </w:rPr>
              <w:t>90% RTOA (Ts)</w:t>
            </w:r>
          </w:p>
        </w:tc>
      </w:tr>
      <w:tr w:rsidR="00C2346A" w:rsidRPr="0032410E" w14:paraId="3E71BDFB"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5CDAD0CF" w14:textId="77777777" w:rsidR="00C2346A" w:rsidRPr="006D6D77" w:rsidRDefault="00C2346A" w:rsidP="00C2346A">
            <w:pPr>
              <w:pStyle w:val="TAC"/>
              <w:rPr>
                <w:rFonts w:eastAsia="Batang" w:cs="Arial"/>
                <w:lang w:eastAsia="en-US"/>
              </w:rPr>
            </w:pPr>
            <w:r w:rsidRPr="006D6D77">
              <w:rPr>
                <w:rFonts w:eastAsia="Batang" w:cs="Arial"/>
                <w:lang w:eastAsia="en-US"/>
              </w:rPr>
              <w:t>4</w:t>
            </w:r>
          </w:p>
        </w:tc>
        <w:tc>
          <w:tcPr>
            <w:tcW w:w="1437" w:type="dxa"/>
            <w:tcBorders>
              <w:top w:val="nil"/>
              <w:left w:val="nil"/>
              <w:bottom w:val="single" w:sz="4" w:space="0" w:color="auto"/>
              <w:right w:val="single" w:sz="4" w:space="0" w:color="auto"/>
            </w:tcBorders>
            <w:shd w:val="clear" w:color="auto" w:fill="auto"/>
            <w:noWrap/>
            <w:vAlign w:val="center"/>
            <w:hideMark/>
          </w:tcPr>
          <w:p w14:paraId="51896DEA" w14:textId="77777777" w:rsidR="00C2346A" w:rsidRPr="006D6D77" w:rsidRDefault="00C2346A" w:rsidP="00C2346A">
            <w:pPr>
              <w:pStyle w:val="TAC"/>
              <w:rPr>
                <w:rFonts w:eastAsia="Batang" w:cs="Arial"/>
                <w:lang w:eastAsia="en-US"/>
              </w:rPr>
            </w:pPr>
            <w:r w:rsidRPr="006D6D77">
              <w:rPr>
                <w:rFonts w:eastAsia="Batang" w:cs="Arial"/>
                <w:lang w:eastAsia="en-US"/>
              </w:rPr>
              <w:t>233</w:t>
            </w:r>
          </w:p>
        </w:tc>
        <w:tc>
          <w:tcPr>
            <w:tcW w:w="960" w:type="dxa"/>
            <w:tcBorders>
              <w:top w:val="nil"/>
              <w:left w:val="nil"/>
              <w:bottom w:val="single" w:sz="4" w:space="0" w:color="auto"/>
              <w:right w:val="single" w:sz="8" w:space="0" w:color="auto"/>
            </w:tcBorders>
            <w:shd w:val="clear" w:color="auto" w:fill="auto"/>
            <w:noWrap/>
            <w:vAlign w:val="bottom"/>
            <w:hideMark/>
          </w:tcPr>
          <w:p w14:paraId="204A863F"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center"/>
            <w:hideMark/>
          </w:tcPr>
          <w:p w14:paraId="660CE95D" w14:textId="77777777" w:rsidR="00C2346A" w:rsidRPr="006D6D77" w:rsidRDefault="00C2346A" w:rsidP="00C2346A">
            <w:pPr>
              <w:pStyle w:val="TAC"/>
              <w:rPr>
                <w:rFonts w:eastAsia="Batang" w:cs="Arial"/>
                <w:lang w:eastAsia="en-US"/>
              </w:rPr>
            </w:pPr>
            <w:r w:rsidRPr="006D6D77">
              <w:rPr>
                <w:rFonts w:eastAsia="Batang" w:cs="Arial"/>
                <w:lang w:eastAsia="en-US"/>
              </w:rPr>
              <w:t>250</w:t>
            </w:r>
          </w:p>
        </w:tc>
        <w:tc>
          <w:tcPr>
            <w:tcW w:w="960" w:type="dxa"/>
            <w:tcBorders>
              <w:top w:val="nil"/>
              <w:left w:val="nil"/>
              <w:bottom w:val="single" w:sz="4" w:space="0" w:color="auto"/>
              <w:right w:val="single" w:sz="8" w:space="0" w:color="auto"/>
            </w:tcBorders>
            <w:shd w:val="clear" w:color="auto" w:fill="auto"/>
            <w:noWrap/>
            <w:vAlign w:val="bottom"/>
            <w:hideMark/>
          </w:tcPr>
          <w:p w14:paraId="186183C2"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center"/>
            <w:hideMark/>
          </w:tcPr>
          <w:p w14:paraId="70085D53" w14:textId="77777777" w:rsidR="00C2346A" w:rsidRPr="006D6D77" w:rsidRDefault="00C2346A" w:rsidP="00C2346A">
            <w:pPr>
              <w:pStyle w:val="TAC"/>
              <w:rPr>
                <w:rFonts w:eastAsia="Batang" w:cs="Arial"/>
                <w:lang w:eastAsia="en-US"/>
              </w:rPr>
            </w:pPr>
            <w:r w:rsidRPr="006D6D77">
              <w:rPr>
                <w:rFonts w:eastAsia="Batang" w:cs="Arial"/>
                <w:lang w:eastAsia="en-US"/>
              </w:rPr>
              <w:t>421</w:t>
            </w:r>
          </w:p>
        </w:tc>
        <w:tc>
          <w:tcPr>
            <w:tcW w:w="960" w:type="dxa"/>
            <w:tcBorders>
              <w:top w:val="nil"/>
              <w:left w:val="nil"/>
              <w:bottom w:val="single" w:sz="4" w:space="0" w:color="auto"/>
              <w:right w:val="single" w:sz="8" w:space="0" w:color="auto"/>
            </w:tcBorders>
            <w:shd w:val="clear" w:color="auto" w:fill="auto"/>
            <w:noWrap/>
            <w:vAlign w:val="bottom"/>
            <w:hideMark/>
          </w:tcPr>
          <w:p w14:paraId="0BF12DAB" w14:textId="77777777" w:rsidR="00C2346A" w:rsidRPr="006D6D77" w:rsidRDefault="00C2346A" w:rsidP="00C2346A">
            <w:pPr>
              <w:pStyle w:val="TAC"/>
              <w:rPr>
                <w:rFonts w:eastAsia="Batang" w:cs="Arial"/>
                <w:lang w:eastAsia="en-US"/>
              </w:rPr>
            </w:pPr>
            <w:r w:rsidRPr="006D6D77">
              <w:rPr>
                <w:rFonts w:eastAsia="Batang" w:cs="Arial"/>
                <w:lang w:eastAsia="en-US"/>
              </w:rPr>
              <w:t>16</w:t>
            </w:r>
          </w:p>
        </w:tc>
      </w:tr>
      <w:tr w:rsidR="00C2346A" w:rsidRPr="0032410E" w14:paraId="398D899D"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2C921D40"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7C78FCA2" w14:textId="77777777" w:rsidR="00C2346A" w:rsidRPr="006D6D77" w:rsidRDefault="00C2346A" w:rsidP="00C2346A">
            <w:pPr>
              <w:pStyle w:val="TAC"/>
              <w:rPr>
                <w:rFonts w:eastAsia="Batang" w:cs="Arial"/>
                <w:lang w:eastAsia="en-US"/>
              </w:rPr>
            </w:pPr>
            <w:r w:rsidRPr="006D6D77">
              <w:rPr>
                <w:rFonts w:eastAsia="Batang" w:cs="Arial"/>
                <w:lang w:eastAsia="en-US"/>
              </w:rPr>
              <w:t>71</w:t>
            </w:r>
          </w:p>
        </w:tc>
        <w:tc>
          <w:tcPr>
            <w:tcW w:w="960" w:type="dxa"/>
            <w:tcBorders>
              <w:top w:val="nil"/>
              <w:left w:val="nil"/>
              <w:bottom w:val="single" w:sz="4" w:space="0" w:color="auto"/>
              <w:right w:val="single" w:sz="8" w:space="0" w:color="auto"/>
            </w:tcBorders>
            <w:shd w:val="clear" w:color="auto" w:fill="auto"/>
            <w:noWrap/>
            <w:vAlign w:val="bottom"/>
            <w:hideMark/>
          </w:tcPr>
          <w:p w14:paraId="4880D1A1"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10F6F438" w14:textId="77777777" w:rsidR="00C2346A" w:rsidRPr="006D6D77" w:rsidRDefault="00C2346A" w:rsidP="00C2346A">
            <w:pPr>
              <w:pStyle w:val="TAC"/>
              <w:rPr>
                <w:rFonts w:eastAsia="Batang" w:cs="Arial"/>
                <w:lang w:eastAsia="en-US"/>
              </w:rPr>
            </w:pPr>
            <w:r w:rsidRPr="006D6D77">
              <w:rPr>
                <w:rFonts w:eastAsia="Batang" w:cs="Arial"/>
                <w:lang w:eastAsia="en-US"/>
              </w:rPr>
              <w:t>77</w:t>
            </w:r>
          </w:p>
        </w:tc>
        <w:tc>
          <w:tcPr>
            <w:tcW w:w="960" w:type="dxa"/>
            <w:tcBorders>
              <w:top w:val="nil"/>
              <w:left w:val="nil"/>
              <w:bottom w:val="single" w:sz="4" w:space="0" w:color="auto"/>
              <w:right w:val="single" w:sz="8" w:space="0" w:color="auto"/>
            </w:tcBorders>
            <w:shd w:val="clear" w:color="auto" w:fill="auto"/>
            <w:noWrap/>
            <w:vAlign w:val="bottom"/>
            <w:hideMark/>
          </w:tcPr>
          <w:p w14:paraId="6D03BCF1"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center"/>
            <w:hideMark/>
          </w:tcPr>
          <w:p w14:paraId="43745705" w14:textId="77777777" w:rsidR="00C2346A" w:rsidRPr="006D6D77" w:rsidRDefault="00C2346A" w:rsidP="00C2346A">
            <w:pPr>
              <w:pStyle w:val="TAC"/>
              <w:rPr>
                <w:rFonts w:eastAsia="Batang" w:cs="Arial"/>
                <w:lang w:eastAsia="en-US"/>
              </w:rPr>
            </w:pPr>
            <w:r w:rsidRPr="006D6D77">
              <w:rPr>
                <w:rFonts w:eastAsia="Batang" w:cs="Arial"/>
                <w:lang w:eastAsia="en-US"/>
              </w:rPr>
              <w:t>127</w:t>
            </w:r>
          </w:p>
        </w:tc>
        <w:tc>
          <w:tcPr>
            <w:tcW w:w="960" w:type="dxa"/>
            <w:tcBorders>
              <w:top w:val="nil"/>
              <w:left w:val="nil"/>
              <w:bottom w:val="single" w:sz="4" w:space="0" w:color="auto"/>
              <w:right w:val="single" w:sz="8" w:space="0" w:color="auto"/>
            </w:tcBorders>
            <w:shd w:val="clear" w:color="auto" w:fill="auto"/>
            <w:noWrap/>
            <w:vAlign w:val="bottom"/>
            <w:hideMark/>
          </w:tcPr>
          <w:p w14:paraId="613B4331"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6384BB5E"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05E52B93" w14:textId="77777777" w:rsidR="00C2346A" w:rsidRPr="006D6D77" w:rsidRDefault="00C2346A" w:rsidP="00C2346A">
            <w:pPr>
              <w:pStyle w:val="TAC"/>
              <w:rPr>
                <w:rFonts w:eastAsia="Batang" w:cs="Arial"/>
                <w:lang w:eastAsia="en-US"/>
              </w:rPr>
            </w:pPr>
            <w:r w:rsidRPr="006D6D77">
              <w:rPr>
                <w:rFonts w:eastAsia="Batang" w:cs="Arial"/>
                <w:lang w:eastAsia="en-US"/>
              </w:rPr>
              <w:t>12</w:t>
            </w:r>
          </w:p>
        </w:tc>
        <w:tc>
          <w:tcPr>
            <w:tcW w:w="1437" w:type="dxa"/>
            <w:tcBorders>
              <w:top w:val="nil"/>
              <w:left w:val="nil"/>
              <w:bottom w:val="single" w:sz="4" w:space="0" w:color="auto"/>
              <w:right w:val="single" w:sz="4" w:space="0" w:color="auto"/>
            </w:tcBorders>
            <w:shd w:val="clear" w:color="auto" w:fill="auto"/>
            <w:noWrap/>
            <w:vAlign w:val="center"/>
            <w:hideMark/>
          </w:tcPr>
          <w:p w14:paraId="43C54A38" w14:textId="77777777" w:rsidR="00C2346A" w:rsidRPr="006D6D77" w:rsidRDefault="00C2346A" w:rsidP="00C2346A">
            <w:pPr>
              <w:pStyle w:val="TAC"/>
              <w:rPr>
                <w:rFonts w:eastAsia="Batang" w:cs="Arial"/>
                <w:lang w:eastAsia="en-US"/>
              </w:rPr>
            </w:pPr>
            <w:r w:rsidRPr="006D6D77">
              <w:rPr>
                <w:rFonts w:eastAsia="Batang" w:cs="Arial"/>
                <w:lang w:eastAsia="en-US"/>
              </w:rPr>
              <w:t>37</w:t>
            </w:r>
          </w:p>
        </w:tc>
        <w:tc>
          <w:tcPr>
            <w:tcW w:w="960" w:type="dxa"/>
            <w:tcBorders>
              <w:top w:val="nil"/>
              <w:left w:val="nil"/>
              <w:bottom w:val="single" w:sz="4" w:space="0" w:color="auto"/>
              <w:right w:val="single" w:sz="8" w:space="0" w:color="auto"/>
            </w:tcBorders>
            <w:shd w:val="clear" w:color="auto" w:fill="auto"/>
            <w:noWrap/>
            <w:vAlign w:val="bottom"/>
            <w:hideMark/>
          </w:tcPr>
          <w:p w14:paraId="02BD1971"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2B85C863" w14:textId="77777777" w:rsidR="00C2346A" w:rsidRPr="006D6D77" w:rsidRDefault="00C2346A" w:rsidP="00C2346A">
            <w:pPr>
              <w:pStyle w:val="TAC"/>
              <w:rPr>
                <w:rFonts w:eastAsia="Batang" w:cs="Arial"/>
                <w:lang w:eastAsia="en-US"/>
              </w:rPr>
            </w:pPr>
            <w:r w:rsidRPr="006D6D77">
              <w:rPr>
                <w:rFonts w:eastAsia="Batang" w:cs="Arial"/>
                <w:lang w:eastAsia="en-US"/>
              </w:rPr>
              <w:t>42</w:t>
            </w:r>
          </w:p>
        </w:tc>
        <w:tc>
          <w:tcPr>
            <w:tcW w:w="960" w:type="dxa"/>
            <w:tcBorders>
              <w:top w:val="nil"/>
              <w:left w:val="nil"/>
              <w:bottom w:val="single" w:sz="4" w:space="0" w:color="auto"/>
              <w:right w:val="single" w:sz="8" w:space="0" w:color="auto"/>
            </w:tcBorders>
            <w:shd w:val="clear" w:color="auto" w:fill="auto"/>
            <w:noWrap/>
            <w:vAlign w:val="bottom"/>
            <w:hideMark/>
          </w:tcPr>
          <w:p w14:paraId="46654A9E"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36EC7946" w14:textId="77777777" w:rsidR="00C2346A" w:rsidRPr="006D6D77" w:rsidRDefault="00C2346A" w:rsidP="00C2346A">
            <w:pPr>
              <w:pStyle w:val="TAC"/>
              <w:rPr>
                <w:rFonts w:eastAsia="Batang" w:cs="Arial"/>
                <w:lang w:eastAsia="en-US"/>
              </w:rPr>
            </w:pPr>
            <w:r w:rsidRPr="006D6D77">
              <w:rPr>
                <w:rFonts w:eastAsia="Batang" w:cs="Arial"/>
                <w:lang w:eastAsia="en-US"/>
              </w:rPr>
              <w:t>90</w:t>
            </w:r>
          </w:p>
        </w:tc>
        <w:tc>
          <w:tcPr>
            <w:tcW w:w="960" w:type="dxa"/>
            <w:tcBorders>
              <w:top w:val="nil"/>
              <w:left w:val="nil"/>
              <w:bottom w:val="single" w:sz="4" w:space="0" w:color="auto"/>
              <w:right w:val="single" w:sz="8" w:space="0" w:color="auto"/>
            </w:tcBorders>
            <w:shd w:val="clear" w:color="auto" w:fill="auto"/>
            <w:noWrap/>
            <w:vAlign w:val="bottom"/>
            <w:hideMark/>
          </w:tcPr>
          <w:p w14:paraId="28F53F28"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700A0613"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7614FD2E" w14:textId="77777777" w:rsidR="00C2346A" w:rsidRPr="006D6D77" w:rsidRDefault="00C2346A" w:rsidP="00C2346A">
            <w:pPr>
              <w:pStyle w:val="TAC"/>
              <w:rPr>
                <w:rFonts w:eastAsia="Batang" w:cs="Arial"/>
                <w:lang w:eastAsia="en-US"/>
              </w:rPr>
            </w:pPr>
            <w:r w:rsidRPr="006D6D77">
              <w:rPr>
                <w:rFonts w:eastAsia="Batang" w:cs="Arial"/>
                <w:lang w:eastAsia="en-US"/>
              </w:rPr>
              <w:t>16</w:t>
            </w:r>
          </w:p>
        </w:tc>
        <w:tc>
          <w:tcPr>
            <w:tcW w:w="1437" w:type="dxa"/>
            <w:tcBorders>
              <w:top w:val="nil"/>
              <w:left w:val="nil"/>
              <w:bottom w:val="single" w:sz="4" w:space="0" w:color="auto"/>
              <w:right w:val="single" w:sz="4" w:space="0" w:color="auto"/>
            </w:tcBorders>
            <w:shd w:val="clear" w:color="auto" w:fill="auto"/>
            <w:noWrap/>
            <w:vAlign w:val="center"/>
            <w:hideMark/>
          </w:tcPr>
          <w:p w14:paraId="1E41CD77" w14:textId="77777777" w:rsidR="00C2346A" w:rsidRPr="006D6D77" w:rsidRDefault="00C2346A" w:rsidP="00C2346A">
            <w:pPr>
              <w:pStyle w:val="TAC"/>
              <w:rPr>
                <w:rFonts w:eastAsia="Batang" w:cs="Arial"/>
                <w:lang w:eastAsia="en-US"/>
              </w:rPr>
            </w:pPr>
            <w:r w:rsidRPr="006D6D77">
              <w:rPr>
                <w:rFonts w:eastAsia="Batang" w:cs="Arial"/>
                <w:lang w:eastAsia="en-US"/>
              </w:rPr>
              <w:t>24</w:t>
            </w:r>
          </w:p>
        </w:tc>
        <w:tc>
          <w:tcPr>
            <w:tcW w:w="960" w:type="dxa"/>
            <w:tcBorders>
              <w:top w:val="nil"/>
              <w:left w:val="nil"/>
              <w:bottom w:val="single" w:sz="4" w:space="0" w:color="auto"/>
              <w:right w:val="single" w:sz="8" w:space="0" w:color="auto"/>
            </w:tcBorders>
            <w:shd w:val="clear" w:color="auto" w:fill="auto"/>
            <w:noWrap/>
            <w:vAlign w:val="bottom"/>
            <w:hideMark/>
          </w:tcPr>
          <w:p w14:paraId="5D741C87"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4A776020" w14:textId="77777777" w:rsidR="00C2346A" w:rsidRPr="006D6D77" w:rsidRDefault="00C2346A" w:rsidP="00C2346A">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hideMark/>
          </w:tcPr>
          <w:p w14:paraId="60AF99D8"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437" w:type="dxa"/>
            <w:tcBorders>
              <w:top w:val="nil"/>
              <w:left w:val="nil"/>
              <w:bottom w:val="single" w:sz="4" w:space="0" w:color="auto"/>
              <w:right w:val="single" w:sz="4" w:space="0" w:color="auto"/>
            </w:tcBorders>
            <w:shd w:val="clear" w:color="auto" w:fill="auto"/>
            <w:noWrap/>
            <w:vAlign w:val="center"/>
            <w:hideMark/>
          </w:tcPr>
          <w:p w14:paraId="4BADD4BA" w14:textId="77777777" w:rsidR="00C2346A" w:rsidRPr="006D6D77" w:rsidRDefault="00C2346A" w:rsidP="00C2346A">
            <w:pPr>
              <w:pStyle w:val="TAC"/>
              <w:rPr>
                <w:rFonts w:eastAsia="Batang" w:cs="Arial"/>
                <w:lang w:eastAsia="en-US"/>
              </w:rPr>
            </w:pPr>
            <w:r w:rsidRPr="006D6D77">
              <w:rPr>
                <w:rFonts w:eastAsia="Batang" w:cs="Arial"/>
                <w:lang w:eastAsia="en-US"/>
              </w:rPr>
              <w:t>63</w:t>
            </w:r>
          </w:p>
        </w:tc>
        <w:tc>
          <w:tcPr>
            <w:tcW w:w="960" w:type="dxa"/>
            <w:tcBorders>
              <w:top w:val="nil"/>
              <w:left w:val="nil"/>
              <w:bottom w:val="single" w:sz="4" w:space="0" w:color="auto"/>
              <w:right w:val="single" w:sz="8" w:space="0" w:color="auto"/>
            </w:tcBorders>
            <w:shd w:val="clear" w:color="auto" w:fill="auto"/>
            <w:noWrap/>
            <w:vAlign w:val="bottom"/>
            <w:hideMark/>
          </w:tcPr>
          <w:p w14:paraId="66C6B491"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64A6A90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4B97FA37" w14:textId="77777777" w:rsidR="00C2346A" w:rsidRPr="006D6D77" w:rsidRDefault="00C2346A" w:rsidP="00C2346A">
            <w:pPr>
              <w:pStyle w:val="TAC"/>
              <w:rPr>
                <w:rFonts w:eastAsia="Batang" w:cs="Arial"/>
                <w:lang w:eastAsia="en-US"/>
              </w:rPr>
            </w:pPr>
            <w:r w:rsidRPr="006D6D77">
              <w:rPr>
                <w:rFonts w:eastAsia="Batang" w:cs="Arial"/>
                <w:lang w:eastAsia="en-US"/>
              </w:rPr>
              <w:t>20</w:t>
            </w:r>
          </w:p>
        </w:tc>
        <w:tc>
          <w:tcPr>
            <w:tcW w:w="1437" w:type="dxa"/>
            <w:tcBorders>
              <w:top w:val="nil"/>
              <w:left w:val="nil"/>
              <w:bottom w:val="single" w:sz="4" w:space="0" w:color="auto"/>
              <w:right w:val="single" w:sz="4" w:space="0" w:color="auto"/>
            </w:tcBorders>
            <w:shd w:val="clear" w:color="auto" w:fill="auto"/>
            <w:noWrap/>
            <w:vAlign w:val="center"/>
            <w:hideMark/>
          </w:tcPr>
          <w:p w14:paraId="2066FECD" w14:textId="77777777" w:rsidR="00C2346A" w:rsidRPr="006D6D77" w:rsidRDefault="00C2346A" w:rsidP="00C2346A">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hideMark/>
          </w:tcPr>
          <w:p w14:paraId="2A49CAC0"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6BF3FE24" w14:textId="77777777" w:rsidR="00C2346A" w:rsidRPr="006D6D77" w:rsidRDefault="00C2346A" w:rsidP="00C2346A">
            <w:pPr>
              <w:pStyle w:val="TAC"/>
              <w:rPr>
                <w:rFonts w:eastAsia="Batang" w:cs="Arial"/>
                <w:lang w:eastAsia="en-US"/>
              </w:rPr>
            </w:pPr>
            <w:r w:rsidRPr="006D6D77">
              <w:rPr>
                <w:rFonts w:eastAsia="Batang" w:cs="Arial"/>
                <w:lang w:eastAsia="en-US"/>
              </w:rPr>
              <w:t>22</w:t>
            </w:r>
          </w:p>
        </w:tc>
        <w:tc>
          <w:tcPr>
            <w:tcW w:w="960" w:type="dxa"/>
            <w:tcBorders>
              <w:top w:val="nil"/>
              <w:left w:val="nil"/>
              <w:bottom w:val="single" w:sz="4" w:space="0" w:color="auto"/>
              <w:right w:val="single" w:sz="8" w:space="0" w:color="auto"/>
            </w:tcBorders>
            <w:shd w:val="clear" w:color="auto" w:fill="auto"/>
            <w:noWrap/>
            <w:vAlign w:val="bottom"/>
            <w:hideMark/>
          </w:tcPr>
          <w:p w14:paraId="0A69957B"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0F984077" w14:textId="77777777" w:rsidR="00C2346A" w:rsidRPr="006D6D77" w:rsidRDefault="00C2346A" w:rsidP="00C2346A">
            <w:pPr>
              <w:pStyle w:val="TAC"/>
              <w:rPr>
                <w:rFonts w:eastAsia="Batang" w:cs="Arial"/>
                <w:lang w:eastAsia="en-US"/>
              </w:rPr>
            </w:pPr>
            <w:r w:rsidRPr="006D6D77">
              <w:rPr>
                <w:rFonts w:eastAsia="Batang" w:cs="Arial"/>
                <w:lang w:eastAsia="en-US"/>
              </w:rPr>
              <w:t>52</w:t>
            </w:r>
          </w:p>
        </w:tc>
        <w:tc>
          <w:tcPr>
            <w:tcW w:w="960" w:type="dxa"/>
            <w:tcBorders>
              <w:top w:val="nil"/>
              <w:left w:val="nil"/>
              <w:bottom w:val="single" w:sz="4" w:space="0" w:color="auto"/>
              <w:right w:val="single" w:sz="8" w:space="0" w:color="auto"/>
            </w:tcBorders>
            <w:shd w:val="clear" w:color="auto" w:fill="auto"/>
            <w:noWrap/>
            <w:vAlign w:val="bottom"/>
            <w:hideMark/>
          </w:tcPr>
          <w:p w14:paraId="5EEDD238"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752ACCDC"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68AE4C19" w14:textId="77777777" w:rsidR="00C2346A" w:rsidRPr="006D6D77" w:rsidRDefault="00C2346A" w:rsidP="00C2346A">
            <w:pPr>
              <w:pStyle w:val="TAC"/>
              <w:rPr>
                <w:rFonts w:eastAsia="Batang" w:cs="Arial"/>
                <w:lang w:eastAsia="en-US"/>
              </w:rPr>
            </w:pPr>
            <w:r w:rsidRPr="006D6D77">
              <w:rPr>
                <w:rFonts w:eastAsia="Batang" w:cs="Arial"/>
                <w:lang w:eastAsia="en-US"/>
              </w:rPr>
              <w:t>24</w:t>
            </w:r>
          </w:p>
        </w:tc>
        <w:tc>
          <w:tcPr>
            <w:tcW w:w="1437" w:type="dxa"/>
            <w:tcBorders>
              <w:top w:val="nil"/>
              <w:left w:val="nil"/>
              <w:bottom w:val="single" w:sz="4" w:space="0" w:color="auto"/>
              <w:right w:val="single" w:sz="4" w:space="0" w:color="auto"/>
            </w:tcBorders>
            <w:shd w:val="clear" w:color="auto" w:fill="auto"/>
            <w:noWrap/>
            <w:vAlign w:val="center"/>
            <w:hideMark/>
          </w:tcPr>
          <w:p w14:paraId="01AA58E4" w14:textId="77777777" w:rsidR="00C2346A" w:rsidRPr="006D6D77" w:rsidRDefault="00C2346A" w:rsidP="00C2346A">
            <w:pPr>
              <w:pStyle w:val="TAC"/>
              <w:rPr>
                <w:rFonts w:eastAsia="Batang" w:cs="Arial"/>
                <w:lang w:eastAsia="en-US"/>
              </w:rPr>
            </w:pPr>
            <w:r w:rsidRPr="006D6D77">
              <w:rPr>
                <w:rFonts w:eastAsia="Batang" w:cs="Arial"/>
                <w:lang w:eastAsia="en-US"/>
              </w:rPr>
              <w:t>14</w:t>
            </w:r>
          </w:p>
        </w:tc>
        <w:tc>
          <w:tcPr>
            <w:tcW w:w="960" w:type="dxa"/>
            <w:tcBorders>
              <w:top w:val="nil"/>
              <w:left w:val="nil"/>
              <w:bottom w:val="single" w:sz="4" w:space="0" w:color="auto"/>
              <w:right w:val="single" w:sz="8" w:space="0" w:color="auto"/>
            </w:tcBorders>
            <w:shd w:val="clear" w:color="auto" w:fill="auto"/>
            <w:noWrap/>
            <w:vAlign w:val="bottom"/>
            <w:hideMark/>
          </w:tcPr>
          <w:p w14:paraId="7F20D554"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29A4E1B1" w14:textId="77777777" w:rsidR="00C2346A" w:rsidRPr="006D6D77" w:rsidRDefault="00C2346A" w:rsidP="00C2346A">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hideMark/>
          </w:tcPr>
          <w:p w14:paraId="35731127"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1A65D472" w14:textId="77777777" w:rsidR="00C2346A" w:rsidRPr="006D6D77" w:rsidRDefault="00C2346A" w:rsidP="00C2346A">
            <w:pPr>
              <w:pStyle w:val="TAC"/>
              <w:rPr>
                <w:rFonts w:eastAsia="Batang" w:cs="Arial"/>
                <w:lang w:eastAsia="en-US"/>
              </w:rPr>
            </w:pPr>
            <w:r w:rsidRPr="006D6D77">
              <w:rPr>
                <w:rFonts w:eastAsia="Batang" w:cs="Arial"/>
                <w:lang w:eastAsia="en-US"/>
              </w:rPr>
              <w:t>44</w:t>
            </w:r>
          </w:p>
        </w:tc>
        <w:tc>
          <w:tcPr>
            <w:tcW w:w="960" w:type="dxa"/>
            <w:tcBorders>
              <w:top w:val="nil"/>
              <w:left w:val="nil"/>
              <w:bottom w:val="single" w:sz="4" w:space="0" w:color="auto"/>
              <w:right w:val="single" w:sz="8" w:space="0" w:color="auto"/>
            </w:tcBorders>
            <w:shd w:val="clear" w:color="auto" w:fill="auto"/>
            <w:noWrap/>
            <w:vAlign w:val="bottom"/>
            <w:hideMark/>
          </w:tcPr>
          <w:p w14:paraId="4F93D3A2"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1E1A42D2"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0601FA0E" w14:textId="77777777" w:rsidR="00C2346A" w:rsidRPr="006D6D77" w:rsidRDefault="00C2346A" w:rsidP="00C2346A">
            <w:pPr>
              <w:pStyle w:val="TAC"/>
              <w:rPr>
                <w:rFonts w:eastAsia="Batang" w:cs="Arial"/>
                <w:lang w:eastAsia="en-US"/>
              </w:rPr>
            </w:pPr>
            <w:r w:rsidRPr="006D6D77">
              <w:rPr>
                <w:rFonts w:eastAsia="Batang" w:cs="Arial"/>
                <w:lang w:eastAsia="en-US"/>
              </w:rPr>
              <w:t>32</w:t>
            </w:r>
          </w:p>
        </w:tc>
        <w:tc>
          <w:tcPr>
            <w:tcW w:w="1437" w:type="dxa"/>
            <w:tcBorders>
              <w:top w:val="nil"/>
              <w:left w:val="nil"/>
              <w:bottom w:val="single" w:sz="4" w:space="0" w:color="auto"/>
              <w:right w:val="single" w:sz="4" w:space="0" w:color="auto"/>
            </w:tcBorders>
            <w:shd w:val="clear" w:color="auto" w:fill="auto"/>
            <w:noWrap/>
            <w:vAlign w:val="center"/>
            <w:hideMark/>
          </w:tcPr>
          <w:p w14:paraId="14E28E61" w14:textId="77777777" w:rsidR="00C2346A" w:rsidRPr="006D6D77" w:rsidRDefault="00C2346A" w:rsidP="00C2346A">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hideMark/>
          </w:tcPr>
          <w:p w14:paraId="527CE7EB"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1CDA038E" w14:textId="77777777" w:rsidR="00C2346A" w:rsidRPr="006D6D77" w:rsidRDefault="00C2346A" w:rsidP="00C2346A">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4" w:space="0" w:color="auto"/>
              <w:right w:val="single" w:sz="8" w:space="0" w:color="auto"/>
            </w:tcBorders>
            <w:shd w:val="clear" w:color="auto" w:fill="auto"/>
            <w:noWrap/>
            <w:vAlign w:val="bottom"/>
            <w:hideMark/>
          </w:tcPr>
          <w:p w14:paraId="72C7289D"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5D6DFA8E" w14:textId="77777777" w:rsidR="00C2346A" w:rsidRPr="006D6D77" w:rsidRDefault="00C2346A" w:rsidP="00C2346A">
            <w:pPr>
              <w:pStyle w:val="TAC"/>
              <w:rPr>
                <w:rFonts w:eastAsia="Batang" w:cs="Arial"/>
                <w:lang w:eastAsia="en-US"/>
              </w:rPr>
            </w:pPr>
            <w:r w:rsidRPr="006D6D77">
              <w:rPr>
                <w:rFonts w:eastAsia="Batang" w:cs="Arial"/>
                <w:lang w:eastAsia="en-US"/>
              </w:rPr>
              <w:t>35</w:t>
            </w:r>
          </w:p>
        </w:tc>
        <w:tc>
          <w:tcPr>
            <w:tcW w:w="960" w:type="dxa"/>
            <w:tcBorders>
              <w:top w:val="nil"/>
              <w:left w:val="nil"/>
              <w:bottom w:val="single" w:sz="4" w:space="0" w:color="auto"/>
              <w:right w:val="single" w:sz="8" w:space="0" w:color="auto"/>
            </w:tcBorders>
            <w:shd w:val="clear" w:color="auto" w:fill="auto"/>
            <w:noWrap/>
            <w:vAlign w:val="bottom"/>
            <w:hideMark/>
          </w:tcPr>
          <w:p w14:paraId="5F320C99"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63C5B3A4"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708221B7" w14:textId="77777777" w:rsidR="00C2346A" w:rsidRPr="006D6D77" w:rsidRDefault="00C2346A" w:rsidP="00C2346A">
            <w:pPr>
              <w:pStyle w:val="TAC"/>
              <w:rPr>
                <w:rFonts w:eastAsia="Batang" w:cs="Arial"/>
                <w:lang w:eastAsia="en-US"/>
              </w:rPr>
            </w:pPr>
            <w:r w:rsidRPr="006D6D77">
              <w:rPr>
                <w:rFonts w:eastAsia="Batang" w:cs="Arial"/>
                <w:lang w:eastAsia="en-US"/>
              </w:rPr>
              <w:t>36</w:t>
            </w:r>
          </w:p>
        </w:tc>
        <w:tc>
          <w:tcPr>
            <w:tcW w:w="1437" w:type="dxa"/>
            <w:tcBorders>
              <w:top w:val="nil"/>
              <w:left w:val="nil"/>
              <w:bottom w:val="single" w:sz="4" w:space="0" w:color="auto"/>
              <w:right w:val="single" w:sz="4" w:space="0" w:color="auto"/>
            </w:tcBorders>
            <w:shd w:val="clear" w:color="auto" w:fill="auto"/>
            <w:noWrap/>
            <w:vAlign w:val="center"/>
            <w:hideMark/>
          </w:tcPr>
          <w:p w14:paraId="4B5468DC"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960" w:type="dxa"/>
            <w:tcBorders>
              <w:top w:val="nil"/>
              <w:left w:val="nil"/>
              <w:bottom w:val="single" w:sz="4" w:space="0" w:color="auto"/>
              <w:right w:val="single" w:sz="8" w:space="0" w:color="auto"/>
            </w:tcBorders>
            <w:shd w:val="clear" w:color="auto" w:fill="auto"/>
            <w:noWrap/>
            <w:vAlign w:val="bottom"/>
            <w:hideMark/>
          </w:tcPr>
          <w:p w14:paraId="004791AC"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54AC2D7A" w14:textId="77777777" w:rsidR="00C2346A" w:rsidRPr="006D6D77" w:rsidRDefault="00C2346A" w:rsidP="00C2346A">
            <w:pPr>
              <w:pStyle w:val="TAC"/>
              <w:rPr>
                <w:rFonts w:eastAsia="Batang" w:cs="Arial"/>
                <w:lang w:eastAsia="en-US"/>
              </w:rPr>
            </w:pPr>
            <w:r w:rsidRPr="006D6D77">
              <w:rPr>
                <w:rFonts w:eastAsia="Batang" w:cs="Arial"/>
                <w:lang w:eastAsia="en-US"/>
              </w:rPr>
              <w:t>12</w:t>
            </w:r>
          </w:p>
        </w:tc>
        <w:tc>
          <w:tcPr>
            <w:tcW w:w="960" w:type="dxa"/>
            <w:tcBorders>
              <w:top w:val="nil"/>
              <w:left w:val="nil"/>
              <w:bottom w:val="single" w:sz="4" w:space="0" w:color="auto"/>
              <w:right w:val="single" w:sz="8" w:space="0" w:color="auto"/>
            </w:tcBorders>
            <w:shd w:val="clear" w:color="auto" w:fill="auto"/>
            <w:noWrap/>
            <w:vAlign w:val="bottom"/>
            <w:hideMark/>
          </w:tcPr>
          <w:p w14:paraId="6C5991C9"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433ACCE5" w14:textId="77777777" w:rsidR="00C2346A" w:rsidRPr="006D6D77" w:rsidRDefault="00C2346A" w:rsidP="00C2346A">
            <w:pPr>
              <w:pStyle w:val="TAC"/>
              <w:rPr>
                <w:rFonts w:eastAsia="Batang" w:cs="Arial"/>
                <w:lang w:eastAsia="en-US"/>
              </w:rPr>
            </w:pPr>
            <w:r w:rsidRPr="006D6D77">
              <w:rPr>
                <w:rFonts w:eastAsia="Batang" w:cs="Arial"/>
                <w:lang w:eastAsia="en-US"/>
              </w:rPr>
              <w:t>32</w:t>
            </w:r>
          </w:p>
        </w:tc>
        <w:tc>
          <w:tcPr>
            <w:tcW w:w="960" w:type="dxa"/>
            <w:tcBorders>
              <w:top w:val="nil"/>
              <w:left w:val="nil"/>
              <w:bottom w:val="single" w:sz="4" w:space="0" w:color="auto"/>
              <w:right w:val="single" w:sz="8" w:space="0" w:color="auto"/>
            </w:tcBorders>
            <w:shd w:val="clear" w:color="auto" w:fill="auto"/>
            <w:noWrap/>
            <w:vAlign w:val="bottom"/>
            <w:hideMark/>
          </w:tcPr>
          <w:p w14:paraId="41D35737"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21414A46"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3289928A" w14:textId="77777777" w:rsidR="00C2346A" w:rsidRPr="006D6D77" w:rsidRDefault="00C2346A" w:rsidP="00C2346A">
            <w:pPr>
              <w:pStyle w:val="TAC"/>
              <w:rPr>
                <w:rFonts w:eastAsia="Batang" w:cs="Arial"/>
                <w:lang w:eastAsia="en-US"/>
              </w:rPr>
            </w:pPr>
            <w:r w:rsidRPr="006D6D77">
              <w:rPr>
                <w:rFonts w:eastAsia="Batang" w:cs="Arial"/>
                <w:lang w:eastAsia="en-US"/>
              </w:rPr>
              <w:t>40</w:t>
            </w:r>
          </w:p>
        </w:tc>
        <w:tc>
          <w:tcPr>
            <w:tcW w:w="1437" w:type="dxa"/>
            <w:tcBorders>
              <w:top w:val="nil"/>
              <w:left w:val="nil"/>
              <w:bottom w:val="single" w:sz="4" w:space="0" w:color="auto"/>
              <w:right w:val="single" w:sz="4" w:space="0" w:color="auto"/>
            </w:tcBorders>
            <w:shd w:val="clear" w:color="auto" w:fill="auto"/>
            <w:noWrap/>
            <w:vAlign w:val="center"/>
            <w:hideMark/>
          </w:tcPr>
          <w:p w14:paraId="62C78A8D" w14:textId="77777777" w:rsidR="00C2346A" w:rsidRPr="006D6D77" w:rsidRDefault="00C2346A" w:rsidP="00C2346A">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1C1B3BEF"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5BD70B33"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960" w:type="dxa"/>
            <w:tcBorders>
              <w:top w:val="nil"/>
              <w:left w:val="nil"/>
              <w:bottom w:val="single" w:sz="4" w:space="0" w:color="auto"/>
              <w:right w:val="single" w:sz="8" w:space="0" w:color="auto"/>
            </w:tcBorders>
            <w:shd w:val="clear" w:color="auto" w:fill="auto"/>
            <w:noWrap/>
            <w:vAlign w:val="bottom"/>
            <w:hideMark/>
          </w:tcPr>
          <w:p w14:paraId="63D59963"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146A6075" w14:textId="77777777" w:rsidR="00C2346A" w:rsidRPr="006D6D77" w:rsidRDefault="00C2346A" w:rsidP="00C2346A">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hideMark/>
          </w:tcPr>
          <w:p w14:paraId="500314C9"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3F7D2FF7"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60CB1E71" w14:textId="77777777" w:rsidR="00C2346A" w:rsidRPr="006D6D77" w:rsidRDefault="00C2346A" w:rsidP="00C2346A">
            <w:pPr>
              <w:pStyle w:val="TAC"/>
              <w:rPr>
                <w:rFonts w:eastAsia="Batang" w:cs="Arial"/>
                <w:lang w:eastAsia="en-US"/>
              </w:rPr>
            </w:pPr>
            <w:r w:rsidRPr="006D6D77">
              <w:rPr>
                <w:rFonts w:eastAsia="Batang" w:cs="Arial"/>
                <w:lang w:eastAsia="en-US"/>
              </w:rPr>
              <w:t>48</w:t>
            </w:r>
          </w:p>
        </w:tc>
        <w:tc>
          <w:tcPr>
            <w:tcW w:w="1437" w:type="dxa"/>
            <w:tcBorders>
              <w:top w:val="nil"/>
              <w:left w:val="nil"/>
              <w:bottom w:val="single" w:sz="4" w:space="0" w:color="auto"/>
              <w:right w:val="single" w:sz="4" w:space="0" w:color="auto"/>
            </w:tcBorders>
            <w:shd w:val="clear" w:color="auto" w:fill="auto"/>
            <w:noWrap/>
            <w:vAlign w:val="center"/>
            <w:hideMark/>
          </w:tcPr>
          <w:p w14:paraId="6B5BCC09" w14:textId="77777777" w:rsidR="00C2346A" w:rsidRPr="006D6D77" w:rsidRDefault="00C2346A" w:rsidP="00C2346A">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hideMark/>
          </w:tcPr>
          <w:p w14:paraId="3BAF6031"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520A196E" w14:textId="77777777" w:rsidR="00C2346A" w:rsidRPr="006D6D77" w:rsidRDefault="00C2346A" w:rsidP="00C2346A">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hideMark/>
          </w:tcPr>
          <w:p w14:paraId="687E84CC"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58B97F44" w14:textId="77777777" w:rsidR="00C2346A" w:rsidRPr="006D6D77" w:rsidRDefault="00C2346A" w:rsidP="00C2346A">
            <w:pPr>
              <w:pStyle w:val="TAC"/>
              <w:rPr>
                <w:rFonts w:eastAsia="Batang" w:cs="Arial"/>
                <w:lang w:eastAsia="en-US"/>
              </w:rPr>
            </w:pPr>
            <w:r w:rsidRPr="006D6D77">
              <w:rPr>
                <w:rFonts w:eastAsia="Batang" w:cs="Arial"/>
                <w:lang w:eastAsia="en-US"/>
              </w:rPr>
              <w:t>25</w:t>
            </w:r>
          </w:p>
        </w:tc>
        <w:tc>
          <w:tcPr>
            <w:tcW w:w="960" w:type="dxa"/>
            <w:tcBorders>
              <w:top w:val="nil"/>
              <w:left w:val="nil"/>
              <w:bottom w:val="single" w:sz="4" w:space="0" w:color="auto"/>
              <w:right w:val="single" w:sz="8" w:space="0" w:color="auto"/>
            </w:tcBorders>
            <w:shd w:val="clear" w:color="auto" w:fill="auto"/>
            <w:noWrap/>
            <w:vAlign w:val="bottom"/>
            <w:hideMark/>
          </w:tcPr>
          <w:p w14:paraId="5F5448E4"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65DEA312"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40A5E81A" w14:textId="77777777" w:rsidR="00C2346A" w:rsidRPr="006D6D77" w:rsidRDefault="00C2346A" w:rsidP="00C2346A">
            <w:pPr>
              <w:pStyle w:val="TAC"/>
              <w:rPr>
                <w:rFonts w:eastAsia="Batang" w:cs="Arial"/>
                <w:lang w:eastAsia="en-US"/>
              </w:rPr>
            </w:pPr>
            <w:r w:rsidRPr="006D6D77">
              <w:rPr>
                <w:rFonts w:eastAsia="Batang" w:cs="Arial"/>
                <w:lang w:eastAsia="en-US"/>
              </w:rPr>
              <w:t>60</w:t>
            </w:r>
          </w:p>
        </w:tc>
        <w:tc>
          <w:tcPr>
            <w:tcW w:w="1437" w:type="dxa"/>
            <w:tcBorders>
              <w:top w:val="nil"/>
              <w:left w:val="nil"/>
              <w:bottom w:val="single" w:sz="4" w:space="0" w:color="auto"/>
              <w:right w:val="single" w:sz="4" w:space="0" w:color="auto"/>
            </w:tcBorders>
            <w:shd w:val="clear" w:color="auto" w:fill="auto"/>
            <w:noWrap/>
            <w:vAlign w:val="center"/>
            <w:hideMark/>
          </w:tcPr>
          <w:p w14:paraId="37C61153" w14:textId="77777777" w:rsidR="00C2346A" w:rsidRPr="006D6D77" w:rsidRDefault="00C2346A" w:rsidP="00C2346A">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hideMark/>
          </w:tcPr>
          <w:p w14:paraId="44937BDD"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69039789" w14:textId="77777777" w:rsidR="00C2346A" w:rsidRPr="006D6D77" w:rsidRDefault="00C2346A" w:rsidP="00C2346A">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49D96332"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33BF5BBE" w14:textId="77777777" w:rsidR="00C2346A" w:rsidRPr="006D6D77" w:rsidRDefault="00C2346A" w:rsidP="00C2346A">
            <w:pPr>
              <w:pStyle w:val="TAC"/>
              <w:rPr>
                <w:rFonts w:eastAsia="Batang" w:cs="Arial"/>
                <w:lang w:eastAsia="en-US"/>
              </w:rPr>
            </w:pPr>
            <w:r w:rsidRPr="006D6D77">
              <w:rPr>
                <w:rFonts w:eastAsia="Batang" w:cs="Arial"/>
                <w:lang w:eastAsia="en-US"/>
              </w:rPr>
              <w:t>20</w:t>
            </w:r>
          </w:p>
        </w:tc>
        <w:tc>
          <w:tcPr>
            <w:tcW w:w="960" w:type="dxa"/>
            <w:tcBorders>
              <w:top w:val="nil"/>
              <w:left w:val="nil"/>
              <w:bottom w:val="single" w:sz="4" w:space="0" w:color="auto"/>
              <w:right w:val="single" w:sz="8" w:space="0" w:color="auto"/>
            </w:tcBorders>
            <w:shd w:val="clear" w:color="auto" w:fill="auto"/>
            <w:noWrap/>
            <w:vAlign w:val="bottom"/>
            <w:hideMark/>
          </w:tcPr>
          <w:p w14:paraId="4F2F550D"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55C9C04A"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2922D117" w14:textId="77777777" w:rsidR="00C2346A" w:rsidRPr="006D6D77" w:rsidRDefault="00C2346A" w:rsidP="00C2346A">
            <w:pPr>
              <w:pStyle w:val="TAC"/>
              <w:rPr>
                <w:rFonts w:eastAsia="Batang" w:cs="Arial"/>
                <w:lang w:eastAsia="en-US"/>
              </w:rPr>
            </w:pPr>
            <w:r w:rsidRPr="006D6D77">
              <w:rPr>
                <w:rFonts w:eastAsia="Batang" w:cs="Arial"/>
                <w:lang w:eastAsia="en-US"/>
              </w:rPr>
              <w:t>64</w:t>
            </w:r>
          </w:p>
        </w:tc>
        <w:tc>
          <w:tcPr>
            <w:tcW w:w="1437" w:type="dxa"/>
            <w:tcBorders>
              <w:top w:val="nil"/>
              <w:left w:val="nil"/>
              <w:bottom w:val="single" w:sz="4" w:space="0" w:color="auto"/>
              <w:right w:val="single" w:sz="4" w:space="0" w:color="auto"/>
            </w:tcBorders>
            <w:shd w:val="clear" w:color="auto" w:fill="auto"/>
            <w:noWrap/>
            <w:vAlign w:val="center"/>
            <w:hideMark/>
          </w:tcPr>
          <w:p w14:paraId="37BC3A3F" w14:textId="77777777" w:rsidR="00C2346A" w:rsidRPr="006D6D77" w:rsidRDefault="00C2346A" w:rsidP="00C2346A">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hideMark/>
          </w:tcPr>
          <w:p w14:paraId="4B134306"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3CFF299A" w14:textId="77777777" w:rsidR="00C2346A" w:rsidRPr="006D6D77" w:rsidRDefault="00C2346A" w:rsidP="00C2346A">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23EBCC6B"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280DE5B0" w14:textId="77777777" w:rsidR="00C2346A" w:rsidRPr="006D6D77" w:rsidRDefault="00C2346A" w:rsidP="00C2346A">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hideMark/>
          </w:tcPr>
          <w:p w14:paraId="383148FC"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4439656F"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37E2C16F" w14:textId="77777777" w:rsidR="00C2346A" w:rsidRPr="006D6D77" w:rsidRDefault="00C2346A" w:rsidP="00C2346A">
            <w:pPr>
              <w:pStyle w:val="TAC"/>
              <w:rPr>
                <w:rFonts w:eastAsia="Batang" w:cs="Arial"/>
                <w:lang w:eastAsia="en-US"/>
              </w:rPr>
            </w:pPr>
            <w:r w:rsidRPr="006D6D77">
              <w:rPr>
                <w:rFonts w:eastAsia="Batang" w:cs="Arial"/>
                <w:lang w:eastAsia="en-US"/>
              </w:rPr>
              <w:t>72</w:t>
            </w:r>
          </w:p>
        </w:tc>
        <w:tc>
          <w:tcPr>
            <w:tcW w:w="1437" w:type="dxa"/>
            <w:tcBorders>
              <w:top w:val="nil"/>
              <w:left w:val="nil"/>
              <w:bottom w:val="single" w:sz="4" w:space="0" w:color="auto"/>
              <w:right w:val="single" w:sz="4" w:space="0" w:color="auto"/>
            </w:tcBorders>
            <w:shd w:val="clear" w:color="auto" w:fill="auto"/>
            <w:noWrap/>
            <w:vAlign w:val="center"/>
            <w:hideMark/>
          </w:tcPr>
          <w:p w14:paraId="11237E0B" w14:textId="77777777" w:rsidR="00C2346A" w:rsidRPr="006D6D77" w:rsidRDefault="00C2346A" w:rsidP="00C2346A">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hideMark/>
          </w:tcPr>
          <w:p w14:paraId="19A720C0"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3BA0146E"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hideMark/>
          </w:tcPr>
          <w:p w14:paraId="073CA006"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3BD3B469" w14:textId="77777777" w:rsidR="00C2346A" w:rsidRPr="006D6D77" w:rsidRDefault="00C2346A" w:rsidP="00C2346A">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hideMark/>
          </w:tcPr>
          <w:p w14:paraId="43BCFCC2"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7B6A924F"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68F52DB0" w14:textId="77777777" w:rsidR="00C2346A" w:rsidRPr="006D6D77" w:rsidRDefault="00C2346A" w:rsidP="00C2346A">
            <w:pPr>
              <w:pStyle w:val="TAC"/>
              <w:rPr>
                <w:rFonts w:eastAsia="Batang" w:cs="Arial"/>
                <w:lang w:eastAsia="en-US"/>
              </w:rPr>
            </w:pPr>
            <w:r w:rsidRPr="006D6D77">
              <w:rPr>
                <w:rFonts w:eastAsia="Batang" w:cs="Arial"/>
                <w:lang w:eastAsia="en-US"/>
              </w:rPr>
              <w:t>80</w:t>
            </w:r>
          </w:p>
        </w:tc>
        <w:tc>
          <w:tcPr>
            <w:tcW w:w="1437" w:type="dxa"/>
            <w:tcBorders>
              <w:top w:val="nil"/>
              <w:left w:val="nil"/>
              <w:bottom w:val="single" w:sz="4" w:space="0" w:color="auto"/>
              <w:right w:val="single" w:sz="4" w:space="0" w:color="auto"/>
            </w:tcBorders>
            <w:shd w:val="clear" w:color="auto" w:fill="auto"/>
            <w:noWrap/>
            <w:vAlign w:val="center"/>
            <w:hideMark/>
          </w:tcPr>
          <w:p w14:paraId="20E69507" w14:textId="77777777" w:rsidR="00C2346A" w:rsidRPr="006D6D77" w:rsidRDefault="00C2346A" w:rsidP="00C2346A">
            <w:pPr>
              <w:pStyle w:val="TAC"/>
              <w:rPr>
                <w:rFonts w:eastAsia="Batang" w:cs="Arial"/>
                <w:lang w:eastAsia="en-US"/>
              </w:rPr>
            </w:pPr>
            <w:r w:rsidRPr="006D6D77">
              <w:rPr>
                <w:rFonts w:eastAsia="Batang" w:cs="Arial"/>
                <w:lang w:eastAsia="en-US"/>
              </w:rPr>
              <w:t>3</w:t>
            </w:r>
          </w:p>
        </w:tc>
        <w:tc>
          <w:tcPr>
            <w:tcW w:w="960" w:type="dxa"/>
            <w:tcBorders>
              <w:top w:val="nil"/>
              <w:left w:val="nil"/>
              <w:bottom w:val="single" w:sz="4" w:space="0" w:color="auto"/>
              <w:right w:val="single" w:sz="8" w:space="0" w:color="auto"/>
            </w:tcBorders>
            <w:shd w:val="clear" w:color="auto" w:fill="auto"/>
            <w:noWrap/>
            <w:vAlign w:val="bottom"/>
            <w:hideMark/>
          </w:tcPr>
          <w:p w14:paraId="48EFEA16"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4" w:space="0" w:color="auto"/>
              <w:right w:val="single" w:sz="4" w:space="0" w:color="auto"/>
            </w:tcBorders>
            <w:shd w:val="clear" w:color="auto" w:fill="auto"/>
            <w:noWrap/>
            <w:vAlign w:val="center"/>
            <w:hideMark/>
          </w:tcPr>
          <w:p w14:paraId="36F41ED7"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hideMark/>
          </w:tcPr>
          <w:p w14:paraId="4E4FF792"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4" w:space="0" w:color="auto"/>
              <w:right w:val="single" w:sz="4" w:space="0" w:color="auto"/>
            </w:tcBorders>
            <w:shd w:val="clear" w:color="auto" w:fill="auto"/>
            <w:noWrap/>
            <w:vAlign w:val="center"/>
            <w:hideMark/>
          </w:tcPr>
          <w:p w14:paraId="6CD9713B" w14:textId="77777777" w:rsidR="00C2346A" w:rsidRPr="006D6D77" w:rsidRDefault="00C2346A" w:rsidP="00C2346A">
            <w:pPr>
              <w:pStyle w:val="TAC"/>
              <w:rPr>
                <w:rFonts w:eastAsia="Batang" w:cs="Arial"/>
                <w:lang w:eastAsia="en-US"/>
              </w:rPr>
            </w:pPr>
            <w:r w:rsidRPr="006D6D77">
              <w:rPr>
                <w:rFonts w:eastAsia="Batang" w:cs="Arial"/>
                <w:lang w:eastAsia="en-US"/>
              </w:rPr>
              <w:t>15</w:t>
            </w:r>
          </w:p>
        </w:tc>
        <w:tc>
          <w:tcPr>
            <w:tcW w:w="960" w:type="dxa"/>
            <w:tcBorders>
              <w:top w:val="nil"/>
              <w:left w:val="nil"/>
              <w:bottom w:val="single" w:sz="4" w:space="0" w:color="auto"/>
              <w:right w:val="single" w:sz="8" w:space="0" w:color="auto"/>
            </w:tcBorders>
            <w:shd w:val="clear" w:color="auto" w:fill="auto"/>
            <w:noWrap/>
            <w:vAlign w:val="bottom"/>
            <w:hideMark/>
          </w:tcPr>
          <w:p w14:paraId="6CD9D26D"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0C526607" w14:textId="77777777" w:rsidTr="00A72FB6">
        <w:trPr>
          <w:trHeight w:val="144"/>
          <w:jc w:val="center"/>
        </w:trPr>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427BE480" w14:textId="77777777" w:rsidR="00C2346A" w:rsidRPr="006D6D77" w:rsidRDefault="00C2346A" w:rsidP="00C2346A">
            <w:pPr>
              <w:pStyle w:val="TAC"/>
              <w:rPr>
                <w:rFonts w:eastAsia="Batang" w:cs="Arial"/>
                <w:lang w:eastAsia="en-US"/>
              </w:rPr>
            </w:pPr>
            <w:r w:rsidRPr="006D6D77">
              <w:rPr>
                <w:rFonts w:eastAsia="Batang" w:cs="Arial"/>
                <w:lang w:eastAsia="en-US"/>
              </w:rPr>
              <w:t>96</w:t>
            </w:r>
          </w:p>
        </w:tc>
        <w:tc>
          <w:tcPr>
            <w:tcW w:w="1437" w:type="dxa"/>
            <w:tcBorders>
              <w:top w:val="nil"/>
              <w:left w:val="nil"/>
              <w:bottom w:val="single" w:sz="8" w:space="0" w:color="auto"/>
              <w:right w:val="single" w:sz="4" w:space="0" w:color="auto"/>
            </w:tcBorders>
            <w:shd w:val="clear" w:color="auto" w:fill="auto"/>
            <w:noWrap/>
            <w:vAlign w:val="center"/>
            <w:hideMark/>
          </w:tcPr>
          <w:p w14:paraId="25F9C976" w14:textId="77777777" w:rsidR="00C2346A" w:rsidRPr="006D6D77" w:rsidRDefault="00C2346A" w:rsidP="00C2346A">
            <w:pPr>
              <w:pStyle w:val="TAC"/>
              <w:rPr>
                <w:rFonts w:eastAsia="Batang" w:cs="Arial"/>
                <w:lang w:eastAsia="en-US"/>
              </w:rPr>
            </w:pPr>
            <w:r w:rsidRPr="006D6D77">
              <w:rPr>
                <w:rFonts w:eastAsia="Batang" w:cs="Arial"/>
                <w:lang w:eastAsia="en-US"/>
              </w:rPr>
              <w:t>3</w:t>
            </w:r>
          </w:p>
        </w:tc>
        <w:tc>
          <w:tcPr>
            <w:tcW w:w="960" w:type="dxa"/>
            <w:tcBorders>
              <w:top w:val="nil"/>
              <w:left w:val="nil"/>
              <w:bottom w:val="single" w:sz="8" w:space="0" w:color="auto"/>
              <w:right w:val="single" w:sz="8" w:space="0" w:color="auto"/>
            </w:tcBorders>
            <w:shd w:val="clear" w:color="auto" w:fill="auto"/>
            <w:noWrap/>
            <w:vAlign w:val="bottom"/>
            <w:hideMark/>
          </w:tcPr>
          <w:p w14:paraId="7AB267DD"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437" w:type="dxa"/>
            <w:tcBorders>
              <w:top w:val="nil"/>
              <w:left w:val="nil"/>
              <w:bottom w:val="single" w:sz="8" w:space="0" w:color="auto"/>
              <w:right w:val="single" w:sz="4" w:space="0" w:color="auto"/>
            </w:tcBorders>
            <w:shd w:val="clear" w:color="auto" w:fill="auto"/>
            <w:noWrap/>
            <w:vAlign w:val="center"/>
            <w:hideMark/>
          </w:tcPr>
          <w:p w14:paraId="29478BBD" w14:textId="77777777" w:rsidR="00C2346A" w:rsidRPr="006D6D77" w:rsidRDefault="00C2346A" w:rsidP="00C2346A">
            <w:pPr>
              <w:pStyle w:val="TAC"/>
              <w:rPr>
                <w:rFonts w:eastAsia="Batang" w:cs="Arial"/>
                <w:lang w:eastAsia="en-US"/>
              </w:rPr>
            </w:pPr>
            <w:r w:rsidRPr="006D6D77">
              <w:rPr>
                <w:rFonts w:eastAsia="Batang" w:cs="Arial"/>
                <w:lang w:eastAsia="en-US"/>
              </w:rPr>
              <w:t>5</w:t>
            </w:r>
          </w:p>
        </w:tc>
        <w:tc>
          <w:tcPr>
            <w:tcW w:w="960" w:type="dxa"/>
            <w:tcBorders>
              <w:top w:val="nil"/>
              <w:left w:val="nil"/>
              <w:bottom w:val="single" w:sz="8" w:space="0" w:color="auto"/>
              <w:right w:val="single" w:sz="8" w:space="0" w:color="auto"/>
            </w:tcBorders>
            <w:shd w:val="clear" w:color="auto" w:fill="auto"/>
            <w:noWrap/>
            <w:vAlign w:val="bottom"/>
            <w:hideMark/>
          </w:tcPr>
          <w:p w14:paraId="38C88E47"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437" w:type="dxa"/>
            <w:tcBorders>
              <w:top w:val="nil"/>
              <w:left w:val="nil"/>
              <w:bottom w:val="single" w:sz="8" w:space="0" w:color="auto"/>
              <w:right w:val="single" w:sz="4" w:space="0" w:color="auto"/>
            </w:tcBorders>
            <w:shd w:val="clear" w:color="auto" w:fill="auto"/>
            <w:noWrap/>
            <w:vAlign w:val="center"/>
            <w:hideMark/>
          </w:tcPr>
          <w:p w14:paraId="0107119D" w14:textId="77777777" w:rsidR="00C2346A" w:rsidRPr="006D6D77" w:rsidRDefault="00C2346A" w:rsidP="00C2346A">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8" w:space="0" w:color="auto"/>
              <w:right w:val="single" w:sz="8" w:space="0" w:color="auto"/>
            </w:tcBorders>
            <w:shd w:val="clear" w:color="auto" w:fill="auto"/>
            <w:noWrap/>
            <w:vAlign w:val="bottom"/>
            <w:hideMark/>
          </w:tcPr>
          <w:p w14:paraId="073B6305"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bl>
    <w:p w14:paraId="5020C3CA" w14:textId="77777777" w:rsidR="00C2346A" w:rsidRPr="00B15549" w:rsidRDefault="00C2346A" w:rsidP="004E6870"/>
    <w:p w14:paraId="14040925" w14:textId="77777777" w:rsidR="004E6870" w:rsidRPr="00B15549" w:rsidRDefault="004E6870" w:rsidP="004E6870">
      <w:pPr>
        <w:pStyle w:val="Heading4"/>
      </w:pPr>
      <w:bookmarkStart w:id="60" w:name="_Toc528162828"/>
      <w:r w:rsidRPr="00B15549">
        <w:t>7.2.3.2</w:t>
      </w:r>
      <w:r w:rsidRPr="00B15549">
        <w:tab/>
        <w:t>Parallel UL RTOA measurements over two carrier frequencies</w:t>
      </w:r>
      <w:bookmarkEnd w:id="60"/>
    </w:p>
    <w:p w14:paraId="79DF89AF" w14:textId="77777777" w:rsidR="004E6870" w:rsidRPr="00B15549" w:rsidRDefault="004E6870" w:rsidP="004E6870">
      <w:r w:rsidRPr="00B15549">
        <w:rPr>
          <w:szCs w:val="22"/>
        </w:rPr>
        <w:t xml:space="preserve">An LMU shall be capable </w:t>
      </w:r>
      <w:r w:rsidR="001B6FED">
        <w:rPr>
          <w:szCs w:val="22"/>
        </w:rPr>
        <w:t>of</w:t>
      </w:r>
      <w:r w:rsidRPr="00B15549">
        <w:rPr>
          <w:szCs w:val="22"/>
        </w:rPr>
        <w:t xml:space="preserve"> perform</w:t>
      </w:r>
      <w:r w:rsidR="001B6FED">
        <w:rPr>
          <w:szCs w:val="22"/>
        </w:rPr>
        <w:t>ing</w:t>
      </w:r>
      <w:r w:rsidRPr="00B15549">
        <w:rPr>
          <w:szCs w:val="22"/>
        </w:rPr>
        <w:t xml:space="preserve"> parallel UL RTOA measurements [</w:t>
      </w:r>
      <w:r w:rsidR="001B6FED">
        <w:rPr>
          <w:szCs w:val="22"/>
        </w:rPr>
        <w:t>see clause 6.1</w:t>
      </w:r>
      <w:r w:rsidRPr="00B15549">
        <w:rPr>
          <w:szCs w:val="22"/>
        </w:rPr>
        <w:t xml:space="preserve">] </w:t>
      </w:r>
      <w:r w:rsidRPr="00B15549">
        <w:t>for at least 32 UEs in total over all carrier frequencies and at least 16 UL RTOA measurements per uplink carrier frequency for different UEs [</w:t>
      </w:r>
      <w:r w:rsidR="001B6FED">
        <w:t>see clause 6.1</w:t>
      </w:r>
      <w:r w:rsidRPr="00B15549">
        <w:t>].</w:t>
      </w:r>
    </w:p>
    <w:p w14:paraId="0FB1F617" w14:textId="77777777" w:rsidR="004E6870" w:rsidRPr="00B15549" w:rsidRDefault="004E6870" w:rsidP="004E6870">
      <w:r w:rsidRPr="00B15549">
        <w:t>The requirements apply under the following conditions:</w:t>
      </w:r>
    </w:p>
    <w:p w14:paraId="393A790B" w14:textId="77777777" w:rsidR="004E6870" w:rsidRPr="00B15549" w:rsidRDefault="004E6870" w:rsidP="004E6870">
      <w:pPr>
        <w:pStyle w:val="B1"/>
      </w:pPr>
      <w:r w:rsidRPr="00B15549">
        <w:t>●</w:t>
      </w:r>
      <w:r w:rsidRPr="00B15549">
        <w:tab/>
        <w:t xml:space="preserve">SRS Ês/Iot (dB) &gt;= </w:t>
      </w:r>
      <w:r w:rsidR="00C2346A">
        <w:t>-16.9 dB</w:t>
      </w:r>
      <w:r w:rsidRPr="00B15549">
        <w:t>,</w:t>
      </w:r>
    </w:p>
    <w:p w14:paraId="134266AD" w14:textId="77777777" w:rsidR="00C2346A" w:rsidRDefault="00C2346A" w:rsidP="00C2346A">
      <w:pPr>
        <w:pStyle w:val="B1"/>
      </w:pPr>
      <w:r w:rsidRPr="00B15549">
        <w:t>●</w:t>
      </w:r>
      <w:r w:rsidRPr="00B15549">
        <w:tab/>
      </w:r>
      <w:r w:rsidRPr="00B516CF">
        <w:t>Measured SRS Ês/Noc = -8 dB;</w:t>
      </w:r>
    </w:p>
    <w:p w14:paraId="7569BFDB" w14:textId="77777777" w:rsidR="00C2346A" w:rsidRDefault="00C2346A" w:rsidP="00C2346A">
      <w:pPr>
        <w:pStyle w:val="B1"/>
      </w:pPr>
      <w:r w:rsidRPr="00B15549">
        <w:t>●</w:t>
      </w:r>
      <w:r w:rsidRPr="00B15549">
        <w:tab/>
      </w:r>
      <w:r w:rsidRPr="00B516CF">
        <w:t>All interference and noise: AWGN,</w:t>
      </w:r>
    </w:p>
    <w:p w14:paraId="74F2198F" w14:textId="77777777" w:rsidR="004E6870" w:rsidRPr="00B15549" w:rsidRDefault="004E6870" w:rsidP="004E6870">
      <w:pPr>
        <w:pStyle w:val="B1"/>
      </w:pPr>
      <w:r w:rsidRPr="00B15549">
        <w:t>●</w:t>
      </w:r>
      <w:r w:rsidRPr="00B15549">
        <w:tab/>
        <w:t xml:space="preserve">Minimum Io </w:t>
      </w:r>
      <w:r w:rsidR="00C2346A">
        <w:t>-125.1</w:t>
      </w:r>
      <w:r w:rsidRPr="00B15549">
        <w:t xml:space="preserve"> dBm/15kHz,</w:t>
      </w:r>
    </w:p>
    <w:p w14:paraId="06CB7D76" w14:textId="77777777" w:rsidR="004E6870" w:rsidRPr="00B15549" w:rsidRDefault="004E6870" w:rsidP="004E6870">
      <w:pPr>
        <w:pStyle w:val="B1"/>
      </w:pPr>
      <w:r w:rsidRPr="00B15549">
        <w:t>●</w:t>
      </w:r>
      <w:r w:rsidRPr="00B15549">
        <w:tab/>
        <w:t>Maximum Io -50.0 dBm/BWchannel,</w:t>
      </w:r>
    </w:p>
    <w:p w14:paraId="4798CABE" w14:textId="77777777" w:rsidR="003E34CF" w:rsidRDefault="004E6870" w:rsidP="004E6870">
      <w:r w:rsidRPr="00B15549">
        <w:t xml:space="preserve">The requirements are specified in </w:t>
      </w:r>
      <w:r w:rsidR="00C2346A">
        <w:t>Table 7.2.3-2</w:t>
      </w:r>
      <w:r w:rsidRPr="00B15549">
        <w:t>.</w:t>
      </w:r>
    </w:p>
    <w:p w14:paraId="4BA6C1AD" w14:textId="77777777" w:rsidR="00C2346A" w:rsidRDefault="00C2346A" w:rsidP="00C2346A">
      <w:pPr>
        <w:pStyle w:val="TH"/>
      </w:pPr>
      <w:r w:rsidRPr="00106F8D">
        <w:lastRenderedPageBreak/>
        <w:t>Table 7.2</w:t>
      </w:r>
      <w:r>
        <w:t>.3</w:t>
      </w:r>
      <w:r w:rsidRPr="00106F8D">
        <w:t>-</w:t>
      </w:r>
      <w:r>
        <w:t>2</w:t>
      </w:r>
      <w:r w:rsidRPr="00106F8D">
        <w:t xml:space="preserve">: </w:t>
      </w:r>
      <w:r w:rsidRPr="00106F8D">
        <w:rPr>
          <w:lang w:eastAsia="zh-CN"/>
        </w:rPr>
        <w:t>LMU</w:t>
      </w:r>
      <w:r w:rsidRPr="00106F8D">
        <w:t xml:space="preserve"> UL RTOA measurement accuracy</w:t>
      </w:r>
      <w:r>
        <w:t xml:space="preserve"> requirements</w:t>
      </w:r>
    </w:p>
    <w:tbl>
      <w:tblPr>
        <w:tblW w:w="8111" w:type="dxa"/>
        <w:jc w:val="center"/>
        <w:tblLook w:val="04A0" w:firstRow="1" w:lastRow="0" w:firstColumn="1" w:lastColumn="0" w:noHBand="0" w:noVBand="1"/>
      </w:tblPr>
      <w:tblGrid>
        <w:gridCol w:w="1280"/>
        <w:gridCol w:w="1437"/>
        <w:gridCol w:w="960"/>
        <w:gridCol w:w="1437"/>
        <w:gridCol w:w="960"/>
        <w:gridCol w:w="1437"/>
        <w:gridCol w:w="960"/>
      </w:tblGrid>
      <w:tr w:rsidR="00C2346A" w:rsidRPr="0032410E" w14:paraId="3B08629B" w14:textId="77777777" w:rsidTr="00A72FB6">
        <w:trPr>
          <w:trHeight w:val="144"/>
          <w:jc w:val="center"/>
        </w:trPr>
        <w:tc>
          <w:tcPr>
            <w:tcW w:w="128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760DDD7" w14:textId="77777777" w:rsidR="00C2346A" w:rsidRPr="006D6D77" w:rsidRDefault="00C2346A" w:rsidP="00C2346A">
            <w:pPr>
              <w:pStyle w:val="TAH"/>
              <w:rPr>
                <w:rFonts w:eastAsia="Batang" w:cs="Arial"/>
                <w:lang w:eastAsia="en-US"/>
              </w:rPr>
            </w:pPr>
            <w:r w:rsidRPr="006D6D77">
              <w:rPr>
                <w:rFonts w:eastAsia="Batang" w:cs="Arial"/>
                <w:lang w:eastAsia="en-US"/>
              </w:rPr>
              <w:t>SRS bandwidth (RBs)</w:t>
            </w:r>
          </w:p>
        </w:tc>
        <w:tc>
          <w:tcPr>
            <w:tcW w:w="2277" w:type="dxa"/>
            <w:gridSpan w:val="2"/>
            <w:tcBorders>
              <w:top w:val="single" w:sz="8" w:space="0" w:color="auto"/>
              <w:left w:val="nil"/>
              <w:bottom w:val="single" w:sz="4" w:space="0" w:color="auto"/>
              <w:right w:val="single" w:sz="8" w:space="0" w:color="000000"/>
            </w:tcBorders>
            <w:shd w:val="clear" w:color="auto" w:fill="auto"/>
            <w:vAlign w:val="center"/>
            <w:hideMark/>
          </w:tcPr>
          <w:p w14:paraId="3A2B72B3" w14:textId="77777777" w:rsidR="00C2346A" w:rsidRPr="006D6D77" w:rsidRDefault="00C2346A" w:rsidP="00C2346A">
            <w:pPr>
              <w:pStyle w:val="TAH"/>
              <w:rPr>
                <w:rFonts w:eastAsia="Batang" w:cs="Arial"/>
                <w:lang w:eastAsia="en-US"/>
              </w:rPr>
            </w:pPr>
            <w:r w:rsidRPr="006D6D77">
              <w:rPr>
                <w:rFonts w:eastAsia="Batang" w:cs="Arial"/>
                <w:lang w:eastAsia="en-US"/>
              </w:rPr>
              <w:t>AWGN</w:t>
            </w:r>
          </w:p>
        </w:tc>
        <w:tc>
          <w:tcPr>
            <w:tcW w:w="2277" w:type="dxa"/>
            <w:gridSpan w:val="2"/>
            <w:tcBorders>
              <w:top w:val="single" w:sz="8" w:space="0" w:color="auto"/>
              <w:left w:val="nil"/>
              <w:bottom w:val="single" w:sz="4" w:space="0" w:color="auto"/>
              <w:right w:val="single" w:sz="8" w:space="0" w:color="000000"/>
            </w:tcBorders>
            <w:shd w:val="clear" w:color="auto" w:fill="auto"/>
            <w:vAlign w:val="center"/>
            <w:hideMark/>
          </w:tcPr>
          <w:p w14:paraId="2FDBFE97" w14:textId="77777777" w:rsidR="00C2346A" w:rsidRPr="006D6D77" w:rsidRDefault="00C2346A" w:rsidP="00C2346A">
            <w:pPr>
              <w:pStyle w:val="TAH"/>
              <w:rPr>
                <w:rFonts w:eastAsia="Batang" w:cs="Arial"/>
                <w:lang w:eastAsia="en-US"/>
              </w:rPr>
            </w:pPr>
            <w:r w:rsidRPr="006D6D77">
              <w:rPr>
                <w:rFonts w:eastAsia="Batang" w:cs="Arial"/>
                <w:lang w:eastAsia="en-US"/>
              </w:rPr>
              <w:t>EPA5</w:t>
            </w:r>
          </w:p>
        </w:tc>
        <w:tc>
          <w:tcPr>
            <w:tcW w:w="2277" w:type="dxa"/>
            <w:gridSpan w:val="2"/>
            <w:tcBorders>
              <w:top w:val="single" w:sz="8" w:space="0" w:color="auto"/>
              <w:left w:val="nil"/>
              <w:bottom w:val="single" w:sz="4" w:space="0" w:color="auto"/>
              <w:right w:val="single" w:sz="8" w:space="0" w:color="000000"/>
            </w:tcBorders>
            <w:shd w:val="clear" w:color="auto" w:fill="auto"/>
            <w:vAlign w:val="center"/>
            <w:hideMark/>
          </w:tcPr>
          <w:p w14:paraId="25C2BE39" w14:textId="77777777" w:rsidR="00C2346A" w:rsidRPr="006D6D77" w:rsidRDefault="00C2346A" w:rsidP="00C2346A">
            <w:pPr>
              <w:pStyle w:val="TAH"/>
              <w:rPr>
                <w:rFonts w:eastAsia="Batang" w:cs="Arial"/>
                <w:lang w:eastAsia="en-US"/>
              </w:rPr>
            </w:pPr>
            <w:r w:rsidRPr="006D6D77">
              <w:rPr>
                <w:rFonts w:eastAsia="Batang" w:cs="Arial"/>
                <w:lang w:eastAsia="en-US"/>
              </w:rPr>
              <w:t>ETU30</w:t>
            </w:r>
          </w:p>
        </w:tc>
      </w:tr>
      <w:tr w:rsidR="00C2346A" w:rsidRPr="0032410E" w14:paraId="1DB26EA4" w14:textId="77777777" w:rsidTr="00A72FB6">
        <w:trPr>
          <w:trHeight w:val="144"/>
          <w:jc w:val="center"/>
        </w:trPr>
        <w:tc>
          <w:tcPr>
            <w:tcW w:w="1280" w:type="dxa"/>
            <w:vMerge/>
            <w:tcBorders>
              <w:top w:val="single" w:sz="8" w:space="0" w:color="auto"/>
              <w:left w:val="single" w:sz="8" w:space="0" w:color="auto"/>
              <w:bottom w:val="single" w:sz="4" w:space="0" w:color="auto"/>
              <w:right w:val="single" w:sz="8" w:space="0" w:color="auto"/>
            </w:tcBorders>
            <w:vAlign w:val="center"/>
            <w:hideMark/>
          </w:tcPr>
          <w:p w14:paraId="4BBB9C3D" w14:textId="77777777" w:rsidR="00C2346A" w:rsidRPr="006D6D77" w:rsidRDefault="00C2346A" w:rsidP="00C2346A">
            <w:pPr>
              <w:pStyle w:val="TAH"/>
              <w:rPr>
                <w:rFonts w:eastAsia="Batang" w:cs="Arial"/>
                <w:lang w:eastAsia="en-US"/>
              </w:rPr>
            </w:pPr>
          </w:p>
        </w:tc>
        <w:tc>
          <w:tcPr>
            <w:tcW w:w="1317" w:type="dxa"/>
            <w:tcBorders>
              <w:top w:val="nil"/>
              <w:left w:val="nil"/>
              <w:bottom w:val="single" w:sz="4" w:space="0" w:color="auto"/>
              <w:right w:val="single" w:sz="4" w:space="0" w:color="auto"/>
            </w:tcBorders>
            <w:shd w:val="clear" w:color="auto" w:fill="auto"/>
            <w:vAlign w:val="center"/>
            <w:hideMark/>
          </w:tcPr>
          <w:p w14:paraId="7765B862" w14:textId="77777777" w:rsidR="00C2346A" w:rsidRPr="006D6D77" w:rsidRDefault="00C2346A" w:rsidP="00C2346A">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hideMark/>
          </w:tcPr>
          <w:p w14:paraId="145F7AD8" w14:textId="77777777" w:rsidR="00C2346A" w:rsidRPr="006D6D77" w:rsidRDefault="00C2346A" w:rsidP="00C2346A">
            <w:pPr>
              <w:pStyle w:val="TAH"/>
              <w:rPr>
                <w:rFonts w:eastAsia="Batang" w:cs="Arial"/>
                <w:lang w:eastAsia="en-US"/>
              </w:rPr>
            </w:pPr>
            <w:r w:rsidRPr="006D6D77">
              <w:rPr>
                <w:rFonts w:eastAsia="Batang" w:cs="Arial"/>
                <w:lang w:eastAsia="en-US"/>
              </w:rPr>
              <w:t>90% RTOA (Ts)</w:t>
            </w:r>
          </w:p>
        </w:tc>
        <w:tc>
          <w:tcPr>
            <w:tcW w:w="1317" w:type="dxa"/>
            <w:tcBorders>
              <w:top w:val="nil"/>
              <w:left w:val="nil"/>
              <w:bottom w:val="single" w:sz="4" w:space="0" w:color="auto"/>
              <w:right w:val="single" w:sz="4" w:space="0" w:color="auto"/>
            </w:tcBorders>
            <w:shd w:val="clear" w:color="auto" w:fill="auto"/>
            <w:vAlign w:val="center"/>
            <w:hideMark/>
          </w:tcPr>
          <w:p w14:paraId="2DF87208" w14:textId="77777777" w:rsidR="00C2346A" w:rsidRPr="006D6D77" w:rsidRDefault="00C2346A" w:rsidP="00C2346A">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hideMark/>
          </w:tcPr>
          <w:p w14:paraId="2F3B7446" w14:textId="77777777" w:rsidR="00C2346A" w:rsidRPr="006D6D77" w:rsidRDefault="00C2346A" w:rsidP="00C2346A">
            <w:pPr>
              <w:pStyle w:val="TAH"/>
              <w:rPr>
                <w:rFonts w:eastAsia="Batang" w:cs="Arial"/>
                <w:lang w:eastAsia="en-US"/>
              </w:rPr>
            </w:pPr>
            <w:r w:rsidRPr="006D6D77">
              <w:rPr>
                <w:rFonts w:eastAsia="Batang" w:cs="Arial"/>
                <w:lang w:eastAsia="en-US"/>
              </w:rPr>
              <w:t>90% RTOA (Ts)</w:t>
            </w:r>
          </w:p>
        </w:tc>
        <w:tc>
          <w:tcPr>
            <w:tcW w:w="1317" w:type="dxa"/>
            <w:tcBorders>
              <w:top w:val="nil"/>
              <w:left w:val="nil"/>
              <w:bottom w:val="single" w:sz="4" w:space="0" w:color="auto"/>
              <w:right w:val="single" w:sz="4" w:space="0" w:color="auto"/>
            </w:tcBorders>
            <w:shd w:val="clear" w:color="auto" w:fill="auto"/>
            <w:vAlign w:val="center"/>
            <w:hideMark/>
          </w:tcPr>
          <w:p w14:paraId="16E87354" w14:textId="77777777" w:rsidR="00C2346A" w:rsidRPr="006D6D77" w:rsidRDefault="00C2346A" w:rsidP="00C2346A">
            <w:pPr>
              <w:pStyle w:val="TAH"/>
              <w:rPr>
                <w:rFonts w:eastAsia="Batang" w:cs="Arial"/>
                <w:lang w:eastAsia="en-US"/>
              </w:rPr>
            </w:pPr>
            <w:r w:rsidRPr="006D6D77">
              <w:rPr>
                <w:rFonts w:eastAsia="Batang" w:cs="Arial"/>
                <w:lang w:eastAsia="en-US"/>
              </w:rPr>
              <w:t>Minimum number of SRS transmissions</w:t>
            </w:r>
          </w:p>
        </w:tc>
        <w:tc>
          <w:tcPr>
            <w:tcW w:w="960" w:type="dxa"/>
            <w:tcBorders>
              <w:top w:val="nil"/>
              <w:left w:val="nil"/>
              <w:bottom w:val="single" w:sz="4" w:space="0" w:color="auto"/>
              <w:right w:val="single" w:sz="8" w:space="0" w:color="auto"/>
            </w:tcBorders>
            <w:shd w:val="clear" w:color="auto" w:fill="auto"/>
            <w:vAlign w:val="center"/>
            <w:hideMark/>
          </w:tcPr>
          <w:p w14:paraId="6E9D2572" w14:textId="77777777" w:rsidR="00C2346A" w:rsidRPr="006D6D77" w:rsidRDefault="00C2346A" w:rsidP="00C2346A">
            <w:pPr>
              <w:pStyle w:val="TAH"/>
              <w:rPr>
                <w:rFonts w:eastAsia="Batang" w:cs="Arial"/>
                <w:lang w:eastAsia="en-US"/>
              </w:rPr>
            </w:pPr>
            <w:r w:rsidRPr="006D6D77">
              <w:rPr>
                <w:rFonts w:eastAsia="Batang" w:cs="Arial"/>
                <w:lang w:eastAsia="en-US"/>
              </w:rPr>
              <w:t>90% RTOA (Ts)</w:t>
            </w:r>
          </w:p>
        </w:tc>
      </w:tr>
      <w:tr w:rsidR="00C2346A" w:rsidRPr="0032410E" w14:paraId="02C52B6A"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614B5687" w14:textId="77777777" w:rsidR="00C2346A" w:rsidRPr="006D6D77" w:rsidRDefault="00C2346A" w:rsidP="00C2346A">
            <w:pPr>
              <w:pStyle w:val="TAC"/>
              <w:rPr>
                <w:rFonts w:eastAsia="Batang" w:cs="Arial"/>
                <w:lang w:eastAsia="en-US"/>
              </w:rPr>
            </w:pPr>
            <w:r w:rsidRPr="006D6D77">
              <w:rPr>
                <w:rFonts w:eastAsia="Batang" w:cs="Arial"/>
                <w:lang w:eastAsia="en-US"/>
              </w:rPr>
              <w:t>4</w:t>
            </w:r>
          </w:p>
        </w:tc>
        <w:tc>
          <w:tcPr>
            <w:tcW w:w="1317" w:type="dxa"/>
            <w:tcBorders>
              <w:top w:val="nil"/>
              <w:left w:val="nil"/>
              <w:bottom w:val="single" w:sz="4" w:space="0" w:color="auto"/>
              <w:right w:val="single" w:sz="4" w:space="0" w:color="auto"/>
            </w:tcBorders>
            <w:shd w:val="clear" w:color="auto" w:fill="auto"/>
            <w:noWrap/>
            <w:vAlign w:val="center"/>
            <w:hideMark/>
          </w:tcPr>
          <w:p w14:paraId="224367CA" w14:textId="77777777" w:rsidR="00C2346A" w:rsidRPr="006D6D77" w:rsidRDefault="00C2346A" w:rsidP="00C2346A">
            <w:pPr>
              <w:pStyle w:val="TAC"/>
              <w:rPr>
                <w:rFonts w:eastAsia="Batang" w:cs="Arial"/>
                <w:lang w:eastAsia="en-US"/>
              </w:rPr>
            </w:pPr>
            <w:r w:rsidRPr="006D6D77">
              <w:rPr>
                <w:rFonts w:eastAsia="Batang" w:cs="Arial"/>
                <w:lang w:eastAsia="en-US"/>
              </w:rPr>
              <w:t>233</w:t>
            </w:r>
          </w:p>
        </w:tc>
        <w:tc>
          <w:tcPr>
            <w:tcW w:w="960" w:type="dxa"/>
            <w:tcBorders>
              <w:top w:val="nil"/>
              <w:left w:val="nil"/>
              <w:bottom w:val="single" w:sz="4" w:space="0" w:color="auto"/>
              <w:right w:val="single" w:sz="8" w:space="0" w:color="auto"/>
            </w:tcBorders>
            <w:shd w:val="clear" w:color="auto" w:fill="auto"/>
            <w:noWrap/>
            <w:vAlign w:val="bottom"/>
            <w:hideMark/>
          </w:tcPr>
          <w:p w14:paraId="0EF175B2"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317" w:type="dxa"/>
            <w:tcBorders>
              <w:top w:val="nil"/>
              <w:left w:val="nil"/>
              <w:bottom w:val="single" w:sz="4" w:space="0" w:color="auto"/>
              <w:right w:val="single" w:sz="4" w:space="0" w:color="auto"/>
            </w:tcBorders>
            <w:shd w:val="clear" w:color="auto" w:fill="auto"/>
            <w:noWrap/>
            <w:vAlign w:val="center"/>
            <w:hideMark/>
          </w:tcPr>
          <w:p w14:paraId="603CE1D0" w14:textId="77777777" w:rsidR="00C2346A" w:rsidRPr="006D6D77" w:rsidRDefault="00C2346A" w:rsidP="00C2346A">
            <w:pPr>
              <w:pStyle w:val="TAC"/>
              <w:rPr>
                <w:rFonts w:eastAsia="Batang" w:cs="Arial"/>
                <w:lang w:eastAsia="en-US"/>
              </w:rPr>
            </w:pPr>
            <w:r w:rsidRPr="006D6D77">
              <w:rPr>
                <w:rFonts w:eastAsia="Batang" w:cs="Arial"/>
                <w:lang w:eastAsia="en-US"/>
              </w:rPr>
              <w:t>250</w:t>
            </w:r>
          </w:p>
        </w:tc>
        <w:tc>
          <w:tcPr>
            <w:tcW w:w="960" w:type="dxa"/>
            <w:tcBorders>
              <w:top w:val="nil"/>
              <w:left w:val="nil"/>
              <w:bottom w:val="single" w:sz="4" w:space="0" w:color="auto"/>
              <w:right w:val="single" w:sz="8" w:space="0" w:color="auto"/>
            </w:tcBorders>
            <w:shd w:val="clear" w:color="auto" w:fill="auto"/>
            <w:noWrap/>
            <w:vAlign w:val="bottom"/>
            <w:hideMark/>
          </w:tcPr>
          <w:p w14:paraId="1AAFD297"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317" w:type="dxa"/>
            <w:tcBorders>
              <w:top w:val="nil"/>
              <w:left w:val="nil"/>
              <w:bottom w:val="single" w:sz="4" w:space="0" w:color="auto"/>
              <w:right w:val="single" w:sz="4" w:space="0" w:color="auto"/>
            </w:tcBorders>
            <w:shd w:val="clear" w:color="auto" w:fill="auto"/>
            <w:noWrap/>
            <w:vAlign w:val="center"/>
            <w:hideMark/>
          </w:tcPr>
          <w:p w14:paraId="662E9F27" w14:textId="77777777" w:rsidR="00C2346A" w:rsidRPr="006D6D77" w:rsidRDefault="00C2346A" w:rsidP="00C2346A">
            <w:pPr>
              <w:pStyle w:val="TAC"/>
              <w:rPr>
                <w:rFonts w:eastAsia="Batang" w:cs="Arial"/>
                <w:lang w:eastAsia="en-US"/>
              </w:rPr>
            </w:pPr>
            <w:r w:rsidRPr="006D6D77">
              <w:rPr>
                <w:rFonts w:eastAsia="Batang" w:cs="Arial"/>
                <w:lang w:eastAsia="en-US"/>
              </w:rPr>
              <w:t>421</w:t>
            </w:r>
          </w:p>
        </w:tc>
        <w:tc>
          <w:tcPr>
            <w:tcW w:w="960" w:type="dxa"/>
            <w:tcBorders>
              <w:top w:val="nil"/>
              <w:left w:val="nil"/>
              <w:bottom w:val="single" w:sz="4" w:space="0" w:color="auto"/>
              <w:right w:val="single" w:sz="8" w:space="0" w:color="auto"/>
            </w:tcBorders>
            <w:shd w:val="clear" w:color="auto" w:fill="auto"/>
            <w:noWrap/>
            <w:vAlign w:val="bottom"/>
            <w:hideMark/>
          </w:tcPr>
          <w:p w14:paraId="259C9321" w14:textId="77777777" w:rsidR="00C2346A" w:rsidRPr="006D6D77" w:rsidRDefault="00C2346A" w:rsidP="00C2346A">
            <w:pPr>
              <w:pStyle w:val="TAC"/>
              <w:rPr>
                <w:rFonts w:eastAsia="Batang" w:cs="Arial"/>
                <w:lang w:eastAsia="en-US"/>
              </w:rPr>
            </w:pPr>
            <w:r w:rsidRPr="006D6D77">
              <w:rPr>
                <w:rFonts w:eastAsia="Batang" w:cs="Arial"/>
                <w:lang w:eastAsia="en-US"/>
              </w:rPr>
              <w:t>16</w:t>
            </w:r>
          </w:p>
        </w:tc>
      </w:tr>
      <w:tr w:rsidR="00C2346A" w:rsidRPr="0032410E" w14:paraId="0BCCF67B"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611F2D7D"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04210628" w14:textId="77777777" w:rsidR="00C2346A" w:rsidRPr="006D6D77" w:rsidRDefault="00C2346A" w:rsidP="00C2346A">
            <w:pPr>
              <w:pStyle w:val="TAC"/>
              <w:rPr>
                <w:rFonts w:eastAsia="Batang" w:cs="Arial"/>
                <w:lang w:eastAsia="en-US"/>
              </w:rPr>
            </w:pPr>
            <w:r w:rsidRPr="006D6D77">
              <w:rPr>
                <w:rFonts w:eastAsia="Batang" w:cs="Arial"/>
                <w:lang w:eastAsia="en-US"/>
              </w:rPr>
              <w:t>71</w:t>
            </w:r>
          </w:p>
        </w:tc>
        <w:tc>
          <w:tcPr>
            <w:tcW w:w="960" w:type="dxa"/>
            <w:tcBorders>
              <w:top w:val="nil"/>
              <w:left w:val="nil"/>
              <w:bottom w:val="single" w:sz="4" w:space="0" w:color="auto"/>
              <w:right w:val="single" w:sz="8" w:space="0" w:color="auto"/>
            </w:tcBorders>
            <w:shd w:val="clear" w:color="auto" w:fill="auto"/>
            <w:noWrap/>
            <w:vAlign w:val="bottom"/>
            <w:hideMark/>
          </w:tcPr>
          <w:p w14:paraId="01F5ECAD"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5285488B" w14:textId="77777777" w:rsidR="00C2346A" w:rsidRPr="006D6D77" w:rsidRDefault="00C2346A" w:rsidP="00C2346A">
            <w:pPr>
              <w:pStyle w:val="TAC"/>
              <w:rPr>
                <w:rFonts w:eastAsia="Batang" w:cs="Arial"/>
                <w:lang w:eastAsia="en-US"/>
              </w:rPr>
            </w:pPr>
            <w:r w:rsidRPr="006D6D77">
              <w:rPr>
                <w:rFonts w:eastAsia="Batang" w:cs="Arial"/>
                <w:lang w:eastAsia="en-US"/>
              </w:rPr>
              <w:t>77</w:t>
            </w:r>
          </w:p>
        </w:tc>
        <w:tc>
          <w:tcPr>
            <w:tcW w:w="960" w:type="dxa"/>
            <w:tcBorders>
              <w:top w:val="nil"/>
              <w:left w:val="nil"/>
              <w:bottom w:val="single" w:sz="4" w:space="0" w:color="auto"/>
              <w:right w:val="single" w:sz="8" w:space="0" w:color="auto"/>
            </w:tcBorders>
            <w:shd w:val="clear" w:color="auto" w:fill="auto"/>
            <w:noWrap/>
            <w:vAlign w:val="bottom"/>
            <w:hideMark/>
          </w:tcPr>
          <w:p w14:paraId="5E3CCFF8"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317" w:type="dxa"/>
            <w:tcBorders>
              <w:top w:val="nil"/>
              <w:left w:val="nil"/>
              <w:bottom w:val="single" w:sz="4" w:space="0" w:color="auto"/>
              <w:right w:val="single" w:sz="4" w:space="0" w:color="auto"/>
            </w:tcBorders>
            <w:shd w:val="clear" w:color="auto" w:fill="auto"/>
            <w:noWrap/>
            <w:vAlign w:val="center"/>
            <w:hideMark/>
          </w:tcPr>
          <w:p w14:paraId="5E0334E8" w14:textId="77777777" w:rsidR="00C2346A" w:rsidRPr="006D6D77" w:rsidRDefault="00C2346A" w:rsidP="00C2346A">
            <w:pPr>
              <w:pStyle w:val="TAC"/>
              <w:rPr>
                <w:rFonts w:eastAsia="Batang" w:cs="Arial"/>
                <w:lang w:eastAsia="en-US"/>
              </w:rPr>
            </w:pPr>
            <w:r w:rsidRPr="006D6D77">
              <w:rPr>
                <w:rFonts w:eastAsia="Batang" w:cs="Arial"/>
                <w:lang w:eastAsia="en-US"/>
              </w:rPr>
              <w:t>127</w:t>
            </w:r>
          </w:p>
        </w:tc>
        <w:tc>
          <w:tcPr>
            <w:tcW w:w="960" w:type="dxa"/>
            <w:tcBorders>
              <w:top w:val="nil"/>
              <w:left w:val="nil"/>
              <w:bottom w:val="single" w:sz="4" w:space="0" w:color="auto"/>
              <w:right w:val="single" w:sz="8" w:space="0" w:color="auto"/>
            </w:tcBorders>
            <w:shd w:val="clear" w:color="auto" w:fill="auto"/>
            <w:noWrap/>
            <w:vAlign w:val="bottom"/>
            <w:hideMark/>
          </w:tcPr>
          <w:p w14:paraId="3C11A3FD"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3BDDB697"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511890CB" w14:textId="77777777" w:rsidR="00C2346A" w:rsidRPr="006D6D77" w:rsidRDefault="00C2346A" w:rsidP="00C2346A">
            <w:pPr>
              <w:pStyle w:val="TAC"/>
              <w:rPr>
                <w:rFonts w:eastAsia="Batang" w:cs="Arial"/>
                <w:lang w:eastAsia="en-US"/>
              </w:rPr>
            </w:pPr>
            <w:r w:rsidRPr="006D6D77">
              <w:rPr>
                <w:rFonts w:eastAsia="Batang" w:cs="Arial"/>
                <w:lang w:eastAsia="en-US"/>
              </w:rPr>
              <w:t>12</w:t>
            </w:r>
          </w:p>
        </w:tc>
        <w:tc>
          <w:tcPr>
            <w:tcW w:w="1317" w:type="dxa"/>
            <w:tcBorders>
              <w:top w:val="nil"/>
              <w:left w:val="nil"/>
              <w:bottom w:val="single" w:sz="4" w:space="0" w:color="auto"/>
              <w:right w:val="single" w:sz="4" w:space="0" w:color="auto"/>
            </w:tcBorders>
            <w:shd w:val="clear" w:color="auto" w:fill="auto"/>
            <w:noWrap/>
            <w:vAlign w:val="center"/>
            <w:hideMark/>
          </w:tcPr>
          <w:p w14:paraId="367799DB" w14:textId="77777777" w:rsidR="00C2346A" w:rsidRPr="006D6D77" w:rsidRDefault="00C2346A" w:rsidP="00C2346A">
            <w:pPr>
              <w:pStyle w:val="TAC"/>
              <w:rPr>
                <w:rFonts w:eastAsia="Batang" w:cs="Arial"/>
                <w:lang w:eastAsia="en-US"/>
              </w:rPr>
            </w:pPr>
            <w:r w:rsidRPr="006D6D77">
              <w:rPr>
                <w:rFonts w:eastAsia="Batang" w:cs="Arial"/>
                <w:lang w:eastAsia="en-US"/>
              </w:rPr>
              <w:t>37</w:t>
            </w:r>
          </w:p>
        </w:tc>
        <w:tc>
          <w:tcPr>
            <w:tcW w:w="960" w:type="dxa"/>
            <w:tcBorders>
              <w:top w:val="nil"/>
              <w:left w:val="nil"/>
              <w:bottom w:val="single" w:sz="4" w:space="0" w:color="auto"/>
              <w:right w:val="single" w:sz="8" w:space="0" w:color="auto"/>
            </w:tcBorders>
            <w:shd w:val="clear" w:color="auto" w:fill="auto"/>
            <w:noWrap/>
            <w:vAlign w:val="bottom"/>
            <w:hideMark/>
          </w:tcPr>
          <w:p w14:paraId="255645CB"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79C05169" w14:textId="77777777" w:rsidR="00C2346A" w:rsidRPr="006D6D77" w:rsidRDefault="00C2346A" w:rsidP="00C2346A">
            <w:pPr>
              <w:pStyle w:val="TAC"/>
              <w:rPr>
                <w:rFonts w:eastAsia="Batang" w:cs="Arial"/>
                <w:lang w:eastAsia="en-US"/>
              </w:rPr>
            </w:pPr>
            <w:r w:rsidRPr="006D6D77">
              <w:rPr>
                <w:rFonts w:eastAsia="Batang" w:cs="Arial"/>
                <w:lang w:eastAsia="en-US"/>
              </w:rPr>
              <w:t>42</w:t>
            </w:r>
          </w:p>
        </w:tc>
        <w:tc>
          <w:tcPr>
            <w:tcW w:w="960" w:type="dxa"/>
            <w:tcBorders>
              <w:top w:val="nil"/>
              <w:left w:val="nil"/>
              <w:bottom w:val="single" w:sz="4" w:space="0" w:color="auto"/>
              <w:right w:val="single" w:sz="8" w:space="0" w:color="auto"/>
            </w:tcBorders>
            <w:shd w:val="clear" w:color="auto" w:fill="auto"/>
            <w:noWrap/>
            <w:vAlign w:val="bottom"/>
            <w:hideMark/>
          </w:tcPr>
          <w:p w14:paraId="62003316"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3CB4BC44" w14:textId="77777777" w:rsidR="00C2346A" w:rsidRPr="006D6D77" w:rsidRDefault="00C2346A" w:rsidP="00C2346A">
            <w:pPr>
              <w:pStyle w:val="TAC"/>
              <w:rPr>
                <w:rFonts w:eastAsia="Batang" w:cs="Arial"/>
                <w:lang w:eastAsia="en-US"/>
              </w:rPr>
            </w:pPr>
            <w:r w:rsidRPr="006D6D77">
              <w:rPr>
                <w:rFonts w:eastAsia="Batang" w:cs="Arial"/>
                <w:lang w:eastAsia="en-US"/>
              </w:rPr>
              <w:t>90</w:t>
            </w:r>
          </w:p>
        </w:tc>
        <w:tc>
          <w:tcPr>
            <w:tcW w:w="960" w:type="dxa"/>
            <w:tcBorders>
              <w:top w:val="nil"/>
              <w:left w:val="nil"/>
              <w:bottom w:val="single" w:sz="4" w:space="0" w:color="auto"/>
              <w:right w:val="single" w:sz="8" w:space="0" w:color="auto"/>
            </w:tcBorders>
            <w:shd w:val="clear" w:color="auto" w:fill="auto"/>
            <w:noWrap/>
            <w:vAlign w:val="bottom"/>
            <w:hideMark/>
          </w:tcPr>
          <w:p w14:paraId="7CA75E68"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68EC1347"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43B28D9B" w14:textId="77777777" w:rsidR="00C2346A" w:rsidRPr="006D6D77" w:rsidRDefault="00C2346A" w:rsidP="00C2346A">
            <w:pPr>
              <w:pStyle w:val="TAC"/>
              <w:rPr>
                <w:rFonts w:eastAsia="Batang" w:cs="Arial"/>
                <w:lang w:eastAsia="en-US"/>
              </w:rPr>
            </w:pPr>
            <w:r w:rsidRPr="006D6D77">
              <w:rPr>
                <w:rFonts w:eastAsia="Batang" w:cs="Arial"/>
                <w:lang w:eastAsia="en-US"/>
              </w:rPr>
              <w:t>16</w:t>
            </w:r>
          </w:p>
        </w:tc>
        <w:tc>
          <w:tcPr>
            <w:tcW w:w="1317" w:type="dxa"/>
            <w:tcBorders>
              <w:top w:val="nil"/>
              <w:left w:val="nil"/>
              <w:bottom w:val="single" w:sz="4" w:space="0" w:color="auto"/>
              <w:right w:val="single" w:sz="4" w:space="0" w:color="auto"/>
            </w:tcBorders>
            <w:shd w:val="clear" w:color="auto" w:fill="auto"/>
            <w:noWrap/>
            <w:vAlign w:val="center"/>
            <w:hideMark/>
          </w:tcPr>
          <w:p w14:paraId="33EF497A" w14:textId="77777777" w:rsidR="00C2346A" w:rsidRPr="006D6D77" w:rsidRDefault="00C2346A" w:rsidP="00C2346A">
            <w:pPr>
              <w:pStyle w:val="TAC"/>
              <w:rPr>
                <w:rFonts w:eastAsia="Batang" w:cs="Arial"/>
                <w:lang w:eastAsia="en-US"/>
              </w:rPr>
            </w:pPr>
            <w:r w:rsidRPr="006D6D77">
              <w:rPr>
                <w:rFonts w:eastAsia="Batang" w:cs="Arial"/>
                <w:lang w:eastAsia="en-US"/>
              </w:rPr>
              <w:t>24</w:t>
            </w:r>
          </w:p>
        </w:tc>
        <w:tc>
          <w:tcPr>
            <w:tcW w:w="960" w:type="dxa"/>
            <w:tcBorders>
              <w:top w:val="nil"/>
              <w:left w:val="nil"/>
              <w:bottom w:val="single" w:sz="4" w:space="0" w:color="auto"/>
              <w:right w:val="single" w:sz="8" w:space="0" w:color="auto"/>
            </w:tcBorders>
            <w:shd w:val="clear" w:color="auto" w:fill="auto"/>
            <w:noWrap/>
            <w:vAlign w:val="bottom"/>
            <w:hideMark/>
          </w:tcPr>
          <w:p w14:paraId="7DE2A2CF"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7A8CE910" w14:textId="77777777" w:rsidR="00C2346A" w:rsidRPr="006D6D77" w:rsidRDefault="00C2346A" w:rsidP="00C2346A">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hideMark/>
          </w:tcPr>
          <w:p w14:paraId="0AD61369"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1317" w:type="dxa"/>
            <w:tcBorders>
              <w:top w:val="nil"/>
              <w:left w:val="nil"/>
              <w:bottom w:val="single" w:sz="4" w:space="0" w:color="auto"/>
              <w:right w:val="single" w:sz="4" w:space="0" w:color="auto"/>
            </w:tcBorders>
            <w:shd w:val="clear" w:color="auto" w:fill="auto"/>
            <w:noWrap/>
            <w:vAlign w:val="center"/>
            <w:hideMark/>
          </w:tcPr>
          <w:p w14:paraId="51B35BB7" w14:textId="77777777" w:rsidR="00C2346A" w:rsidRPr="006D6D77" w:rsidRDefault="00C2346A" w:rsidP="00C2346A">
            <w:pPr>
              <w:pStyle w:val="TAC"/>
              <w:rPr>
                <w:rFonts w:eastAsia="Batang" w:cs="Arial"/>
                <w:lang w:eastAsia="en-US"/>
              </w:rPr>
            </w:pPr>
            <w:r w:rsidRPr="006D6D77">
              <w:rPr>
                <w:rFonts w:eastAsia="Batang" w:cs="Arial"/>
                <w:lang w:eastAsia="en-US"/>
              </w:rPr>
              <w:t>63</w:t>
            </w:r>
          </w:p>
        </w:tc>
        <w:tc>
          <w:tcPr>
            <w:tcW w:w="960" w:type="dxa"/>
            <w:tcBorders>
              <w:top w:val="nil"/>
              <w:left w:val="nil"/>
              <w:bottom w:val="single" w:sz="4" w:space="0" w:color="auto"/>
              <w:right w:val="single" w:sz="8" w:space="0" w:color="auto"/>
            </w:tcBorders>
            <w:shd w:val="clear" w:color="auto" w:fill="auto"/>
            <w:noWrap/>
            <w:vAlign w:val="bottom"/>
            <w:hideMark/>
          </w:tcPr>
          <w:p w14:paraId="68D25AA3"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1B76639F"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43AC727E" w14:textId="77777777" w:rsidR="00C2346A" w:rsidRPr="006D6D77" w:rsidRDefault="00C2346A" w:rsidP="00C2346A">
            <w:pPr>
              <w:pStyle w:val="TAC"/>
              <w:rPr>
                <w:rFonts w:eastAsia="Batang" w:cs="Arial"/>
                <w:lang w:eastAsia="en-US"/>
              </w:rPr>
            </w:pPr>
            <w:r w:rsidRPr="006D6D77">
              <w:rPr>
                <w:rFonts w:eastAsia="Batang" w:cs="Arial"/>
                <w:lang w:eastAsia="en-US"/>
              </w:rPr>
              <w:t>20</w:t>
            </w:r>
          </w:p>
        </w:tc>
        <w:tc>
          <w:tcPr>
            <w:tcW w:w="1317" w:type="dxa"/>
            <w:tcBorders>
              <w:top w:val="nil"/>
              <w:left w:val="nil"/>
              <w:bottom w:val="single" w:sz="4" w:space="0" w:color="auto"/>
              <w:right w:val="single" w:sz="4" w:space="0" w:color="auto"/>
            </w:tcBorders>
            <w:shd w:val="clear" w:color="auto" w:fill="auto"/>
            <w:noWrap/>
            <w:vAlign w:val="center"/>
            <w:hideMark/>
          </w:tcPr>
          <w:p w14:paraId="49B13499" w14:textId="77777777" w:rsidR="00C2346A" w:rsidRPr="006D6D77" w:rsidRDefault="00C2346A" w:rsidP="00C2346A">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hideMark/>
          </w:tcPr>
          <w:p w14:paraId="2E3BAFD8"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42D5B847" w14:textId="77777777" w:rsidR="00C2346A" w:rsidRPr="006D6D77" w:rsidRDefault="00C2346A" w:rsidP="00C2346A">
            <w:pPr>
              <w:pStyle w:val="TAC"/>
              <w:rPr>
                <w:rFonts w:eastAsia="Batang" w:cs="Arial"/>
                <w:lang w:eastAsia="en-US"/>
              </w:rPr>
            </w:pPr>
            <w:r w:rsidRPr="006D6D77">
              <w:rPr>
                <w:rFonts w:eastAsia="Batang" w:cs="Arial"/>
                <w:lang w:eastAsia="en-US"/>
              </w:rPr>
              <w:t>22</w:t>
            </w:r>
          </w:p>
        </w:tc>
        <w:tc>
          <w:tcPr>
            <w:tcW w:w="960" w:type="dxa"/>
            <w:tcBorders>
              <w:top w:val="nil"/>
              <w:left w:val="nil"/>
              <w:bottom w:val="single" w:sz="4" w:space="0" w:color="auto"/>
              <w:right w:val="single" w:sz="8" w:space="0" w:color="auto"/>
            </w:tcBorders>
            <w:shd w:val="clear" w:color="auto" w:fill="auto"/>
            <w:noWrap/>
            <w:vAlign w:val="bottom"/>
            <w:hideMark/>
          </w:tcPr>
          <w:p w14:paraId="1C0B4839"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77DE70AB" w14:textId="77777777" w:rsidR="00C2346A" w:rsidRPr="006D6D77" w:rsidRDefault="00C2346A" w:rsidP="00C2346A">
            <w:pPr>
              <w:pStyle w:val="TAC"/>
              <w:rPr>
                <w:rFonts w:eastAsia="Batang" w:cs="Arial"/>
                <w:lang w:eastAsia="en-US"/>
              </w:rPr>
            </w:pPr>
            <w:r w:rsidRPr="006D6D77">
              <w:rPr>
                <w:rFonts w:eastAsia="Batang" w:cs="Arial"/>
                <w:lang w:eastAsia="en-US"/>
              </w:rPr>
              <w:t>52</w:t>
            </w:r>
          </w:p>
        </w:tc>
        <w:tc>
          <w:tcPr>
            <w:tcW w:w="960" w:type="dxa"/>
            <w:tcBorders>
              <w:top w:val="nil"/>
              <w:left w:val="nil"/>
              <w:bottom w:val="single" w:sz="4" w:space="0" w:color="auto"/>
              <w:right w:val="single" w:sz="8" w:space="0" w:color="auto"/>
            </w:tcBorders>
            <w:shd w:val="clear" w:color="auto" w:fill="auto"/>
            <w:noWrap/>
            <w:vAlign w:val="bottom"/>
            <w:hideMark/>
          </w:tcPr>
          <w:p w14:paraId="2B9558A4"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641D1D8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27D88EA6" w14:textId="77777777" w:rsidR="00C2346A" w:rsidRPr="006D6D77" w:rsidRDefault="00C2346A" w:rsidP="00C2346A">
            <w:pPr>
              <w:pStyle w:val="TAC"/>
              <w:rPr>
                <w:rFonts w:eastAsia="Batang" w:cs="Arial"/>
                <w:lang w:eastAsia="en-US"/>
              </w:rPr>
            </w:pPr>
            <w:r w:rsidRPr="006D6D77">
              <w:rPr>
                <w:rFonts w:eastAsia="Batang" w:cs="Arial"/>
                <w:lang w:eastAsia="en-US"/>
              </w:rPr>
              <w:t>24</w:t>
            </w:r>
          </w:p>
        </w:tc>
        <w:tc>
          <w:tcPr>
            <w:tcW w:w="1317" w:type="dxa"/>
            <w:tcBorders>
              <w:top w:val="nil"/>
              <w:left w:val="nil"/>
              <w:bottom w:val="single" w:sz="4" w:space="0" w:color="auto"/>
              <w:right w:val="single" w:sz="4" w:space="0" w:color="auto"/>
            </w:tcBorders>
            <w:shd w:val="clear" w:color="auto" w:fill="auto"/>
            <w:noWrap/>
            <w:vAlign w:val="center"/>
            <w:hideMark/>
          </w:tcPr>
          <w:p w14:paraId="39E53F83" w14:textId="77777777" w:rsidR="00C2346A" w:rsidRPr="006D6D77" w:rsidRDefault="00C2346A" w:rsidP="00C2346A">
            <w:pPr>
              <w:pStyle w:val="TAC"/>
              <w:rPr>
                <w:rFonts w:eastAsia="Batang" w:cs="Arial"/>
                <w:lang w:eastAsia="en-US"/>
              </w:rPr>
            </w:pPr>
            <w:r w:rsidRPr="006D6D77">
              <w:rPr>
                <w:rFonts w:eastAsia="Batang" w:cs="Arial"/>
                <w:lang w:eastAsia="en-US"/>
              </w:rPr>
              <w:t>14</w:t>
            </w:r>
          </w:p>
        </w:tc>
        <w:tc>
          <w:tcPr>
            <w:tcW w:w="960" w:type="dxa"/>
            <w:tcBorders>
              <w:top w:val="nil"/>
              <w:left w:val="nil"/>
              <w:bottom w:val="single" w:sz="4" w:space="0" w:color="auto"/>
              <w:right w:val="single" w:sz="8" w:space="0" w:color="auto"/>
            </w:tcBorders>
            <w:shd w:val="clear" w:color="auto" w:fill="auto"/>
            <w:noWrap/>
            <w:vAlign w:val="bottom"/>
            <w:hideMark/>
          </w:tcPr>
          <w:p w14:paraId="2AC249D3"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7A96F732" w14:textId="77777777" w:rsidR="00C2346A" w:rsidRPr="006D6D77" w:rsidRDefault="00C2346A" w:rsidP="00C2346A">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hideMark/>
          </w:tcPr>
          <w:p w14:paraId="0C962750"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776EDC22" w14:textId="77777777" w:rsidR="00C2346A" w:rsidRPr="006D6D77" w:rsidRDefault="00C2346A" w:rsidP="00C2346A">
            <w:pPr>
              <w:pStyle w:val="TAC"/>
              <w:rPr>
                <w:rFonts w:eastAsia="Batang" w:cs="Arial"/>
                <w:lang w:eastAsia="en-US"/>
              </w:rPr>
            </w:pPr>
            <w:r w:rsidRPr="006D6D77">
              <w:rPr>
                <w:rFonts w:eastAsia="Batang" w:cs="Arial"/>
                <w:lang w:eastAsia="en-US"/>
              </w:rPr>
              <w:t>44</w:t>
            </w:r>
          </w:p>
        </w:tc>
        <w:tc>
          <w:tcPr>
            <w:tcW w:w="960" w:type="dxa"/>
            <w:tcBorders>
              <w:top w:val="nil"/>
              <w:left w:val="nil"/>
              <w:bottom w:val="single" w:sz="4" w:space="0" w:color="auto"/>
              <w:right w:val="single" w:sz="8" w:space="0" w:color="auto"/>
            </w:tcBorders>
            <w:shd w:val="clear" w:color="auto" w:fill="auto"/>
            <w:noWrap/>
            <w:vAlign w:val="bottom"/>
            <w:hideMark/>
          </w:tcPr>
          <w:p w14:paraId="73000DC4"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4F746C6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4C0196BC" w14:textId="77777777" w:rsidR="00C2346A" w:rsidRPr="006D6D77" w:rsidRDefault="00C2346A" w:rsidP="00C2346A">
            <w:pPr>
              <w:pStyle w:val="TAC"/>
              <w:rPr>
                <w:rFonts w:eastAsia="Batang" w:cs="Arial"/>
                <w:lang w:eastAsia="en-US"/>
              </w:rPr>
            </w:pPr>
            <w:r w:rsidRPr="006D6D77">
              <w:rPr>
                <w:rFonts w:eastAsia="Batang" w:cs="Arial"/>
                <w:lang w:eastAsia="en-US"/>
              </w:rPr>
              <w:t>32</w:t>
            </w:r>
          </w:p>
        </w:tc>
        <w:tc>
          <w:tcPr>
            <w:tcW w:w="1317" w:type="dxa"/>
            <w:tcBorders>
              <w:top w:val="nil"/>
              <w:left w:val="nil"/>
              <w:bottom w:val="single" w:sz="4" w:space="0" w:color="auto"/>
              <w:right w:val="single" w:sz="4" w:space="0" w:color="auto"/>
            </w:tcBorders>
            <w:shd w:val="clear" w:color="auto" w:fill="auto"/>
            <w:noWrap/>
            <w:vAlign w:val="center"/>
            <w:hideMark/>
          </w:tcPr>
          <w:p w14:paraId="74007EF7" w14:textId="77777777" w:rsidR="00C2346A" w:rsidRPr="006D6D77" w:rsidRDefault="00C2346A" w:rsidP="00C2346A">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hideMark/>
          </w:tcPr>
          <w:p w14:paraId="5213AD4F"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57EC98F9" w14:textId="77777777" w:rsidR="00C2346A" w:rsidRPr="006D6D77" w:rsidRDefault="00C2346A" w:rsidP="00C2346A">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4" w:space="0" w:color="auto"/>
              <w:right w:val="single" w:sz="8" w:space="0" w:color="auto"/>
            </w:tcBorders>
            <w:shd w:val="clear" w:color="auto" w:fill="auto"/>
            <w:noWrap/>
            <w:vAlign w:val="bottom"/>
            <w:hideMark/>
          </w:tcPr>
          <w:p w14:paraId="2AB56A2A"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0CB6A1B5" w14:textId="77777777" w:rsidR="00C2346A" w:rsidRPr="006D6D77" w:rsidRDefault="00C2346A" w:rsidP="00C2346A">
            <w:pPr>
              <w:pStyle w:val="TAC"/>
              <w:rPr>
                <w:rFonts w:eastAsia="Batang" w:cs="Arial"/>
                <w:lang w:eastAsia="en-US"/>
              </w:rPr>
            </w:pPr>
            <w:r w:rsidRPr="006D6D77">
              <w:rPr>
                <w:rFonts w:eastAsia="Batang" w:cs="Arial"/>
                <w:lang w:eastAsia="en-US"/>
              </w:rPr>
              <w:t>35</w:t>
            </w:r>
          </w:p>
        </w:tc>
        <w:tc>
          <w:tcPr>
            <w:tcW w:w="960" w:type="dxa"/>
            <w:tcBorders>
              <w:top w:val="nil"/>
              <w:left w:val="nil"/>
              <w:bottom w:val="single" w:sz="4" w:space="0" w:color="auto"/>
              <w:right w:val="single" w:sz="8" w:space="0" w:color="auto"/>
            </w:tcBorders>
            <w:shd w:val="clear" w:color="auto" w:fill="auto"/>
            <w:noWrap/>
            <w:vAlign w:val="bottom"/>
            <w:hideMark/>
          </w:tcPr>
          <w:p w14:paraId="55664510"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039186A7"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406E787D" w14:textId="77777777" w:rsidR="00C2346A" w:rsidRPr="006D6D77" w:rsidRDefault="00C2346A" w:rsidP="00C2346A">
            <w:pPr>
              <w:pStyle w:val="TAC"/>
              <w:rPr>
                <w:rFonts w:eastAsia="Batang" w:cs="Arial"/>
                <w:lang w:eastAsia="en-US"/>
              </w:rPr>
            </w:pPr>
            <w:r w:rsidRPr="006D6D77">
              <w:rPr>
                <w:rFonts w:eastAsia="Batang" w:cs="Arial"/>
                <w:lang w:eastAsia="en-US"/>
              </w:rPr>
              <w:t>36</w:t>
            </w:r>
          </w:p>
        </w:tc>
        <w:tc>
          <w:tcPr>
            <w:tcW w:w="1317" w:type="dxa"/>
            <w:tcBorders>
              <w:top w:val="nil"/>
              <w:left w:val="nil"/>
              <w:bottom w:val="single" w:sz="4" w:space="0" w:color="auto"/>
              <w:right w:val="single" w:sz="4" w:space="0" w:color="auto"/>
            </w:tcBorders>
            <w:shd w:val="clear" w:color="auto" w:fill="auto"/>
            <w:noWrap/>
            <w:vAlign w:val="center"/>
            <w:hideMark/>
          </w:tcPr>
          <w:p w14:paraId="6911368A"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960" w:type="dxa"/>
            <w:tcBorders>
              <w:top w:val="nil"/>
              <w:left w:val="nil"/>
              <w:bottom w:val="single" w:sz="4" w:space="0" w:color="auto"/>
              <w:right w:val="single" w:sz="8" w:space="0" w:color="auto"/>
            </w:tcBorders>
            <w:shd w:val="clear" w:color="auto" w:fill="auto"/>
            <w:noWrap/>
            <w:vAlign w:val="bottom"/>
            <w:hideMark/>
          </w:tcPr>
          <w:p w14:paraId="546631E2"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6F949E90" w14:textId="77777777" w:rsidR="00C2346A" w:rsidRPr="006D6D77" w:rsidRDefault="00C2346A" w:rsidP="00C2346A">
            <w:pPr>
              <w:pStyle w:val="TAC"/>
              <w:rPr>
                <w:rFonts w:eastAsia="Batang" w:cs="Arial"/>
                <w:lang w:eastAsia="en-US"/>
              </w:rPr>
            </w:pPr>
            <w:r w:rsidRPr="006D6D77">
              <w:rPr>
                <w:rFonts w:eastAsia="Batang" w:cs="Arial"/>
                <w:lang w:eastAsia="en-US"/>
              </w:rPr>
              <w:t>12</w:t>
            </w:r>
          </w:p>
        </w:tc>
        <w:tc>
          <w:tcPr>
            <w:tcW w:w="960" w:type="dxa"/>
            <w:tcBorders>
              <w:top w:val="nil"/>
              <w:left w:val="nil"/>
              <w:bottom w:val="single" w:sz="4" w:space="0" w:color="auto"/>
              <w:right w:val="single" w:sz="8" w:space="0" w:color="auto"/>
            </w:tcBorders>
            <w:shd w:val="clear" w:color="auto" w:fill="auto"/>
            <w:noWrap/>
            <w:vAlign w:val="bottom"/>
            <w:hideMark/>
          </w:tcPr>
          <w:p w14:paraId="3393F6FF"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4E7751B4" w14:textId="77777777" w:rsidR="00C2346A" w:rsidRPr="006D6D77" w:rsidRDefault="00C2346A" w:rsidP="00C2346A">
            <w:pPr>
              <w:pStyle w:val="TAC"/>
              <w:rPr>
                <w:rFonts w:eastAsia="Batang" w:cs="Arial"/>
                <w:lang w:eastAsia="en-US"/>
              </w:rPr>
            </w:pPr>
            <w:r w:rsidRPr="006D6D77">
              <w:rPr>
                <w:rFonts w:eastAsia="Batang" w:cs="Arial"/>
                <w:lang w:eastAsia="en-US"/>
              </w:rPr>
              <w:t>32</w:t>
            </w:r>
          </w:p>
        </w:tc>
        <w:tc>
          <w:tcPr>
            <w:tcW w:w="960" w:type="dxa"/>
            <w:tcBorders>
              <w:top w:val="nil"/>
              <w:left w:val="nil"/>
              <w:bottom w:val="single" w:sz="4" w:space="0" w:color="auto"/>
              <w:right w:val="single" w:sz="8" w:space="0" w:color="auto"/>
            </w:tcBorders>
            <w:shd w:val="clear" w:color="auto" w:fill="auto"/>
            <w:noWrap/>
            <w:vAlign w:val="bottom"/>
            <w:hideMark/>
          </w:tcPr>
          <w:p w14:paraId="528641A7"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61089DF9"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00E76620" w14:textId="77777777" w:rsidR="00C2346A" w:rsidRPr="006D6D77" w:rsidRDefault="00C2346A" w:rsidP="00C2346A">
            <w:pPr>
              <w:pStyle w:val="TAC"/>
              <w:rPr>
                <w:rFonts w:eastAsia="Batang" w:cs="Arial"/>
                <w:lang w:eastAsia="en-US"/>
              </w:rPr>
            </w:pPr>
            <w:r w:rsidRPr="006D6D77">
              <w:rPr>
                <w:rFonts w:eastAsia="Batang" w:cs="Arial"/>
                <w:lang w:eastAsia="en-US"/>
              </w:rPr>
              <w:t>40</w:t>
            </w:r>
          </w:p>
        </w:tc>
        <w:tc>
          <w:tcPr>
            <w:tcW w:w="1317" w:type="dxa"/>
            <w:tcBorders>
              <w:top w:val="nil"/>
              <w:left w:val="nil"/>
              <w:bottom w:val="single" w:sz="4" w:space="0" w:color="auto"/>
              <w:right w:val="single" w:sz="4" w:space="0" w:color="auto"/>
            </w:tcBorders>
            <w:shd w:val="clear" w:color="auto" w:fill="auto"/>
            <w:noWrap/>
            <w:vAlign w:val="center"/>
            <w:hideMark/>
          </w:tcPr>
          <w:p w14:paraId="4845889B" w14:textId="77777777" w:rsidR="00C2346A" w:rsidRPr="006D6D77" w:rsidRDefault="00C2346A" w:rsidP="00C2346A">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2E9677E1"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5D81C250" w14:textId="77777777" w:rsidR="00C2346A" w:rsidRPr="006D6D77" w:rsidRDefault="00C2346A" w:rsidP="00C2346A">
            <w:pPr>
              <w:pStyle w:val="TAC"/>
              <w:rPr>
                <w:rFonts w:eastAsia="Batang" w:cs="Arial"/>
                <w:lang w:eastAsia="en-US"/>
              </w:rPr>
            </w:pPr>
            <w:r w:rsidRPr="006D6D77">
              <w:rPr>
                <w:rFonts w:eastAsia="Batang" w:cs="Arial"/>
                <w:lang w:eastAsia="en-US"/>
              </w:rPr>
              <w:t>10</w:t>
            </w:r>
          </w:p>
        </w:tc>
        <w:tc>
          <w:tcPr>
            <w:tcW w:w="960" w:type="dxa"/>
            <w:tcBorders>
              <w:top w:val="nil"/>
              <w:left w:val="nil"/>
              <w:bottom w:val="single" w:sz="4" w:space="0" w:color="auto"/>
              <w:right w:val="single" w:sz="8" w:space="0" w:color="auto"/>
            </w:tcBorders>
            <w:shd w:val="clear" w:color="auto" w:fill="auto"/>
            <w:noWrap/>
            <w:vAlign w:val="bottom"/>
            <w:hideMark/>
          </w:tcPr>
          <w:p w14:paraId="56084D27"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1784C60F" w14:textId="77777777" w:rsidR="00C2346A" w:rsidRPr="006D6D77" w:rsidRDefault="00C2346A" w:rsidP="00C2346A">
            <w:pPr>
              <w:pStyle w:val="TAC"/>
              <w:rPr>
                <w:rFonts w:eastAsia="Batang" w:cs="Arial"/>
                <w:lang w:eastAsia="en-US"/>
              </w:rPr>
            </w:pPr>
            <w:r w:rsidRPr="006D6D77">
              <w:rPr>
                <w:rFonts w:eastAsia="Batang" w:cs="Arial"/>
                <w:lang w:eastAsia="en-US"/>
              </w:rPr>
              <w:t>29</w:t>
            </w:r>
          </w:p>
        </w:tc>
        <w:tc>
          <w:tcPr>
            <w:tcW w:w="960" w:type="dxa"/>
            <w:tcBorders>
              <w:top w:val="nil"/>
              <w:left w:val="nil"/>
              <w:bottom w:val="single" w:sz="4" w:space="0" w:color="auto"/>
              <w:right w:val="single" w:sz="8" w:space="0" w:color="auto"/>
            </w:tcBorders>
            <w:shd w:val="clear" w:color="auto" w:fill="auto"/>
            <w:noWrap/>
            <w:vAlign w:val="bottom"/>
            <w:hideMark/>
          </w:tcPr>
          <w:p w14:paraId="5BAEEEB6"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2EF8D7E0"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22A13BD7" w14:textId="77777777" w:rsidR="00C2346A" w:rsidRPr="006D6D77" w:rsidRDefault="00C2346A" w:rsidP="00C2346A">
            <w:pPr>
              <w:pStyle w:val="TAC"/>
              <w:rPr>
                <w:rFonts w:eastAsia="Batang" w:cs="Arial"/>
                <w:lang w:eastAsia="en-US"/>
              </w:rPr>
            </w:pPr>
            <w:r w:rsidRPr="006D6D77">
              <w:rPr>
                <w:rFonts w:eastAsia="Batang" w:cs="Arial"/>
                <w:lang w:eastAsia="en-US"/>
              </w:rPr>
              <w:t>48</w:t>
            </w:r>
          </w:p>
        </w:tc>
        <w:tc>
          <w:tcPr>
            <w:tcW w:w="1317" w:type="dxa"/>
            <w:tcBorders>
              <w:top w:val="nil"/>
              <w:left w:val="nil"/>
              <w:bottom w:val="single" w:sz="4" w:space="0" w:color="auto"/>
              <w:right w:val="single" w:sz="4" w:space="0" w:color="auto"/>
            </w:tcBorders>
            <w:shd w:val="clear" w:color="auto" w:fill="auto"/>
            <w:noWrap/>
            <w:vAlign w:val="center"/>
            <w:hideMark/>
          </w:tcPr>
          <w:p w14:paraId="1E816D8A" w14:textId="77777777" w:rsidR="00C2346A" w:rsidRPr="006D6D77" w:rsidRDefault="00C2346A" w:rsidP="00C2346A">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hideMark/>
          </w:tcPr>
          <w:p w14:paraId="66541714"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43065333" w14:textId="77777777" w:rsidR="00C2346A" w:rsidRPr="006D6D77" w:rsidRDefault="00C2346A" w:rsidP="00C2346A">
            <w:pPr>
              <w:pStyle w:val="TAC"/>
              <w:rPr>
                <w:rFonts w:eastAsia="Batang" w:cs="Arial"/>
                <w:lang w:eastAsia="en-US"/>
              </w:rPr>
            </w:pPr>
            <w:r w:rsidRPr="006D6D77">
              <w:rPr>
                <w:rFonts w:eastAsia="Batang" w:cs="Arial"/>
                <w:lang w:eastAsia="en-US"/>
              </w:rPr>
              <w:t>9</w:t>
            </w:r>
          </w:p>
        </w:tc>
        <w:tc>
          <w:tcPr>
            <w:tcW w:w="960" w:type="dxa"/>
            <w:tcBorders>
              <w:top w:val="nil"/>
              <w:left w:val="nil"/>
              <w:bottom w:val="single" w:sz="4" w:space="0" w:color="auto"/>
              <w:right w:val="single" w:sz="8" w:space="0" w:color="auto"/>
            </w:tcBorders>
            <w:shd w:val="clear" w:color="auto" w:fill="auto"/>
            <w:noWrap/>
            <w:vAlign w:val="bottom"/>
            <w:hideMark/>
          </w:tcPr>
          <w:p w14:paraId="64B2ABCF"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35760DB3" w14:textId="77777777" w:rsidR="00C2346A" w:rsidRPr="006D6D77" w:rsidRDefault="00C2346A" w:rsidP="00C2346A">
            <w:pPr>
              <w:pStyle w:val="TAC"/>
              <w:rPr>
                <w:rFonts w:eastAsia="Batang" w:cs="Arial"/>
                <w:lang w:eastAsia="en-US"/>
              </w:rPr>
            </w:pPr>
            <w:r w:rsidRPr="006D6D77">
              <w:rPr>
                <w:rFonts w:eastAsia="Batang" w:cs="Arial"/>
                <w:lang w:eastAsia="en-US"/>
              </w:rPr>
              <w:t>25</w:t>
            </w:r>
          </w:p>
        </w:tc>
        <w:tc>
          <w:tcPr>
            <w:tcW w:w="960" w:type="dxa"/>
            <w:tcBorders>
              <w:top w:val="nil"/>
              <w:left w:val="nil"/>
              <w:bottom w:val="single" w:sz="4" w:space="0" w:color="auto"/>
              <w:right w:val="single" w:sz="8" w:space="0" w:color="auto"/>
            </w:tcBorders>
            <w:shd w:val="clear" w:color="auto" w:fill="auto"/>
            <w:noWrap/>
            <w:vAlign w:val="bottom"/>
            <w:hideMark/>
          </w:tcPr>
          <w:p w14:paraId="0CF85C47" w14:textId="77777777" w:rsidR="00C2346A" w:rsidRPr="006D6D77" w:rsidRDefault="00C2346A" w:rsidP="00C2346A">
            <w:pPr>
              <w:pStyle w:val="TAC"/>
              <w:rPr>
                <w:rFonts w:eastAsia="Batang" w:cs="Arial"/>
                <w:lang w:eastAsia="en-US"/>
              </w:rPr>
            </w:pPr>
            <w:r w:rsidRPr="006D6D77">
              <w:rPr>
                <w:rFonts w:eastAsia="Batang" w:cs="Arial"/>
                <w:lang w:eastAsia="en-US"/>
              </w:rPr>
              <w:t>12</w:t>
            </w:r>
          </w:p>
        </w:tc>
      </w:tr>
      <w:tr w:rsidR="00C2346A" w:rsidRPr="0032410E" w14:paraId="4707A539"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1B7E7C2D" w14:textId="77777777" w:rsidR="00C2346A" w:rsidRPr="006D6D77" w:rsidRDefault="00C2346A" w:rsidP="00C2346A">
            <w:pPr>
              <w:pStyle w:val="TAC"/>
              <w:rPr>
                <w:rFonts w:eastAsia="Batang" w:cs="Arial"/>
                <w:lang w:eastAsia="en-US"/>
              </w:rPr>
            </w:pPr>
            <w:r w:rsidRPr="006D6D77">
              <w:rPr>
                <w:rFonts w:eastAsia="Batang" w:cs="Arial"/>
                <w:lang w:eastAsia="en-US"/>
              </w:rPr>
              <w:t>60</w:t>
            </w:r>
          </w:p>
        </w:tc>
        <w:tc>
          <w:tcPr>
            <w:tcW w:w="1317" w:type="dxa"/>
            <w:tcBorders>
              <w:top w:val="nil"/>
              <w:left w:val="nil"/>
              <w:bottom w:val="single" w:sz="4" w:space="0" w:color="auto"/>
              <w:right w:val="single" w:sz="4" w:space="0" w:color="auto"/>
            </w:tcBorders>
            <w:shd w:val="clear" w:color="auto" w:fill="auto"/>
            <w:noWrap/>
            <w:vAlign w:val="center"/>
            <w:hideMark/>
          </w:tcPr>
          <w:p w14:paraId="5E6E8EFB" w14:textId="77777777" w:rsidR="00C2346A" w:rsidRPr="006D6D77" w:rsidRDefault="00C2346A" w:rsidP="00C2346A">
            <w:pPr>
              <w:pStyle w:val="TAC"/>
              <w:rPr>
                <w:rFonts w:eastAsia="Batang" w:cs="Arial"/>
                <w:lang w:eastAsia="en-US"/>
              </w:rPr>
            </w:pPr>
            <w:r w:rsidRPr="006D6D77">
              <w:rPr>
                <w:rFonts w:eastAsia="Batang" w:cs="Arial"/>
                <w:lang w:eastAsia="en-US"/>
              </w:rPr>
              <w:t>5</w:t>
            </w:r>
          </w:p>
        </w:tc>
        <w:tc>
          <w:tcPr>
            <w:tcW w:w="960" w:type="dxa"/>
            <w:tcBorders>
              <w:top w:val="nil"/>
              <w:left w:val="nil"/>
              <w:bottom w:val="single" w:sz="4" w:space="0" w:color="auto"/>
              <w:right w:val="single" w:sz="8" w:space="0" w:color="auto"/>
            </w:tcBorders>
            <w:shd w:val="clear" w:color="auto" w:fill="auto"/>
            <w:noWrap/>
            <w:vAlign w:val="bottom"/>
            <w:hideMark/>
          </w:tcPr>
          <w:p w14:paraId="52701BB5"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31E3D781" w14:textId="77777777" w:rsidR="00C2346A" w:rsidRPr="006D6D77" w:rsidRDefault="00C2346A" w:rsidP="00C2346A">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0CCF4728"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06E99477" w14:textId="77777777" w:rsidR="00C2346A" w:rsidRPr="006D6D77" w:rsidRDefault="00C2346A" w:rsidP="00C2346A">
            <w:pPr>
              <w:pStyle w:val="TAC"/>
              <w:rPr>
                <w:rFonts w:eastAsia="Batang" w:cs="Arial"/>
                <w:lang w:eastAsia="en-US"/>
              </w:rPr>
            </w:pPr>
            <w:r w:rsidRPr="006D6D77">
              <w:rPr>
                <w:rFonts w:eastAsia="Batang" w:cs="Arial"/>
                <w:lang w:eastAsia="en-US"/>
              </w:rPr>
              <w:t>20</w:t>
            </w:r>
          </w:p>
        </w:tc>
        <w:tc>
          <w:tcPr>
            <w:tcW w:w="960" w:type="dxa"/>
            <w:tcBorders>
              <w:top w:val="nil"/>
              <w:left w:val="nil"/>
              <w:bottom w:val="single" w:sz="4" w:space="0" w:color="auto"/>
              <w:right w:val="single" w:sz="8" w:space="0" w:color="auto"/>
            </w:tcBorders>
            <w:shd w:val="clear" w:color="auto" w:fill="auto"/>
            <w:noWrap/>
            <w:vAlign w:val="bottom"/>
            <w:hideMark/>
          </w:tcPr>
          <w:p w14:paraId="49F13EEB"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69084994"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0B5A4C1C" w14:textId="77777777" w:rsidR="00C2346A" w:rsidRPr="006D6D77" w:rsidRDefault="00C2346A" w:rsidP="00C2346A">
            <w:pPr>
              <w:pStyle w:val="TAC"/>
              <w:rPr>
                <w:rFonts w:eastAsia="Batang" w:cs="Arial"/>
                <w:lang w:eastAsia="en-US"/>
              </w:rPr>
            </w:pPr>
            <w:r w:rsidRPr="006D6D77">
              <w:rPr>
                <w:rFonts w:eastAsia="Batang" w:cs="Arial"/>
                <w:lang w:eastAsia="en-US"/>
              </w:rPr>
              <w:t>64</w:t>
            </w:r>
          </w:p>
        </w:tc>
        <w:tc>
          <w:tcPr>
            <w:tcW w:w="1317" w:type="dxa"/>
            <w:tcBorders>
              <w:top w:val="nil"/>
              <w:left w:val="nil"/>
              <w:bottom w:val="single" w:sz="4" w:space="0" w:color="auto"/>
              <w:right w:val="single" w:sz="4" w:space="0" w:color="auto"/>
            </w:tcBorders>
            <w:shd w:val="clear" w:color="auto" w:fill="auto"/>
            <w:noWrap/>
            <w:vAlign w:val="center"/>
            <w:hideMark/>
          </w:tcPr>
          <w:p w14:paraId="22267DD4" w14:textId="77777777" w:rsidR="00C2346A" w:rsidRPr="006D6D77" w:rsidRDefault="00C2346A" w:rsidP="00C2346A">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hideMark/>
          </w:tcPr>
          <w:p w14:paraId="39B5F593"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149ACDCA" w14:textId="77777777" w:rsidR="00C2346A" w:rsidRPr="006D6D77" w:rsidRDefault="00C2346A" w:rsidP="00C2346A">
            <w:pPr>
              <w:pStyle w:val="TAC"/>
              <w:rPr>
                <w:rFonts w:eastAsia="Batang" w:cs="Arial"/>
                <w:lang w:eastAsia="en-US"/>
              </w:rPr>
            </w:pPr>
            <w:r w:rsidRPr="006D6D77">
              <w:rPr>
                <w:rFonts w:eastAsia="Batang" w:cs="Arial"/>
                <w:lang w:eastAsia="en-US"/>
              </w:rPr>
              <w:t>7</w:t>
            </w:r>
          </w:p>
        </w:tc>
        <w:tc>
          <w:tcPr>
            <w:tcW w:w="960" w:type="dxa"/>
            <w:tcBorders>
              <w:top w:val="nil"/>
              <w:left w:val="nil"/>
              <w:bottom w:val="single" w:sz="4" w:space="0" w:color="auto"/>
              <w:right w:val="single" w:sz="8" w:space="0" w:color="auto"/>
            </w:tcBorders>
            <w:shd w:val="clear" w:color="auto" w:fill="auto"/>
            <w:noWrap/>
            <w:vAlign w:val="bottom"/>
            <w:hideMark/>
          </w:tcPr>
          <w:p w14:paraId="11D57981"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45A30967" w14:textId="77777777" w:rsidR="00C2346A" w:rsidRPr="006D6D77" w:rsidRDefault="00C2346A" w:rsidP="00C2346A">
            <w:pPr>
              <w:pStyle w:val="TAC"/>
              <w:rPr>
                <w:rFonts w:eastAsia="Batang" w:cs="Arial"/>
                <w:lang w:eastAsia="en-US"/>
              </w:rPr>
            </w:pPr>
            <w:r w:rsidRPr="006D6D77">
              <w:rPr>
                <w:rFonts w:eastAsia="Batang" w:cs="Arial"/>
                <w:lang w:eastAsia="en-US"/>
              </w:rPr>
              <w:t>18</w:t>
            </w:r>
          </w:p>
        </w:tc>
        <w:tc>
          <w:tcPr>
            <w:tcW w:w="960" w:type="dxa"/>
            <w:tcBorders>
              <w:top w:val="nil"/>
              <w:left w:val="nil"/>
              <w:bottom w:val="single" w:sz="4" w:space="0" w:color="auto"/>
              <w:right w:val="single" w:sz="8" w:space="0" w:color="auto"/>
            </w:tcBorders>
            <w:shd w:val="clear" w:color="auto" w:fill="auto"/>
            <w:noWrap/>
            <w:vAlign w:val="bottom"/>
            <w:hideMark/>
          </w:tcPr>
          <w:p w14:paraId="1AAC8F75"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66E9C282"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7DFB96F1" w14:textId="77777777" w:rsidR="00C2346A" w:rsidRPr="006D6D77" w:rsidRDefault="00C2346A" w:rsidP="00C2346A">
            <w:pPr>
              <w:pStyle w:val="TAC"/>
              <w:rPr>
                <w:rFonts w:eastAsia="Batang" w:cs="Arial"/>
                <w:lang w:eastAsia="en-US"/>
              </w:rPr>
            </w:pPr>
            <w:r w:rsidRPr="006D6D77">
              <w:rPr>
                <w:rFonts w:eastAsia="Batang" w:cs="Arial"/>
                <w:lang w:eastAsia="en-US"/>
              </w:rPr>
              <w:t>72</w:t>
            </w:r>
          </w:p>
        </w:tc>
        <w:tc>
          <w:tcPr>
            <w:tcW w:w="1317" w:type="dxa"/>
            <w:tcBorders>
              <w:top w:val="nil"/>
              <w:left w:val="nil"/>
              <w:bottom w:val="single" w:sz="4" w:space="0" w:color="auto"/>
              <w:right w:val="single" w:sz="4" w:space="0" w:color="auto"/>
            </w:tcBorders>
            <w:shd w:val="clear" w:color="auto" w:fill="auto"/>
            <w:noWrap/>
            <w:vAlign w:val="center"/>
            <w:hideMark/>
          </w:tcPr>
          <w:p w14:paraId="37DA9622" w14:textId="77777777" w:rsidR="00C2346A" w:rsidRPr="006D6D77" w:rsidRDefault="00C2346A" w:rsidP="00C2346A">
            <w:pPr>
              <w:pStyle w:val="TAC"/>
              <w:rPr>
                <w:rFonts w:eastAsia="Batang" w:cs="Arial"/>
                <w:lang w:eastAsia="en-US"/>
              </w:rPr>
            </w:pPr>
            <w:r w:rsidRPr="006D6D77">
              <w:rPr>
                <w:rFonts w:eastAsia="Batang" w:cs="Arial"/>
                <w:lang w:eastAsia="en-US"/>
              </w:rPr>
              <w:t>4</w:t>
            </w:r>
          </w:p>
        </w:tc>
        <w:tc>
          <w:tcPr>
            <w:tcW w:w="960" w:type="dxa"/>
            <w:tcBorders>
              <w:top w:val="nil"/>
              <w:left w:val="nil"/>
              <w:bottom w:val="single" w:sz="4" w:space="0" w:color="auto"/>
              <w:right w:val="single" w:sz="8" w:space="0" w:color="auto"/>
            </w:tcBorders>
            <w:shd w:val="clear" w:color="auto" w:fill="auto"/>
            <w:noWrap/>
            <w:vAlign w:val="bottom"/>
            <w:hideMark/>
          </w:tcPr>
          <w:p w14:paraId="57BE767C"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40D44E9C"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hideMark/>
          </w:tcPr>
          <w:p w14:paraId="2BD88F2A"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2DF90597" w14:textId="77777777" w:rsidR="00C2346A" w:rsidRPr="006D6D77" w:rsidRDefault="00C2346A" w:rsidP="00C2346A">
            <w:pPr>
              <w:pStyle w:val="TAC"/>
              <w:rPr>
                <w:rFonts w:eastAsia="Batang" w:cs="Arial"/>
                <w:lang w:eastAsia="en-US"/>
              </w:rPr>
            </w:pPr>
            <w:r w:rsidRPr="006D6D77">
              <w:rPr>
                <w:rFonts w:eastAsia="Batang" w:cs="Arial"/>
                <w:lang w:eastAsia="en-US"/>
              </w:rPr>
              <w:t>17</w:t>
            </w:r>
          </w:p>
        </w:tc>
        <w:tc>
          <w:tcPr>
            <w:tcW w:w="960" w:type="dxa"/>
            <w:tcBorders>
              <w:top w:val="nil"/>
              <w:left w:val="nil"/>
              <w:bottom w:val="single" w:sz="4" w:space="0" w:color="auto"/>
              <w:right w:val="single" w:sz="8" w:space="0" w:color="auto"/>
            </w:tcBorders>
            <w:shd w:val="clear" w:color="auto" w:fill="auto"/>
            <w:noWrap/>
            <w:vAlign w:val="bottom"/>
            <w:hideMark/>
          </w:tcPr>
          <w:p w14:paraId="455848B3"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04FB0794" w14:textId="77777777" w:rsidTr="00A72FB6">
        <w:trPr>
          <w:trHeight w:val="144"/>
          <w:jc w:val="center"/>
        </w:trPr>
        <w:tc>
          <w:tcPr>
            <w:tcW w:w="1280" w:type="dxa"/>
            <w:tcBorders>
              <w:top w:val="nil"/>
              <w:left w:val="single" w:sz="8" w:space="0" w:color="auto"/>
              <w:bottom w:val="single" w:sz="4" w:space="0" w:color="auto"/>
              <w:right w:val="single" w:sz="8" w:space="0" w:color="auto"/>
            </w:tcBorders>
            <w:shd w:val="clear" w:color="auto" w:fill="auto"/>
            <w:noWrap/>
            <w:vAlign w:val="center"/>
            <w:hideMark/>
          </w:tcPr>
          <w:p w14:paraId="30D7DA02" w14:textId="77777777" w:rsidR="00C2346A" w:rsidRPr="006D6D77" w:rsidRDefault="00C2346A" w:rsidP="00C2346A">
            <w:pPr>
              <w:pStyle w:val="TAC"/>
              <w:rPr>
                <w:rFonts w:eastAsia="Batang" w:cs="Arial"/>
                <w:lang w:eastAsia="en-US"/>
              </w:rPr>
            </w:pPr>
            <w:r w:rsidRPr="006D6D77">
              <w:rPr>
                <w:rFonts w:eastAsia="Batang" w:cs="Arial"/>
                <w:lang w:eastAsia="en-US"/>
              </w:rPr>
              <w:t>80</w:t>
            </w:r>
          </w:p>
        </w:tc>
        <w:tc>
          <w:tcPr>
            <w:tcW w:w="1317" w:type="dxa"/>
            <w:tcBorders>
              <w:top w:val="nil"/>
              <w:left w:val="nil"/>
              <w:bottom w:val="single" w:sz="4" w:space="0" w:color="auto"/>
              <w:right w:val="single" w:sz="4" w:space="0" w:color="auto"/>
            </w:tcBorders>
            <w:shd w:val="clear" w:color="auto" w:fill="auto"/>
            <w:noWrap/>
            <w:vAlign w:val="center"/>
            <w:hideMark/>
          </w:tcPr>
          <w:p w14:paraId="63D33DF7" w14:textId="77777777" w:rsidR="00C2346A" w:rsidRPr="006D6D77" w:rsidRDefault="00C2346A" w:rsidP="00C2346A">
            <w:pPr>
              <w:pStyle w:val="TAC"/>
              <w:rPr>
                <w:rFonts w:eastAsia="Batang" w:cs="Arial"/>
                <w:lang w:eastAsia="en-US"/>
              </w:rPr>
            </w:pPr>
            <w:r w:rsidRPr="006D6D77">
              <w:rPr>
                <w:rFonts w:eastAsia="Batang" w:cs="Arial"/>
                <w:lang w:eastAsia="en-US"/>
              </w:rPr>
              <w:t>3</w:t>
            </w:r>
          </w:p>
        </w:tc>
        <w:tc>
          <w:tcPr>
            <w:tcW w:w="960" w:type="dxa"/>
            <w:tcBorders>
              <w:top w:val="nil"/>
              <w:left w:val="nil"/>
              <w:bottom w:val="single" w:sz="4" w:space="0" w:color="auto"/>
              <w:right w:val="single" w:sz="8" w:space="0" w:color="auto"/>
            </w:tcBorders>
            <w:shd w:val="clear" w:color="auto" w:fill="auto"/>
            <w:noWrap/>
            <w:vAlign w:val="bottom"/>
            <w:hideMark/>
          </w:tcPr>
          <w:p w14:paraId="39FD1242"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4" w:space="0" w:color="auto"/>
              <w:right w:val="single" w:sz="4" w:space="0" w:color="auto"/>
            </w:tcBorders>
            <w:shd w:val="clear" w:color="auto" w:fill="auto"/>
            <w:noWrap/>
            <w:vAlign w:val="center"/>
            <w:hideMark/>
          </w:tcPr>
          <w:p w14:paraId="3CB24C89"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960" w:type="dxa"/>
            <w:tcBorders>
              <w:top w:val="nil"/>
              <w:left w:val="nil"/>
              <w:bottom w:val="single" w:sz="4" w:space="0" w:color="auto"/>
              <w:right w:val="single" w:sz="8" w:space="0" w:color="auto"/>
            </w:tcBorders>
            <w:shd w:val="clear" w:color="auto" w:fill="auto"/>
            <w:noWrap/>
            <w:vAlign w:val="bottom"/>
            <w:hideMark/>
          </w:tcPr>
          <w:p w14:paraId="1F2F0674"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4" w:space="0" w:color="auto"/>
              <w:right w:val="single" w:sz="4" w:space="0" w:color="auto"/>
            </w:tcBorders>
            <w:shd w:val="clear" w:color="auto" w:fill="auto"/>
            <w:noWrap/>
            <w:vAlign w:val="center"/>
            <w:hideMark/>
          </w:tcPr>
          <w:p w14:paraId="6A174C15" w14:textId="77777777" w:rsidR="00C2346A" w:rsidRPr="006D6D77" w:rsidRDefault="00C2346A" w:rsidP="00C2346A">
            <w:pPr>
              <w:pStyle w:val="TAC"/>
              <w:rPr>
                <w:rFonts w:eastAsia="Batang" w:cs="Arial"/>
                <w:lang w:eastAsia="en-US"/>
              </w:rPr>
            </w:pPr>
            <w:r w:rsidRPr="006D6D77">
              <w:rPr>
                <w:rFonts w:eastAsia="Batang" w:cs="Arial"/>
                <w:lang w:eastAsia="en-US"/>
              </w:rPr>
              <w:t>15</w:t>
            </w:r>
          </w:p>
        </w:tc>
        <w:tc>
          <w:tcPr>
            <w:tcW w:w="960" w:type="dxa"/>
            <w:tcBorders>
              <w:top w:val="nil"/>
              <w:left w:val="nil"/>
              <w:bottom w:val="single" w:sz="4" w:space="0" w:color="auto"/>
              <w:right w:val="single" w:sz="8" w:space="0" w:color="auto"/>
            </w:tcBorders>
            <w:shd w:val="clear" w:color="auto" w:fill="auto"/>
            <w:noWrap/>
            <w:vAlign w:val="bottom"/>
            <w:hideMark/>
          </w:tcPr>
          <w:p w14:paraId="1ACEA776"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r w:rsidR="00C2346A" w:rsidRPr="0032410E" w14:paraId="5AD74A55" w14:textId="77777777" w:rsidTr="00A72FB6">
        <w:trPr>
          <w:trHeight w:val="144"/>
          <w:jc w:val="center"/>
        </w:trPr>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2D5E649A" w14:textId="77777777" w:rsidR="00C2346A" w:rsidRPr="006D6D77" w:rsidRDefault="00C2346A" w:rsidP="00C2346A">
            <w:pPr>
              <w:pStyle w:val="TAC"/>
              <w:rPr>
                <w:rFonts w:eastAsia="Batang" w:cs="Arial"/>
                <w:lang w:eastAsia="en-US"/>
              </w:rPr>
            </w:pPr>
            <w:r w:rsidRPr="006D6D77">
              <w:rPr>
                <w:rFonts w:eastAsia="Batang" w:cs="Arial"/>
                <w:lang w:eastAsia="en-US"/>
              </w:rPr>
              <w:t>96</w:t>
            </w:r>
          </w:p>
        </w:tc>
        <w:tc>
          <w:tcPr>
            <w:tcW w:w="1317" w:type="dxa"/>
            <w:tcBorders>
              <w:top w:val="nil"/>
              <w:left w:val="nil"/>
              <w:bottom w:val="single" w:sz="8" w:space="0" w:color="auto"/>
              <w:right w:val="single" w:sz="4" w:space="0" w:color="auto"/>
            </w:tcBorders>
            <w:shd w:val="clear" w:color="auto" w:fill="auto"/>
            <w:noWrap/>
            <w:vAlign w:val="center"/>
            <w:hideMark/>
          </w:tcPr>
          <w:p w14:paraId="19462564" w14:textId="77777777" w:rsidR="00C2346A" w:rsidRPr="006D6D77" w:rsidRDefault="00C2346A" w:rsidP="00C2346A">
            <w:pPr>
              <w:pStyle w:val="TAC"/>
              <w:rPr>
                <w:rFonts w:eastAsia="Batang" w:cs="Arial"/>
                <w:lang w:eastAsia="en-US"/>
              </w:rPr>
            </w:pPr>
            <w:r w:rsidRPr="006D6D77">
              <w:rPr>
                <w:rFonts w:eastAsia="Batang" w:cs="Arial"/>
                <w:lang w:eastAsia="en-US"/>
              </w:rPr>
              <w:t>3</w:t>
            </w:r>
          </w:p>
        </w:tc>
        <w:tc>
          <w:tcPr>
            <w:tcW w:w="960" w:type="dxa"/>
            <w:tcBorders>
              <w:top w:val="nil"/>
              <w:left w:val="nil"/>
              <w:bottom w:val="single" w:sz="8" w:space="0" w:color="auto"/>
              <w:right w:val="single" w:sz="8" w:space="0" w:color="auto"/>
            </w:tcBorders>
            <w:shd w:val="clear" w:color="auto" w:fill="auto"/>
            <w:noWrap/>
            <w:vAlign w:val="bottom"/>
            <w:hideMark/>
          </w:tcPr>
          <w:p w14:paraId="33151EB5" w14:textId="77777777" w:rsidR="00C2346A" w:rsidRPr="006D6D77" w:rsidRDefault="00C2346A" w:rsidP="00C2346A">
            <w:pPr>
              <w:pStyle w:val="TAC"/>
              <w:rPr>
                <w:rFonts w:eastAsia="Batang" w:cs="Arial"/>
                <w:lang w:eastAsia="en-US"/>
              </w:rPr>
            </w:pPr>
            <w:r w:rsidRPr="006D6D77">
              <w:rPr>
                <w:rFonts w:eastAsia="Batang" w:cs="Arial"/>
                <w:lang w:eastAsia="en-US"/>
              </w:rPr>
              <w:t>6</w:t>
            </w:r>
          </w:p>
        </w:tc>
        <w:tc>
          <w:tcPr>
            <w:tcW w:w="1317" w:type="dxa"/>
            <w:tcBorders>
              <w:top w:val="nil"/>
              <w:left w:val="nil"/>
              <w:bottom w:val="single" w:sz="8" w:space="0" w:color="auto"/>
              <w:right w:val="single" w:sz="4" w:space="0" w:color="auto"/>
            </w:tcBorders>
            <w:shd w:val="clear" w:color="auto" w:fill="auto"/>
            <w:noWrap/>
            <w:vAlign w:val="center"/>
            <w:hideMark/>
          </w:tcPr>
          <w:p w14:paraId="4C47D421" w14:textId="77777777" w:rsidR="00C2346A" w:rsidRPr="006D6D77" w:rsidRDefault="00C2346A" w:rsidP="00C2346A">
            <w:pPr>
              <w:pStyle w:val="TAC"/>
              <w:rPr>
                <w:rFonts w:eastAsia="Batang" w:cs="Arial"/>
                <w:lang w:eastAsia="en-US"/>
              </w:rPr>
            </w:pPr>
            <w:r w:rsidRPr="006D6D77">
              <w:rPr>
                <w:rFonts w:eastAsia="Batang" w:cs="Arial"/>
                <w:lang w:eastAsia="en-US"/>
              </w:rPr>
              <w:t>5</w:t>
            </w:r>
          </w:p>
        </w:tc>
        <w:tc>
          <w:tcPr>
            <w:tcW w:w="960" w:type="dxa"/>
            <w:tcBorders>
              <w:top w:val="nil"/>
              <w:left w:val="nil"/>
              <w:bottom w:val="single" w:sz="8" w:space="0" w:color="auto"/>
              <w:right w:val="single" w:sz="8" w:space="0" w:color="auto"/>
            </w:tcBorders>
            <w:shd w:val="clear" w:color="auto" w:fill="auto"/>
            <w:noWrap/>
            <w:vAlign w:val="bottom"/>
            <w:hideMark/>
          </w:tcPr>
          <w:p w14:paraId="7AA1CFAD" w14:textId="77777777" w:rsidR="00C2346A" w:rsidRPr="006D6D77" w:rsidRDefault="00C2346A" w:rsidP="00C2346A">
            <w:pPr>
              <w:pStyle w:val="TAC"/>
              <w:rPr>
                <w:rFonts w:eastAsia="Batang" w:cs="Arial"/>
                <w:lang w:eastAsia="en-US"/>
              </w:rPr>
            </w:pPr>
            <w:r w:rsidRPr="006D6D77">
              <w:rPr>
                <w:rFonts w:eastAsia="Batang" w:cs="Arial"/>
                <w:lang w:eastAsia="en-US"/>
              </w:rPr>
              <w:t>8</w:t>
            </w:r>
          </w:p>
        </w:tc>
        <w:tc>
          <w:tcPr>
            <w:tcW w:w="1317" w:type="dxa"/>
            <w:tcBorders>
              <w:top w:val="nil"/>
              <w:left w:val="nil"/>
              <w:bottom w:val="single" w:sz="8" w:space="0" w:color="auto"/>
              <w:right w:val="single" w:sz="4" w:space="0" w:color="auto"/>
            </w:tcBorders>
            <w:shd w:val="clear" w:color="auto" w:fill="auto"/>
            <w:noWrap/>
            <w:vAlign w:val="center"/>
            <w:hideMark/>
          </w:tcPr>
          <w:p w14:paraId="2CA909F3" w14:textId="77777777" w:rsidR="00C2346A" w:rsidRPr="006D6D77" w:rsidRDefault="00C2346A" w:rsidP="00C2346A">
            <w:pPr>
              <w:pStyle w:val="TAC"/>
              <w:rPr>
                <w:rFonts w:eastAsia="Batang" w:cs="Arial"/>
                <w:lang w:eastAsia="en-US"/>
              </w:rPr>
            </w:pPr>
            <w:r w:rsidRPr="006D6D77">
              <w:rPr>
                <w:rFonts w:eastAsia="Batang" w:cs="Arial"/>
                <w:lang w:eastAsia="en-US"/>
              </w:rPr>
              <w:t>13</w:t>
            </w:r>
          </w:p>
        </w:tc>
        <w:tc>
          <w:tcPr>
            <w:tcW w:w="960" w:type="dxa"/>
            <w:tcBorders>
              <w:top w:val="nil"/>
              <w:left w:val="nil"/>
              <w:bottom w:val="single" w:sz="8" w:space="0" w:color="auto"/>
              <w:right w:val="single" w:sz="8" w:space="0" w:color="auto"/>
            </w:tcBorders>
            <w:shd w:val="clear" w:color="auto" w:fill="auto"/>
            <w:noWrap/>
            <w:vAlign w:val="bottom"/>
            <w:hideMark/>
          </w:tcPr>
          <w:p w14:paraId="6BEF6A8B" w14:textId="77777777" w:rsidR="00C2346A" w:rsidRPr="006D6D77" w:rsidRDefault="00C2346A" w:rsidP="00C2346A">
            <w:pPr>
              <w:pStyle w:val="TAC"/>
              <w:rPr>
                <w:rFonts w:eastAsia="Batang" w:cs="Arial"/>
                <w:lang w:eastAsia="en-US"/>
              </w:rPr>
            </w:pPr>
            <w:r w:rsidRPr="006D6D77">
              <w:rPr>
                <w:rFonts w:eastAsia="Batang" w:cs="Arial"/>
                <w:lang w:eastAsia="en-US"/>
              </w:rPr>
              <w:t>14</w:t>
            </w:r>
          </w:p>
        </w:tc>
      </w:tr>
    </w:tbl>
    <w:p w14:paraId="104B9831" w14:textId="77777777" w:rsidR="00C2346A" w:rsidRPr="00B15549" w:rsidRDefault="00C2346A" w:rsidP="004E6870"/>
    <w:p w14:paraId="3F1A4633" w14:textId="77777777" w:rsidR="003E34CF" w:rsidRPr="00B15549" w:rsidRDefault="003E34CF" w:rsidP="003E34CF">
      <w:pPr>
        <w:pStyle w:val="Heading1"/>
      </w:pPr>
      <w:bookmarkStart w:id="61" w:name="_Toc528162829"/>
      <w:r w:rsidRPr="00B15549">
        <w:t>8</w:t>
      </w:r>
      <w:r w:rsidRPr="00B15549">
        <w:tab/>
        <w:t>UL RTOA Measurement Report Mapping</w:t>
      </w:r>
      <w:bookmarkEnd w:id="61"/>
    </w:p>
    <w:p w14:paraId="6E03E76B" w14:textId="77777777" w:rsidR="003E34CF" w:rsidRPr="00B15549" w:rsidRDefault="003E34CF" w:rsidP="003A1ACE">
      <w:r w:rsidRPr="00B15549">
        <w:t xml:space="preserve">The reporting range of </w:t>
      </w:r>
      <w:r w:rsidR="001B6FED">
        <w:t xml:space="preserve">the </w:t>
      </w:r>
      <w:r w:rsidRPr="00B15549">
        <w:t>UL RTOA measurement is defined from 0</w:t>
      </w:r>
      <w:r w:rsidRPr="00B15549">
        <w:sym w:font="Symbol" w:char="F0B4"/>
      </w:r>
      <w:r w:rsidRPr="00B15549">
        <w:t>T</w:t>
      </w:r>
      <w:r w:rsidRPr="00B15549">
        <w:rPr>
          <w:vertAlign w:val="subscript"/>
        </w:rPr>
        <w:t>s</w:t>
      </w:r>
      <w:r w:rsidRPr="00B15549">
        <w:t xml:space="preserve"> to 9598</w:t>
      </w:r>
      <w:r w:rsidRPr="00B15549">
        <w:sym w:font="Symbol" w:char="F0B4"/>
      </w:r>
      <w:r w:rsidRPr="00B15549">
        <w:t>T</w:t>
      </w:r>
      <w:r w:rsidRPr="00B15549">
        <w:rPr>
          <w:vertAlign w:val="subscript"/>
        </w:rPr>
        <w:t>s</w:t>
      </w:r>
      <w:r w:rsidRPr="00B15549">
        <w:t xml:space="preserve"> with 2</w:t>
      </w:r>
      <w:r w:rsidRPr="00B15549">
        <w:sym w:font="Symbol" w:char="F0B4"/>
      </w:r>
      <w:r w:rsidRPr="00B15549">
        <w:t>T</w:t>
      </w:r>
      <w:r w:rsidRPr="00B15549">
        <w:rPr>
          <w:vertAlign w:val="subscript"/>
        </w:rPr>
        <w:t>s</w:t>
      </w:r>
      <w:r w:rsidRPr="00B15549">
        <w:t xml:space="preserve"> resolution. The mapping of the measured quantity is defined in Table 8-1. The UL RTOA measurement is reported by the LMU to the E-SMLC via SLmAP in ULRTOAMeasurements IE.</w:t>
      </w:r>
    </w:p>
    <w:p w14:paraId="26D1EC5C" w14:textId="77777777" w:rsidR="003E34CF" w:rsidRPr="00B15549" w:rsidRDefault="003E34CF" w:rsidP="003E34CF">
      <w:pPr>
        <w:pStyle w:val="TH"/>
      </w:pPr>
      <w:r w:rsidRPr="00B15549">
        <w:t>Table 8-1: UL RTOA measurement report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3"/>
        <w:gridCol w:w="3260"/>
      </w:tblGrid>
      <w:tr w:rsidR="003E34CF" w:rsidRPr="0032410E" w14:paraId="5AEA9316" w14:textId="77777777" w:rsidTr="008D0901">
        <w:trPr>
          <w:cantSplit/>
          <w:jc w:val="center"/>
        </w:trPr>
        <w:tc>
          <w:tcPr>
            <w:tcW w:w="2693" w:type="dxa"/>
          </w:tcPr>
          <w:p w14:paraId="5E653BE5" w14:textId="77777777" w:rsidR="003E34CF" w:rsidRPr="006D6D77" w:rsidRDefault="003E34CF" w:rsidP="003E34CF">
            <w:pPr>
              <w:pStyle w:val="TAH"/>
              <w:rPr>
                <w:rFonts w:eastAsia="Batang" w:cs="Arial"/>
                <w:lang w:eastAsia="en-US"/>
              </w:rPr>
            </w:pPr>
            <w:r w:rsidRPr="006D6D77">
              <w:rPr>
                <w:rFonts w:eastAsia="Batang" w:cs="v3.7.0"/>
                <w:lang w:eastAsia="en-US"/>
              </w:rPr>
              <w:t>Reported Value</w:t>
            </w:r>
          </w:p>
        </w:tc>
        <w:tc>
          <w:tcPr>
            <w:tcW w:w="3260" w:type="dxa"/>
          </w:tcPr>
          <w:p w14:paraId="6CB79C0D" w14:textId="77777777" w:rsidR="003E34CF" w:rsidRPr="006D6D77" w:rsidRDefault="003E34CF" w:rsidP="003E34CF">
            <w:pPr>
              <w:pStyle w:val="TAH"/>
              <w:rPr>
                <w:rFonts w:eastAsia="Batang" w:cs="Arial"/>
                <w:lang w:eastAsia="en-US"/>
              </w:rPr>
            </w:pPr>
            <w:r w:rsidRPr="006D6D77">
              <w:rPr>
                <w:rFonts w:eastAsia="Batang" w:cs="v3.7.0"/>
                <w:lang w:eastAsia="en-US"/>
              </w:rPr>
              <w:t xml:space="preserve">Measured UL RTOA, in </w:t>
            </w:r>
            <w:r w:rsidRPr="006D6D77">
              <w:rPr>
                <w:rFonts w:eastAsia="Batang" w:cs="Arial"/>
                <w:lang w:eastAsia="en-US"/>
              </w:rPr>
              <w:t>T</w:t>
            </w:r>
            <w:r w:rsidRPr="006D6D77">
              <w:rPr>
                <w:rFonts w:eastAsia="Batang" w:cs="Arial"/>
                <w:vertAlign w:val="subscript"/>
                <w:lang w:eastAsia="en-US"/>
              </w:rPr>
              <w:t>s</w:t>
            </w:r>
          </w:p>
        </w:tc>
      </w:tr>
      <w:tr w:rsidR="003E34CF" w:rsidRPr="0032410E" w14:paraId="676F6815" w14:textId="77777777" w:rsidTr="008D0901">
        <w:trPr>
          <w:cantSplit/>
          <w:jc w:val="center"/>
        </w:trPr>
        <w:tc>
          <w:tcPr>
            <w:tcW w:w="2693" w:type="dxa"/>
          </w:tcPr>
          <w:p w14:paraId="74199046" w14:textId="77777777" w:rsidR="003E34CF" w:rsidRPr="006D6D77" w:rsidRDefault="003E34CF" w:rsidP="003E34CF">
            <w:pPr>
              <w:pStyle w:val="TAC"/>
              <w:rPr>
                <w:rFonts w:eastAsia="Batang" w:cs="Arial"/>
                <w:lang w:eastAsia="en-US"/>
              </w:rPr>
            </w:pPr>
            <w:r w:rsidRPr="006D6D77">
              <w:rPr>
                <w:rFonts w:eastAsia="Batang" w:cs="Arial"/>
                <w:lang w:eastAsia="en-US"/>
              </w:rPr>
              <w:t>ULRTOA_0001</w:t>
            </w:r>
          </w:p>
        </w:tc>
        <w:tc>
          <w:tcPr>
            <w:tcW w:w="3260" w:type="dxa"/>
          </w:tcPr>
          <w:p w14:paraId="13C0D31B" w14:textId="77777777" w:rsidR="003E34CF" w:rsidRPr="006D6D77" w:rsidRDefault="003E34CF" w:rsidP="003E34CF">
            <w:pPr>
              <w:pStyle w:val="TAC"/>
              <w:rPr>
                <w:rFonts w:eastAsia="Batang" w:cs="Arial"/>
                <w:lang w:eastAsia="en-US"/>
              </w:rPr>
            </w:pPr>
            <w:r w:rsidRPr="006D6D77">
              <w:rPr>
                <w:rFonts w:eastAsia="Batang" w:cs="Arial"/>
                <w:lang w:eastAsia="en-US"/>
              </w:rPr>
              <w:t xml:space="preserve">0 &lt; UL RTOA </w:t>
            </w:r>
            <w:r w:rsidRPr="006D6D77">
              <w:rPr>
                <w:rFonts w:eastAsia="Batang" w:cs="Arial"/>
                <w:lang w:eastAsia="en-US"/>
              </w:rPr>
              <w:sym w:font="Symbol" w:char="F0A3"/>
            </w:r>
            <w:r w:rsidRPr="006D6D77">
              <w:rPr>
                <w:rFonts w:eastAsia="Batang" w:cs="Arial"/>
                <w:lang w:eastAsia="en-US"/>
              </w:rPr>
              <w:t xml:space="preserve"> 2</w:t>
            </w:r>
          </w:p>
        </w:tc>
      </w:tr>
      <w:tr w:rsidR="003E34CF" w:rsidRPr="0032410E" w14:paraId="6C95C7E4" w14:textId="77777777" w:rsidTr="008D0901">
        <w:trPr>
          <w:cantSplit/>
          <w:jc w:val="center"/>
        </w:trPr>
        <w:tc>
          <w:tcPr>
            <w:tcW w:w="2693" w:type="dxa"/>
          </w:tcPr>
          <w:p w14:paraId="37F8CD17" w14:textId="77777777" w:rsidR="003E34CF" w:rsidRPr="006D6D77" w:rsidRDefault="003E34CF" w:rsidP="003E34CF">
            <w:pPr>
              <w:pStyle w:val="TAC"/>
              <w:rPr>
                <w:rFonts w:eastAsia="Batang" w:cs="Arial"/>
                <w:lang w:eastAsia="en-US"/>
              </w:rPr>
            </w:pPr>
            <w:r w:rsidRPr="006D6D77">
              <w:rPr>
                <w:rFonts w:eastAsia="Batang" w:cs="Arial"/>
                <w:lang w:eastAsia="en-US"/>
              </w:rPr>
              <w:t>ULRTOA_0002</w:t>
            </w:r>
          </w:p>
        </w:tc>
        <w:tc>
          <w:tcPr>
            <w:tcW w:w="3260" w:type="dxa"/>
          </w:tcPr>
          <w:p w14:paraId="5EE0AE91" w14:textId="77777777" w:rsidR="003E34CF" w:rsidRPr="006D6D77" w:rsidRDefault="003E34CF" w:rsidP="003E34CF">
            <w:pPr>
              <w:pStyle w:val="TAC"/>
              <w:rPr>
                <w:rFonts w:eastAsia="Batang" w:cs="Arial"/>
                <w:lang w:eastAsia="en-US"/>
              </w:rPr>
            </w:pPr>
            <w:r w:rsidRPr="006D6D77">
              <w:rPr>
                <w:rFonts w:eastAsia="Batang" w:cs="Arial"/>
                <w:lang w:eastAsia="en-US"/>
              </w:rPr>
              <w:t xml:space="preserve">2 &lt; UL RTOA </w:t>
            </w:r>
            <w:r w:rsidRPr="006D6D77">
              <w:rPr>
                <w:rFonts w:eastAsia="Batang" w:cs="Arial"/>
                <w:lang w:eastAsia="en-US"/>
              </w:rPr>
              <w:sym w:font="Symbol" w:char="F0A3"/>
            </w:r>
            <w:r w:rsidRPr="006D6D77">
              <w:rPr>
                <w:rFonts w:eastAsia="Batang" w:cs="Arial"/>
                <w:lang w:eastAsia="en-US"/>
              </w:rPr>
              <w:t xml:space="preserve"> 4</w:t>
            </w:r>
          </w:p>
        </w:tc>
      </w:tr>
      <w:tr w:rsidR="003E34CF" w:rsidRPr="0032410E" w14:paraId="22B138F4" w14:textId="77777777" w:rsidTr="008D0901">
        <w:trPr>
          <w:cantSplit/>
          <w:jc w:val="center"/>
        </w:trPr>
        <w:tc>
          <w:tcPr>
            <w:tcW w:w="2693" w:type="dxa"/>
          </w:tcPr>
          <w:p w14:paraId="49226027" w14:textId="77777777" w:rsidR="003E34CF" w:rsidRPr="006D6D77" w:rsidRDefault="003E34CF" w:rsidP="003E34CF">
            <w:pPr>
              <w:pStyle w:val="TAC"/>
              <w:rPr>
                <w:rFonts w:eastAsia="Batang" w:cs="Arial"/>
                <w:lang w:eastAsia="en-US"/>
              </w:rPr>
            </w:pPr>
            <w:r w:rsidRPr="006D6D77">
              <w:rPr>
                <w:rFonts w:eastAsia="Batang" w:cs="Arial"/>
                <w:lang w:eastAsia="zh-CN"/>
              </w:rPr>
              <w:t>…</w:t>
            </w:r>
          </w:p>
        </w:tc>
        <w:tc>
          <w:tcPr>
            <w:tcW w:w="3260" w:type="dxa"/>
          </w:tcPr>
          <w:p w14:paraId="46CF886B" w14:textId="77777777" w:rsidR="003E34CF" w:rsidRPr="006D6D77" w:rsidRDefault="003E34CF" w:rsidP="003E34CF">
            <w:pPr>
              <w:pStyle w:val="TAC"/>
              <w:rPr>
                <w:rFonts w:eastAsia="Batang" w:cs="Arial"/>
                <w:lang w:eastAsia="en-US"/>
              </w:rPr>
            </w:pPr>
            <w:r w:rsidRPr="006D6D77">
              <w:rPr>
                <w:rFonts w:eastAsia="Batang" w:cs="Arial"/>
                <w:lang w:eastAsia="zh-CN"/>
              </w:rPr>
              <w:sym w:font="Symbol" w:char="F0BC"/>
            </w:r>
          </w:p>
        </w:tc>
      </w:tr>
      <w:tr w:rsidR="003E34CF" w:rsidRPr="0032410E" w14:paraId="145DA11A" w14:textId="77777777" w:rsidTr="008D0901">
        <w:trPr>
          <w:cantSplit/>
          <w:jc w:val="center"/>
        </w:trPr>
        <w:tc>
          <w:tcPr>
            <w:tcW w:w="2693" w:type="dxa"/>
          </w:tcPr>
          <w:p w14:paraId="03E2B871" w14:textId="77777777" w:rsidR="003E34CF" w:rsidRPr="006D6D77" w:rsidRDefault="003E34CF" w:rsidP="003E34CF">
            <w:pPr>
              <w:pStyle w:val="TAC"/>
              <w:rPr>
                <w:rFonts w:eastAsia="Batang" w:cs="Arial"/>
                <w:lang w:eastAsia="en-US"/>
              </w:rPr>
            </w:pPr>
            <w:r w:rsidRPr="006D6D77">
              <w:rPr>
                <w:rFonts w:eastAsia="Batang" w:cs="Arial"/>
                <w:lang w:eastAsia="en-US"/>
              </w:rPr>
              <w:t>ULRTOA_4799</w:t>
            </w:r>
          </w:p>
        </w:tc>
        <w:tc>
          <w:tcPr>
            <w:tcW w:w="3260" w:type="dxa"/>
          </w:tcPr>
          <w:p w14:paraId="2BCA8BB0" w14:textId="77777777" w:rsidR="003E34CF" w:rsidRPr="006D6D77" w:rsidRDefault="003E34CF" w:rsidP="003E34CF">
            <w:pPr>
              <w:pStyle w:val="TAC"/>
              <w:rPr>
                <w:rFonts w:eastAsia="Batang" w:cs="Arial"/>
                <w:lang w:eastAsia="en-US"/>
              </w:rPr>
            </w:pPr>
            <w:r w:rsidRPr="006D6D77">
              <w:rPr>
                <w:rFonts w:eastAsia="Batang" w:cs="Arial"/>
                <w:lang w:eastAsia="en-US"/>
              </w:rPr>
              <w:t xml:space="preserve">9596 &lt; UL RTOA </w:t>
            </w:r>
            <w:r w:rsidRPr="006D6D77">
              <w:rPr>
                <w:rFonts w:eastAsia="Batang" w:cs="Arial"/>
                <w:lang w:eastAsia="en-US"/>
              </w:rPr>
              <w:sym w:font="Symbol" w:char="F0A3"/>
            </w:r>
            <w:r w:rsidRPr="006D6D77">
              <w:rPr>
                <w:rFonts w:eastAsia="Batang" w:cs="Arial"/>
                <w:lang w:eastAsia="en-US"/>
              </w:rPr>
              <w:t xml:space="preserve"> 9598</w:t>
            </w:r>
          </w:p>
        </w:tc>
      </w:tr>
      <w:tr w:rsidR="003E34CF" w:rsidRPr="0032410E" w14:paraId="022F4F6B" w14:textId="77777777" w:rsidTr="008D0901">
        <w:trPr>
          <w:cantSplit/>
          <w:jc w:val="center"/>
        </w:trPr>
        <w:tc>
          <w:tcPr>
            <w:tcW w:w="2693" w:type="dxa"/>
          </w:tcPr>
          <w:p w14:paraId="66FA24D4" w14:textId="77777777" w:rsidR="003E34CF" w:rsidRPr="006D6D77" w:rsidRDefault="003E34CF" w:rsidP="003E34CF">
            <w:pPr>
              <w:pStyle w:val="TAC"/>
              <w:rPr>
                <w:rFonts w:eastAsia="Batang" w:cs="Arial"/>
                <w:lang w:eastAsia="en-US"/>
              </w:rPr>
            </w:pPr>
            <w:r w:rsidRPr="006D6D77">
              <w:rPr>
                <w:rFonts w:eastAsia="Batang" w:cs="Arial"/>
                <w:lang w:eastAsia="en-US"/>
              </w:rPr>
              <w:t>ULRTOA_4800</w:t>
            </w:r>
          </w:p>
        </w:tc>
        <w:tc>
          <w:tcPr>
            <w:tcW w:w="3260" w:type="dxa"/>
          </w:tcPr>
          <w:p w14:paraId="2563D6AC" w14:textId="77777777" w:rsidR="003E34CF" w:rsidRPr="006D6D77" w:rsidRDefault="003E34CF" w:rsidP="003E34CF">
            <w:pPr>
              <w:pStyle w:val="TAC"/>
              <w:rPr>
                <w:rFonts w:eastAsia="Batang" w:cs="Arial"/>
                <w:lang w:eastAsia="en-US"/>
              </w:rPr>
            </w:pPr>
            <w:r w:rsidRPr="006D6D77">
              <w:rPr>
                <w:rFonts w:eastAsia="Batang" w:cs="Arial"/>
                <w:lang w:eastAsia="en-US"/>
              </w:rPr>
              <w:t>9598 &lt; UL RTOA</w:t>
            </w:r>
          </w:p>
        </w:tc>
      </w:tr>
      <w:tr w:rsidR="003E34CF" w:rsidRPr="0032410E" w14:paraId="4BD992CD" w14:textId="77777777" w:rsidTr="008D0901">
        <w:trPr>
          <w:cantSplit/>
          <w:jc w:val="center"/>
        </w:trPr>
        <w:tc>
          <w:tcPr>
            <w:tcW w:w="5953" w:type="dxa"/>
            <w:gridSpan w:val="2"/>
          </w:tcPr>
          <w:p w14:paraId="6C06618F" w14:textId="77777777" w:rsidR="003E34CF" w:rsidRPr="006D6D77" w:rsidRDefault="003E34CF" w:rsidP="008B404B">
            <w:pPr>
              <w:pStyle w:val="TAN"/>
              <w:rPr>
                <w:rFonts w:eastAsia="Batang" w:cs="Arial"/>
                <w:lang w:eastAsia="en-US"/>
              </w:rPr>
            </w:pPr>
            <w:r w:rsidRPr="006D6D77">
              <w:rPr>
                <w:rFonts w:eastAsia="Batang" w:cs="Arial"/>
                <w:lang w:eastAsia="en-US"/>
              </w:rPr>
              <w:t xml:space="preserve">NOTE: </w:t>
            </w:r>
            <w:r w:rsidR="003A1ACE" w:rsidRPr="006D6D77">
              <w:rPr>
                <w:rFonts w:eastAsia="Batang" w:cs="Arial"/>
                <w:lang w:eastAsia="en-US"/>
              </w:rPr>
              <w:tab/>
            </w:r>
            <w:r w:rsidRPr="006D6D77">
              <w:rPr>
                <w:rFonts w:eastAsia="Batang" w:cs="Arial"/>
                <w:lang w:eastAsia="en-US"/>
              </w:rPr>
              <w:t>T</w:t>
            </w:r>
            <w:r w:rsidRPr="006D6D77">
              <w:rPr>
                <w:rFonts w:eastAsia="Batang" w:cs="Arial"/>
                <w:vertAlign w:val="subscript"/>
                <w:lang w:eastAsia="en-US"/>
              </w:rPr>
              <w:t>s</w:t>
            </w:r>
            <w:r w:rsidRPr="006D6D77">
              <w:rPr>
                <w:rFonts w:eastAsia="Batang" w:cs="Arial"/>
                <w:lang w:eastAsia="en-US"/>
              </w:rPr>
              <w:t xml:space="preserve"> is the basic timing unit as defined in TS 36.211.</w:t>
            </w:r>
          </w:p>
        </w:tc>
      </w:tr>
    </w:tbl>
    <w:p w14:paraId="74E1A9F2" w14:textId="77777777" w:rsidR="003E34CF" w:rsidRPr="00B15549" w:rsidRDefault="003E34CF" w:rsidP="003E34CF"/>
    <w:p w14:paraId="1041A333" w14:textId="77777777" w:rsidR="003E34CF" w:rsidRPr="00B15549" w:rsidRDefault="003E34CF" w:rsidP="003E34CF">
      <w:pPr>
        <w:pStyle w:val="Heading1"/>
      </w:pPr>
      <w:bookmarkStart w:id="62" w:name="_Toc528162830"/>
      <w:r w:rsidRPr="00B15549">
        <w:t xml:space="preserve">9 </w:t>
      </w:r>
      <w:r w:rsidRPr="00B15549">
        <w:tab/>
        <w:t>Search Window for UL RTOA Measurements</w:t>
      </w:r>
      <w:bookmarkEnd w:id="62"/>
    </w:p>
    <w:p w14:paraId="411E9FCA" w14:textId="77777777" w:rsidR="003E34CF" w:rsidRPr="00B15549" w:rsidRDefault="001B6FED" w:rsidP="003A1ACE">
      <w:r>
        <w:t xml:space="preserve">The </w:t>
      </w:r>
      <w:r w:rsidR="003E34CF" w:rsidRPr="00B15549">
        <w:t xml:space="preserve">E-SMLC may provide search window information to </w:t>
      </w:r>
      <w:r>
        <w:t xml:space="preserve">the </w:t>
      </w:r>
      <w:r w:rsidR="003E34CF" w:rsidRPr="00B15549">
        <w:t xml:space="preserve">LMU via </w:t>
      </w:r>
      <w:r>
        <w:t xml:space="preserve">the </w:t>
      </w:r>
      <w:r w:rsidR="003E34CF" w:rsidRPr="00B15549">
        <w:t xml:space="preserve">SLmAP [5], which may be used by </w:t>
      </w:r>
      <w:r>
        <w:t xml:space="preserve">the </w:t>
      </w:r>
      <w:r w:rsidR="003E34CF" w:rsidRPr="00B15549">
        <w:t xml:space="preserve">LMU for configuring its receiver for performing UL RTOA measurements. The search window parameters include: </w:t>
      </w:r>
    </w:p>
    <w:p w14:paraId="4EE4CE11" w14:textId="77777777" w:rsidR="003E34CF" w:rsidRPr="00B15549" w:rsidRDefault="003A1ACE" w:rsidP="003A1ACE">
      <w:pPr>
        <w:pStyle w:val="B1"/>
      </w:pPr>
      <w:r w:rsidRPr="00B15549">
        <w:t>-</w:t>
      </w:r>
      <w:r w:rsidRPr="00B15549">
        <w:tab/>
      </w:r>
      <w:r w:rsidR="003E34CF" w:rsidRPr="00B15549">
        <w:t xml:space="preserve">expected propagation delay T (center of the search window), and </w:t>
      </w:r>
    </w:p>
    <w:p w14:paraId="3AC2392B" w14:textId="77777777" w:rsidR="003E34CF" w:rsidRPr="00B15549" w:rsidRDefault="003A1ACE" w:rsidP="003A1ACE">
      <w:pPr>
        <w:pStyle w:val="B1"/>
      </w:pPr>
      <w:r w:rsidRPr="00B15549">
        <w:t>-</w:t>
      </w:r>
      <w:r w:rsidRPr="00B15549">
        <w:tab/>
      </w:r>
      <w:r w:rsidR="003E34CF" w:rsidRPr="00B15549">
        <w:t>delay uncertainty ∆ (half width of the search window)</w:t>
      </w:r>
      <w:r w:rsidRPr="00B15549">
        <w:t>;</w:t>
      </w:r>
    </w:p>
    <w:p w14:paraId="4817FC0A" w14:textId="77777777" w:rsidR="003E34CF" w:rsidRPr="00B15549" w:rsidRDefault="003E34CF" w:rsidP="003A1ACE">
      <w:r w:rsidRPr="00B15549">
        <w:t>which together define the search window [T-∆;T+∆] centered at time T, and where ∆ may be a timing advance measurement for serving cell.</w:t>
      </w:r>
    </w:p>
    <w:p w14:paraId="5B2CE82B" w14:textId="77777777" w:rsidR="003E34CF" w:rsidRPr="00B15549" w:rsidRDefault="003E34CF" w:rsidP="003A1ACE">
      <w:r w:rsidRPr="00B15549">
        <w:t>The mapping for the two search window parameters is defined in Table 9-1 and Table 9-2. The expected propagation delay is defined from 0</w:t>
      </w:r>
      <w:r w:rsidRPr="00B15549">
        <w:sym w:font="Symbol" w:char="F0B4"/>
      </w:r>
      <w:r w:rsidRPr="00B15549">
        <w:t>Ts to 9592</w:t>
      </w:r>
      <w:r w:rsidRPr="00B15549">
        <w:sym w:font="Symbol" w:char="F0B4"/>
      </w:r>
      <w:r w:rsidRPr="00B15549">
        <w:t>Ts with 8</w:t>
      </w:r>
      <w:r w:rsidRPr="00B15549">
        <w:sym w:font="Symbol" w:char="F0B4"/>
      </w:r>
      <w:r w:rsidRPr="00B15549">
        <w:t>Ts resolution. The delay uncertainty is defined from 0</w:t>
      </w:r>
      <w:r w:rsidRPr="00B15549">
        <w:sym w:font="Symbol" w:char="F0B4"/>
      </w:r>
      <w:r w:rsidRPr="00B15549">
        <w:t>Ts to 792</w:t>
      </w:r>
      <w:r w:rsidRPr="00B15549">
        <w:sym w:font="Symbol" w:char="F0B4"/>
      </w:r>
      <w:r w:rsidRPr="00B15549">
        <w:t>Ts with 8</w:t>
      </w:r>
      <w:r w:rsidRPr="00B15549">
        <w:sym w:font="Symbol" w:char="F0B4"/>
      </w:r>
      <w:r w:rsidRPr="00B15549">
        <w:t>Ts resolution.</w:t>
      </w:r>
    </w:p>
    <w:p w14:paraId="64D39FF9" w14:textId="77777777" w:rsidR="003E34CF" w:rsidRPr="00B15549" w:rsidRDefault="003E34CF" w:rsidP="003E34CF">
      <w:pPr>
        <w:pStyle w:val="TH"/>
      </w:pPr>
      <w:r w:rsidRPr="00B15549">
        <w:lastRenderedPageBreak/>
        <w:t>Table 9-1: Expected propagation delay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3"/>
        <w:gridCol w:w="3260"/>
      </w:tblGrid>
      <w:tr w:rsidR="003E34CF" w:rsidRPr="0032410E" w14:paraId="528D9EC4" w14:textId="77777777" w:rsidTr="008D0901">
        <w:trPr>
          <w:cantSplit/>
          <w:jc w:val="center"/>
        </w:trPr>
        <w:tc>
          <w:tcPr>
            <w:tcW w:w="2693" w:type="dxa"/>
          </w:tcPr>
          <w:p w14:paraId="25ACF1F2" w14:textId="77777777" w:rsidR="003E34CF" w:rsidRPr="006D6D77" w:rsidRDefault="003E34CF" w:rsidP="003E34CF">
            <w:pPr>
              <w:pStyle w:val="TAH"/>
              <w:rPr>
                <w:rFonts w:eastAsia="Batang" w:cs="Arial"/>
                <w:lang w:eastAsia="en-US"/>
              </w:rPr>
            </w:pPr>
            <w:r w:rsidRPr="006D6D77">
              <w:rPr>
                <w:rFonts w:eastAsia="Batang" w:cs="v3.7.0"/>
                <w:lang w:eastAsia="en-US"/>
              </w:rPr>
              <w:t>Value</w:t>
            </w:r>
          </w:p>
        </w:tc>
        <w:tc>
          <w:tcPr>
            <w:tcW w:w="3260" w:type="dxa"/>
          </w:tcPr>
          <w:p w14:paraId="76CA8643" w14:textId="77777777" w:rsidR="003E34CF" w:rsidRPr="006D6D77" w:rsidRDefault="003E34CF" w:rsidP="003E34CF">
            <w:pPr>
              <w:pStyle w:val="TAH"/>
              <w:rPr>
                <w:rFonts w:eastAsia="Batang" w:cs="Arial"/>
                <w:lang w:eastAsia="en-US"/>
              </w:rPr>
            </w:pPr>
            <w:r w:rsidRPr="006D6D77">
              <w:rPr>
                <w:rFonts w:eastAsia="Batang" w:cs="v3.7.0"/>
                <w:lang w:eastAsia="en-US"/>
              </w:rPr>
              <w:t xml:space="preserve">Expected Propagation Delay T, in </w:t>
            </w:r>
            <w:r w:rsidRPr="006D6D77">
              <w:rPr>
                <w:rFonts w:eastAsia="Batang" w:cs="Arial"/>
                <w:lang w:eastAsia="en-US"/>
              </w:rPr>
              <w:t>T</w:t>
            </w:r>
            <w:r w:rsidRPr="006D6D77">
              <w:rPr>
                <w:rFonts w:eastAsia="Batang" w:cs="Arial"/>
                <w:vertAlign w:val="subscript"/>
                <w:lang w:eastAsia="en-US"/>
              </w:rPr>
              <w:t>s</w:t>
            </w:r>
          </w:p>
        </w:tc>
      </w:tr>
      <w:tr w:rsidR="003E34CF" w:rsidRPr="0032410E" w14:paraId="496A1274" w14:textId="77777777" w:rsidTr="008D0901">
        <w:trPr>
          <w:cantSplit/>
          <w:jc w:val="center"/>
        </w:trPr>
        <w:tc>
          <w:tcPr>
            <w:tcW w:w="2693" w:type="dxa"/>
          </w:tcPr>
          <w:p w14:paraId="1E10AABC" w14:textId="77777777" w:rsidR="003E34CF" w:rsidRPr="006D6D77" w:rsidRDefault="003E34CF" w:rsidP="003E34CF">
            <w:pPr>
              <w:pStyle w:val="TAC"/>
              <w:rPr>
                <w:rFonts w:eastAsia="Batang" w:cs="Arial"/>
                <w:lang w:eastAsia="en-US"/>
              </w:rPr>
            </w:pPr>
            <w:r w:rsidRPr="006D6D77">
              <w:rPr>
                <w:rFonts w:eastAsia="Batang" w:cs="Arial"/>
                <w:lang w:eastAsia="en-US"/>
              </w:rPr>
              <w:t>ULRTOA_exp_delay_0001</w:t>
            </w:r>
          </w:p>
        </w:tc>
        <w:tc>
          <w:tcPr>
            <w:tcW w:w="3260" w:type="dxa"/>
          </w:tcPr>
          <w:p w14:paraId="0072A67F" w14:textId="77777777" w:rsidR="003E34CF" w:rsidRPr="006D6D77" w:rsidRDefault="003E34CF" w:rsidP="003E34CF">
            <w:pPr>
              <w:pStyle w:val="TAC"/>
              <w:rPr>
                <w:rFonts w:eastAsia="Batang" w:cs="Arial"/>
                <w:lang w:eastAsia="en-US"/>
              </w:rPr>
            </w:pPr>
            <w:r w:rsidRPr="006D6D77">
              <w:rPr>
                <w:rFonts w:eastAsia="Batang" w:cs="Arial"/>
                <w:lang w:eastAsia="en-US"/>
              </w:rPr>
              <w:t xml:space="preserve">0 &lt; T </w:t>
            </w:r>
            <w:r w:rsidRPr="006D6D77">
              <w:rPr>
                <w:rFonts w:eastAsia="Batang" w:cs="Arial"/>
                <w:lang w:eastAsia="zh-CN"/>
              </w:rPr>
              <w:sym w:font="Symbol" w:char="F0A3"/>
            </w:r>
            <w:r w:rsidRPr="006D6D77">
              <w:rPr>
                <w:rFonts w:eastAsia="Batang" w:cs="Arial"/>
                <w:lang w:eastAsia="zh-CN"/>
              </w:rPr>
              <w:t xml:space="preserve"> 8</w:t>
            </w:r>
          </w:p>
        </w:tc>
      </w:tr>
      <w:tr w:rsidR="003E34CF" w:rsidRPr="0032410E" w14:paraId="6C0DD7CE" w14:textId="77777777" w:rsidTr="008D0901">
        <w:trPr>
          <w:cantSplit/>
          <w:jc w:val="center"/>
        </w:trPr>
        <w:tc>
          <w:tcPr>
            <w:tcW w:w="2693" w:type="dxa"/>
          </w:tcPr>
          <w:p w14:paraId="0552CE74" w14:textId="77777777" w:rsidR="003E34CF" w:rsidRPr="006D6D77" w:rsidRDefault="003E34CF" w:rsidP="003E34CF">
            <w:pPr>
              <w:pStyle w:val="TAC"/>
              <w:rPr>
                <w:rFonts w:eastAsia="Batang" w:cs="Arial"/>
                <w:lang w:eastAsia="en-US"/>
              </w:rPr>
            </w:pPr>
            <w:r w:rsidRPr="006D6D77">
              <w:rPr>
                <w:rFonts w:eastAsia="Batang" w:cs="Arial"/>
                <w:lang w:eastAsia="en-US"/>
              </w:rPr>
              <w:t>ULRTOA_exp_delay_0002</w:t>
            </w:r>
          </w:p>
        </w:tc>
        <w:tc>
          <w:tcPr>
            <w:tcW w:w="3260" w:type="dxa"/>
          </w:tcPr>
          <w:p w14:paraId="54C6DCB4" w14:textId="77777777" w:rsidR="003E34CF" w:rsidRPr="006D6D77" w:rsidRDefault="003E34CF" w:rsidP="003E34CF">
            <w:pPr>
              <w:pStyle w:val="TAC"/>
              <w:rPr>
                <w:rFonts w:eastAsia="Batang" w:cs="Arial"/>
                <w:lang w:eastAsia="en-US"/>
              </w:rPr>
            </w:pPr>
            <w:r w:rsidRPr="006D6D77">
              <w:rPr>
                <w:rFonts w:eastAsia="Batang" w:cs="Arial"/>
                <w:lang w:eastAsia="en-US"/>
              </w:rPr>
              <w:t xml:space="preserve">8 &lt; T </w:t>
            </w:r>
            <w:r w:rsidRPr="006D6D77">
              <w:rPr>
                <w:rFonts w:eastAsia="Batang" w:cs="Arial"/>
                <w:lang w:eastAsia="zh-CN"/>
              </w:rPr>
              <w:sym w:font="Symbol" w:char="F0A3"/>
            </w:r>
            <w:r w:rsidRPr="006D6D77">
              <w:rPr>
                <w:rFonts w:eastAsia="Batang" w:cs="Arial"/>
                <w:lang w:eastAsia="zh-CN"/>
              </w:rPr>
              <w:t xml:space="preserve"> 16</w:t>
            </w:r>
          </w:p>
        </w:tc>
      </w:tr>
      <w:tr w:rsidR="003E34CF" w:rsidRPr="0032410E" w14:paraId="4B459200" w14:textId="77777777" w:rsidTr="008D0901">
        <w:trPr>
          <w:cantSplit/>
          <w:jc w:val="center"/>
        </w:trPr>
        <w:tc>
          <w:tcPr>
            <w:tcW w:w="2693" w:type="dxa"/>
          </w:tcPr>
          <w:p w14:paraId="6A1CE1AF" w14:textId="77777777" w:rsidR="003E34CF" w:rsidRPr="006D6D77" w:rsidRDefault="003E34CF" w:rsidP="003E34CF">
            <w:pPr>
              <w:pStyle w:val="TAC"/>
              <w:rPr>
                <w:rFonts w:eastAsia="Batang" w:cs="Arial"/>
                <w:lang w:eastAsia="en-US"/>
              </w:rPr>
            </w:pPr>
            <w:r w:rsidRPr="006D6D77">
              <w:rPr>
                <w:rFonts w:eastAsia="Batang" w:cs="Arial"/>
                <w:lang w:eastAsia="zh-CN"/>
              </w:rPr>
              <w:t>…</w:t>
            </w:r>
          </w:p>
        </w:tc>
        <w:tc>
          <w:tcPr>
            <w:tcW w:w="3260" w:type="dxa"/>
          </w:tcPr>
          <w:p w14:paraId="710AED7C" w14:textId="77777777" w:rsidR="003E34CF" w:rsidRPr="006D6D77" w:rsidRDefault="003E34CF" w:rsidP="003E34CF">
            <w:pPr>
              <w:pStyle w:val="TAC"/>
              <w:rPr>
                <w:rFonts w:eastAsia="Batang" w:cs="Arial"/>
                <w:lang w:eastAsia="en-US"/>
              </w:rPr>
            </w:pPr>
            <w:r w:rsidRPr="006D6D77">
              <w:rPr>
                <w:rFonts w:eastAsia="Batang" w:cs="Arial"/>
                <w:lang w:eastAsia="zh-CN"/>
              </w:rPr>
              <w:sym w:font="Symbol" w:char="F0BC"/>
            </w:r>
          </w:p>
        </w:tc>
      </w:tr>
      <w:tr w:rsidR="003E34CF" w:rsidRPr="0032410E" w14:paraId="5E965A30" w14:textId="77777777" w:rsidTr="008D0901">
        <w:trPr>
          <w:cantSplit/>
          <w:jc w:val="center"/>
        </w:trPr>
        <w:tc>
          <w:tcPr>
            <w:tcW w:w="2693" w:type="dxa"/>
          </w:tcPr>
          <w:p w14:paraId="46FEEFD4" w14:textId="77777777" w:rsidR="003E34CF" w:rsidRPr="006D6D77" w:rsidRDefault="003E34CF" w:rsidP="003E34CF">
            <w:pPr>
              <w:pStyle w:val="TAC"/>
              <w:rPr>
                <w:rFonts w:eastAsia="Batang" w:cs="Arial"/>
                <w:lang w:eastAsia="en-US"/>
              </w:rPr>
            </w:pPr>
            <w:r w:rsidRPr="006D6D77">
              <w:rPr>
                <w:rFonts w:eastAsia="Batang" w:cs="Arial"/>
                <w:lang w:eastAsia="en-US"/>
              </w:rPr>
              <w:t>ULRTOA_exp_delay_1199</w:t>
            </w:r>
          </w:p>
        </w:tc>
        <w:tc>
          <w:tcPr>
            <w:tcW w:w="3260" w:type="dxa"/>
          </w:tcPr>
          <w:p w14:paraId="3D436C16" w14:textId="77777777" w:rsidR="003E34CF" w:rsidRPr="006D6D77" w:rsidRDefault="003E34CF" w:rsidP="003E34CF">
            <w:pPr>
              <w:pStyle w:val="TAC"/>
              <w:rPr>
                <w:rFonts w:eastAsia="Batang" w:cs="Arial"/>
                <w:lang w:eastAsia="en-US"/>
              </w:rPr>
            </w:pPr>
            <w:r w:rsidRPr="006D6D77">
              <w:rPr>
                <w:rFonts w:eastAsia="Batang" w:cs="Arial"/>
                <w:lang w:eastAsia="zh-CN"/>
              </w:rPr>
              <w:t>9584</w:t>
            </w:r>
            <w:r w:rsidRPr="006D6D77">
              <w:rPr>
                <w:rFonts w:eastAsia="Batang" w:cs="Arial"/>
                <w:lang w:eastAsia="en-US"/>
              </w:rPr>
              <w:t xml:space="preserve"> &lt; T </w:t>
            </w:r>
            <w:r w:rsidRPr="006D6D77">
              <w:rPr>
                <w:rFonts w:eastAsia="Batang" w:cs="Arial"/>
                <w:lang w:eastAsia="zh-CN"/>
              </w:rPr>
              <w:sym w:font="Symbol" w:char="F0A3"/>
            </w:r>
            <w:r w:rsidRPr="006D6D77">
              <w:rPr>
                <w:rFonts w:eastAsia="Batang" w:cs="Arial"/>
                <w:lang w:eastAsia="zh-CN"/>
              </w:rPr>
              <w:t xml:space="preserve"> 9592</w:t>
            </w:r>
          </w:p>
        </w:tc>
      </w:tr>
      <w:tr w:rsidR="003E34CF" w:rsidRPr="0032410E" w14:paraId="79B29813" w14:textId="77777777" w:rsidTr="008D0901">
        <w:trPr>
          <w:cantSplit/>
          <w:jc w:val="center"/>
        </w:trPr>
        <w:tc>
          <w:tcPr>
            <w:tcW w:w="2693" w:type="dxa"/>
          </w:tcPr>
          <w:p w14:paraId="490EC73E" w14:textId="77777777" w:rsidR="003E34CF" w:rsidRPr="006D6D77" w:rsidRDefault="003E34CF" w:rsidP="003E34CF">
            <w:pPr>
              <w:pStyle w:val="TAC"/>
              <w:rPr>
                <w:rFonts w:eastAsia="Batang" w:cs="Arial"/>
                <w:lang w:eastAsia="en-US"/>
              </w:rPr>
            </w:pPr>
            <w:r w:rsidRPr="006D6D77">
              <w:rPr>
                <w:rFonts w:eastAsia="Batang" w:cs="Arial"/>
                <w:lang w:eastAsia="en-US"/>
              </w:rPr>
              <w:t>ULRTOA_exp_delay_1200</w:t>
            </w:r>
          </w:p>
        </w:tc>
        <w:tc>
          <w:tcPr>
            <w:tcW w:w="3260" w:type="dxa"/>
          </w:tcPr>
          <w:p w14:paraId="56FE6D43" w14:textId="77777777" w:rsidR="003E34CF" w:rsidRPr="006D6D77" w:rsidRDefault="003E34CF" w:rsidP="003E34CF">
            <w:pPr>
              <w:pStyle w:val="TAC"/>
              <w:rPr>
                <w:rFonts w:eastAsia="Batang" w:cs="Arial"/>
                <w:lang w:eastAsia="en-US"/>
              </w:rPr>
            </w:pPr>
            <w:r w:rsidRPr="006D6D77">
              <w:rPr>
                <w:rFonts w:eastAsia="Batang" w:cs="Arial"/>
                <w:lang w:eastAsia="en-US"/>
              </w:rPr>
              <w:t>9592 &lt; T</w:t>
            </w:r>
          </w:p>
        </w:tc>
      </w:tr>
      <w:tr w:rsidR="003E34CF" w:rsidRPr="0032410E" w14:paraId="19744AD1" w14:textId="77777777" w:rsidTr="008D0901">
        <w:trPr>
          <w:cantSplit/>
          <w:jc w:val="center"/>
        </w:trPr>
        <w:tc>
          <w:tcPr>
            <w:tcW w:w="5953" w:type="dxa"/>
            <w:gridSpan w:val="2"/>
          </w:tcPr>
          <w:p w14:paraId="538110F4" w14:textId="77777777" w:rsidR="003E34CF" w:rsidRPr="006D6D77" w:rsidRDefault="003E34CF" w:rsidP="008B404B">
            <w:pPr>
              <w:pStyle w:val="TAN"/>
              <w:rPr>
                <w:rFonts w:eastAsia="Batang" w:cs="Arial"/>
                <w:lang w:eastAsia="en-US"/>
              </w:rPr>
            </w:pPr>
            <w:r w:rsidRPr="006D6D77">
              <w:rPr>
                <w:rFonts w:eastAsia="Batang" w:cs="Arial"/>
                <w:lang w:eastAsia="en-US"/>
              </w:rPr>
              <w:t xml:space="preserve">NOTE: </w:t>
            </w:r>
            <w:r w:rsidR="003A1ACE" w:rsidRPr="006D6D77">
              <w:rPr>
                <w:rFonts w:eastAsia="Batang" w:cs="Arial"/>
                <w:lang w:eastAsia="en-US"/>
              </w:rPr>
              <w:tab/>
            </w:r>
            <w:r w:rsidRPr="006D6D77">
              <w:rPr>
                <w:rFonts w:eastAsia="Batang" w:cs="Arial"/>
                <w:lang w:eastAsia="en-US"/>
              </w:rPr>
              <w:t>T</w:t>
            </w:r>
            <w:r w:rsidRPr="006D6D77">
              <w:rPr>
                <w:rFonts w:eastAsia="Batang" w:cs="Arial"/>
                <w:vertAlign w:val="subscript"/>
                <w:lang w:eastAsia="en-US"/>
              </w:rPr>
              <w:t>s</w:t>
            </w:r>
            <w:r w:rsidRPr="006D6D77">
              <w:rPr>
                <w:rFonts w:eastAsia="Batang" w:cs="Arial"/>
                <w:lang w:eastAsia="en-US"/>
              </w:rPr>
              <w:t xml:space="preserve"> is the basic timing unit as defined in TS 36.211</w:t>
            </w:r>
            <w:r w:rsidR="003A1ACE" w:rsidRPr="006D6D77">
              <w:rPr>
                <w:rFonts w:eastAsia="Batang" w:cs="Arial"/>
                <w:lang w:eastAsia="en-US"/>
              </w:rPr>
              <w:t xml:space="preserve"> </w:t>
            </w:r>
            <w:r w:rsidRPr="006D6D77">
              <w:rPr>
                <w:rFonts w:eastAsia="Batang" w:cs="Arial"/>
                <w:lang w:eastAsia="en-US"/>
              </w:rPr>
              <w:t>[6].</w:t>
            </w:r>
          </w:p>
        </w:tc>
      </w:tr>
    </w:tbl>
    <w:p w14:paraId="1D66F62A" w14:textId="77777777" w:rsidR="003E34CF" w:rsidRPr="00B15549" w:rsidRDefault="003E34CF" w:rsidP="003E34CF"/>
    <w:p w14:paraId="11FE729E" w14:textId="77777777" w:rsidR="003E34CF" w:rsidRPr="00B15549" w:rsidRDefault="003E34CF" w:rsidP="003E34CF">
      <w:pPr>
        <w:pStyle w:val="TH"/>
      </w:pPr>
      <w:r w:rsidRPr="00B15549">
        <w:t>Table 9-2: Delay uncertainty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3"/>
        <w:gridCol w:w="3260"/>
      </w:tblGrid>
      <w:tr w:rsidR="003E34CF" w:rsidRPr="0032410E" w14:paraId="6A97667A" w14:textId="77777777" w:rsidTr="008D0901">
        <w:trPr>
          <w:cantSplit/>
          <w:jc w:val="center"/>
        </w:trPr>
        <w:tc>
          <w:tcPr>
            <w:tcW w:w="2693" w:type="dxa"/>
          </w:tcPr>
          <w:p w14:paraId="697FC434" w14:textId="77777777" w:rsidR="003E34CF" w:rsidRPr="006D6D77" w:rsidRDefault="003E34CF" w:rsidP="003E34CF">
            <w:pPr>
              <w:pStyle w:val="TAH"/>
              <w:rPr>
                <w:rFonts w:eastAsia="Batang" w:cs="Arial"/>
                <w:lang w:eastAsia="en-US"/>
              </w:rPr>
            </w:pPr>
            <w:r w:rsidRPr="006D6D77">
              <w:rPr>
                <w:rFonts w:eastAsia="Batang" w:cs="v3.7.0"/>
                <w:lang w:eastAsia="en-US"/>
              </w:rPr>
              <w:t>Value</w:t>
            </w:r>
          </w:p>
        </w:tc>
        <w:tc>
          <w:tcPr>
            <w:tcW w:w="3260" w:type="dxa"/>
          </w:tcPr>
          <w:p w14:paraId="6596F08E" w14:textId="77777777" w:rsidR="003E34CF" w:rsidRPr="006D6D77" w:rsidRDefault="003E34CF" w:rsidP="003E34CF">
            <w:pPr>
              <w:pStyle w:val="TAH"/>
              <w:rPr>
                <w:rFonts w:eastAsia="Batang" w:cs="Arial"/>
                <w:lang w:eastAsia="en-US"/>
              </w:rPr>
            </w:pPr>
            <w:r w:rsidRPr="006D6D77">
              <w:rPr>
                <w:rFonts w:eastAsia="Batang" w:cs="v3.7.0"/>
                <w:lang w:eastAsia="en-US"/>
              </w:rPr>
              <w:t xml:space="preserve">Delay Uncertainty </w:t>
            </w:r>
            <w:r w:rsidRPr="006D6D77">
              <w:rPr>
                <w:rFonts w:eastAsia="Batang" w:cs="Arial"/>
                <w:lang w:eastAsia="en-US"/>
              </w:rPr>
              <w:t>∆</w:t>
            </w:r>
            <w:r w:rsidRPr="006D6D77">
              <w:rPr>
                <w:rFonts w:eastAsia="Batang" w:cs="v3.7.0"/>
                <w:lang w:eastAsia="en-US"/>
              </w:rPr>
              <w:t xml:space="preserve">, in </w:t>
            </w:r>
            <w:r w:rsidRPr="006D6D77">
              <w:rPr>
                <w:rFonts w:eastAsia="Batang" w:cs="Arial"/>
                <w:lang w:eastAsia="en-US"/>
              </w:rPr>
              <w:t>T</w:t>
            </w:r>
            <w:r w:rsidRPr="006D6D77">
              <w:rPr>
                <w:rFonts w:eastAsia="Batang" w:cs="Arial"/>
                <w:vertAlign w:val="subscript"/>
                <w:lang w:eastAsia="en-US"/>
              </w:rPr>
              <w:t>s</w:t>
            </w:r>
          </w:p>
        </w:tc>
      </w:tr>
      <w:tr w:rsidR="003E34CF" w:rsidRPr="0032410E" w14:paraId="7A5A03B4" w14:textId="77777777" w:rsidTr="008D0901">
        <w:trPr>
          <w:cantSplit/>
          <w:jc w:val="center"/>
        </w:trPr>
        <w:tc>
          <w:tcPr>
            <w:tcW w:w="2693" w:type="dxa"/>
          </w:tcPr>
          <w:p w14:paraId="4D434FEE" w14:textId="77777777" w:rsidR="003E34CF" w:rsidRPr="006D6D77" w:rsidRDefault="003E34CF" w:rsidP="003E34CF">
            <w:pPr>
              <w:pStyle w:val="TAC"/>
              <w:rPr>
                <w:rFonts w:eastAsia="Batang" w:cs="Arial"/>
                <w:lang w:eastAsia="en-US"/>
              </w:rPr>
            </w:pPr>
            <w:r w:rsidRPr="006D6D77">
              <w:rPr>
                <w:rFonts w:eastAsia="Batang" w:cs="Arial"/>
                <w:lang w:eastAsia="en-US"/>
              </w:rPr>
              <w:t>ULRTOA_uncertainty_001</w:t>
            </w:r>
          </w:p>
        </w:tc>
        <w:tc>
          <w:tcPr>
            <w:tcW w:w="3260" w:type="dxa"/>
          </w:tcPr>
          <w:p w14:paraId="2A5E2FBC" w14:textId="77777777" w:rsidR="003E34CF" w:rsidRPr="006D6D77" w:rsidRDefault="003E34CF" w:rsidP="003E34CF">
            <w:pPr>
              <w:pStyle w:val="TAC"/>
              <w:rPr>
                <w:rFonts w:eastAsia="Batang" w:cs="Arial"/>
                <w:lang w:eastAsia="en-US"/>
              </w:rPr>
            </w:pPr>
            <w:r w:rsidRPr="006D6D77">
              <w:rPr>
                <w:rFonts w:eastAsia="Batang" w:cs="Arial"/>
                <w:lang w:eastAsia="en-US"/>
              </w:rPr>
              <w:t xml:space="preserve">0 &lt; ∆ </w:t>
            </w:r>
            <w:r w:rsidRPr="006D6D77">
              <w:rPr>
                <w:rFonts w:eastAsia="Batang" w:cs="Arial"/>
                <w:lang w:eastAsia="zh-CN"/>
              </w:rPr>
              <w:sym w:font="Symbol" w:char="F0A3"/>
            </w:r>
            <w:r w:rsidRPr="006D6D77">
              <w:rPr>
                <w:rFonts w:eastAsia="Batang" w:cs="Arial"/>
                <w:lang w:eastAsia="zh-CN"/>
              </w:rPr>
              <w:t xml:space="preserve"> 8</w:t>
            </w:r>
          </w:p>
        </w:tc>
      </w:tr>
      <w:tr w:rsidR="003E34CF" w:rsidRPr="0032410E" w14:paraId="4A2A774B" w14:textId="77777777" w:rsidTr="008D0901">
        <w:trPr>
          <w:cantSplit/>
          <w:jc w:val="center"/>
        </w:trPr>
        <w:tc>
          <w:tcPr>
            <w:tcW w:w="2693" w:type="dxa"/>
          </w:tcPr>
          <w:p w14:paraId="6A4D0A5F" w14:textId="77777777" w:rsidR="003E34CF" w:rsidRPr="006D6D77" w:rsidRDefault="003E34CF" w:rsidP="003E34CF">
            <w:pPr>
              <w:pStyle w:val="TAC"/>
              <w:rPr>
                <w:rFonts w:eastAsia="Batang" w:cs="Arial"/>
                <w:lang w:eastAsia="en-US"/>
              </w:rPr>
            </w:pPr>
            <w:r w:rsidRPr="006D6D77">
              <w:rPr>
                <w:rFonts w:eastAsia="Batang" w:cs="Arial"/>
                <w:lang w:eastAsia="en-US"/>
              </w:rPr>
              <w:t>ULRTOA_uncertainty_002</w:t>
            </w:r>
          </w:p>
        </w:tc>
        <w:tc>
          <w:tcPr>
            <w:tcW w:w="3260" w:type="dxa"/>
          </w:tcPr>
          <w:p w14:paraId="2893D3A0" w14:textId="77777777" w:rsidR="003E34CF" w:rsidRPr="006D6D77" w:rsidRDefault="003E34CF" w:rsidP="003E34CF">
            <w:pPr>
              <w:pStyle w:val="TAC"/>
              <w:rPr>
                <w:rFonts w:eastAsia="Batang" w:cs="Arial"/>
                <w:lang w:eastAsia="en-US"/>
              </w:rPr>
            </w:pPr>
            <w:r w:rsidRPr="006D6D77">
              <w:rPr>
                <w:rFonts w:eastAsia="Batang" w:cs="Arial"/>
                <w:lang w:eastAsia="en-US"/>
              </w:rPr>
              <w:t xml:space="preserve">8 &lt; ∆ </w:t>
            </w:r>
            <w:r w:rsidRPr="006D6D77">
              <w:rPr>
                <w:rFonts w:eastAsia="Batang" w:cs="Arial"/>
                <w:lang w:eastAsia="zh-CN"/>
              </w:rPr>
              <w:sym w:font="Symbol" w:char="F0A3"/>
            </w:r>
            <w:r w:rsidRPr="006D6D77">
              <w:rPr>
                <w:rFonts w:eastAsia="Batang" w:cs="Arial"/>
                <w:lang w:eastAsia="zh-CN"/>
              </w:rPr>
              <w:t xml:space="preserve"> 16</w:t>
            </w:r>
          </w:p>
        </w:tc>
      </w:tr>
      <w:tr w:rsidR="003E34CF" w:rsidRPr="0032410E" w14:paraId="450C407D" w14:textId="77777777" w:rsidTr="008D0901">
        <w:trPr>
          <w:cantSplit/>
          <w:jc w:val="center"/>
        </w:trPr>
        <w:tc>
          <w:tcPr>
            <w:tcW w:w="2693" w:type="dxa"/>
          </w:tcPr>
          <w:p w14:paraId="5A2F4DBD" w14:textId="77777777" w:rsidR="003E34CF" w:rsidRPr="006D6D77" w:rsidRDefault="003E34CF" w:rsidP="003E34CF">
            <w:pPr>
              <w:pStyle w:val="TAC"/>
              <w:rPr>
                <w:rFonts w:eastAsia="Batang" w:cs="Arial"/>
                <w:lang w:eastAsia="en-US"/>
              </w:rPr>
            </w:pPr>
            <w:r w:rsidRPr="006D6D77">
              <w:rPr>
                <w:rFonts w:eastAsia="Batang" w:cs="Arial"/>
                <w:lang w:eastAsia="zh-CN"/>
              </w:rPr>
              <w:t>…</w:t>
            </w:r>
          </w:p>
        </w:tc>
        <w:tc>
          <w:tcPr>
            <w:tcW w:w="3260" w:type="dxa"/>
          </w:tcPr>
          <w:p w14:paraId="63C62F2A" w14:textId="77777777" w:rsidR="003E34CF" w:rsidRPr="006D6D77" w:rsidRDefault="003E34CF" w:rsidP="003E34CF">
            <w:pPr>
              <w:pStyle w:val="TAC"/>
              <w:rPr>
                <w:rFonts w:eastAsia="Batang" w:cs="Arial"/>
                <w:lang w:eastAsia="en-US"/>
              </w:rPr>
            </w:pPr>
            <w:r w:rsidRPr="006D6D77">
              <w:rPr>
                <w:rFonts w:eastAsia="Batang" w:cs="Arial"/>
                <w:lang w:eastAsia="zh-CN"/>
              </w:rPr>
              <w:sym w:font="Symbol" w:char="F0BC"/>
            </w:r>
          </w:p>
        </w:tc>
      </w:tr>
      <w:tr w:rsidR="003E34CF" w:rsidRPr="0032410E" w14:paraId="153BF2CE" w14:textId="77777777" w:rsidTr="008D0901">
        <w:trPr>
          <w:cantSplit/>
          <w:jc w:val="center"/>
        </w:trPr>
        <w:tc>
          <w:tcPr>
            <w:tcW w:w="2693" w:type="dxa"/>
          </w:tcPr>
          <w:p w14:paraId="0212DA46" w14:textId="77777777" w:rsidR="003E34CF" w:rsidRPr="006D6D77" w:rsidRDefault="003E34CF" w:rsidP="003E34CF">
            <w:pPr>
              <w:pStyle w:val="TAC"/>
              <w:rPr>
                <w:rFonts w:eastAsia="Batang" w:cs="Arial"/>
                <w:lang w:eastAsia="en-US"/>
              </w:rPr>
            </w:pPr>
            <w:r w:rsidRPr="006D6D77">
              <w:rPr>
                <w:rFonts w:eastAsia="Batang" w:cs="Arial"/>
                <w:lang w:eastAsia="en-US"/>
              </w:rPr>
              <w:t>ULRTOA_uncertainty_099</w:t>
            </w:r>
          </w:p>
        </w:tc>
        <w:tc>
          <w:tcPr>
            <w:tcW w:w="3260" w:type="dxa"/>
          </w:tcPr>
          <w:p w14:paraId="284C6142" w14:textId="77777777" w:rsidR="003E34CF" w:rsidRPr="006D6D77" w:rsidRDefault="003E34CF" w:rsidP="003E34CF">
            <w:pPr>
              <w:pStyle w:val="TAC"/>
              <w:rPr>
                <w:rFonts w:eastAsia="Batang" w:cs="Arial"/>
                <w:lang w:eastAsia="en-US"/>
              </w:rPr>
            </w:pPr>
            <w:r w:rsidRPr="006D6D77">
              <w:rPr>
                <w:rFonts w:eastAsia="Batang" w:cs="Arial"/>
                <w:lang w:eastAsia="zh-CN"/>
              </w:rPr>
              <w:t>784</w:t>
            </w:r>
            <w:r w:rsidRPr="006D6D77">
              <w:rPr>
                <w:rFonts w:eastAsia="Batang" w:cs="Arial"/>
                <w:lang w:eastAsia="en-US"/>
              </w:rPr>
              <w:t xml:space="preserve"> &lt; ∆ </w:t>
            </w:r>
            <w:r w:rsidRPr="006D6D77">
              <w:rPr>
                <w:rFonts w:eastAsia="Batang" w:cs="Arial"/>
                <w:lang w:eastAsia="zh-CN"/>
              </w:rPr>
              <w:sym w:font="Symbol" w:char="F0A3"/>
            </w:r>
            <w:r w:rsidRPr="006D6D77">
              <w:rPr>
                <w:rFonts w:eastAsia="Batang" w:cs="Arial"/>
                <w:lang w:eastAsia="zh-CN"/>
              </w:rPr>
              <w:t xml:space="preserve"> 792</w:t>
            </w:r>
          </w:p>
        </w:tc>
      </w:tr>
      <w:tr w:rsidR="003E34CF" w:rsidRPr="0032410E" w14:paraId="001AE06D" w14:textId="77777777" w:rsidTr="008D0901">
        <w:trPr>
          <w:cantSplit/>
          <w:jc w:val="center"/>
        </w:trPr>
        <w:tc>
          <w:tcPr>
            <w:tcW w:w="2693" w:type="dxa"/>
          </w:tcPr>
          <w:p w14:paraId="37DE7A70" w14:textId="77777777" w:rsidR="003E34CF" w:rsidRPr="006D6D77" w:rsidRDefault="003E34CF" w:rsidP="003E34CF">
            <w:pPr>
              <w:pStyle w:val="TAC"/>
              <w:rPr>
                <w:rFonts w:eastAsia="Batang" w:cs="Arial"/>
                <w:lang w:eastAsia="en-US"/>
              </w:rPr>
            </w:pPr>
            <w:r w:rsidRPr="006D6D77">
              <w:rPr>
                <w:rFonts w:eastAsia="Batang" w:cs="Arial"/>
                <w:lang w:eastAsia="en-US"/>
              </w:rPr>
              <w:t>ULRTOA_uncertainty_100</w:t>
            </w:r>
          </w:p>
        </w:tc>
        <w:tc>
          <w:tcPr>
            <w:tcW w:w="3260" w:type="dxa"/>
          </w:tcPr>
          <w:p w14:paraId="6D0BFDF7" w14:textId="77777777" w:rsidR="003E34CF" w:rsidRPr="006D6D77" w:rsidRDefault="003E34CF" w:rsidP="003E34CF">
            <w:pPr>
              <w:pStyle w:val="TAC"/>
              <w:rPr>
                <w:rFonts w:eastAsia="Batang" w:cs="Arial"/>
                <w:lang w:eastAsia="en-US"/>
              </w:rPr>
            </w:pPr>
            <w:r w:rsidRPr="006D6D77">
              <w:rPr>
                <w:rFonts w:eastAsia="Batang" w:cs="Arial"/>
                <w:lang w:eastAsia="en-US"/>
              </w:rPr>
              <w:t>792 &lt; ∆</w:t>
            </w:r>
          </w:p>
        </w:tc>
      </w:tr>
      <w:tr w:rsidR="003E34CF" w:rsidRPr="0032410E" w14:paraId="4D46F3C9" w14:textId="77777777" w:rsidTr="008D0901">
        <w:trPr>
          <w:cantSplit/>
          <w:jc w:val="center"/>
        </w:trPr>
        <w:tc>
          <w:tcPr>
            <w:tcW w:w="5953" w:type="dxa"/>
            <w:gridSpan w:val="2"/>
          </w:tcPr>
          <w:p w14:paraId="22205418" w14:textId="77777777" w:rsidR="003E34CF" w:rsidRPr="006D6D77" w:rsidRDefault="003E34CF" w:rsidP="008B404B">
            <w:pPr>
              <w:pStyle w:val="TAN"/>
              <w:rPr>
                <w:rFonts w:eastAsia="Batang" w:cs="Arial"/>
                <w:lang w:eastAsia="en-US"/>
              </w:rPr>
            </w:pPr>
            <w:r w:rsidRPr="006D6D77">
              <w:rPr>
                <w:rFonts w:eastAsia="Batang" w:cs="Arial"/>
                <w:lang w:eastAsia="en-US"/>
              </w:rPr>
              <w:t xml:space="preserve">NOTE: </w:t>
            </w:r>
            <w:r w:rsidR="003A1ACE" w:rsidRPr="006D6D77">
              <w:rPr>
                <w:rFonts w:eastAsia="Batang" w:cs="Arial"/>
                <w:lang w:eastAsia="en-US"/>
              </w:rPr>
              <w:tab/>
            </w:r>
            <w:r w:rsidRPr="006D6D77">
              <w:rPr>
                <w:rFonts w:eastAsia="Batang" w:cs="Arial"/>
                <w:lang w:eastAsia="en-US"/>
              </w:rPr>
              <w:t>T</w:t>
            </w:r>
            <w:r w:rsidRPr="006D6D77">
              <w:rPr>
                <w:rFonts w:eastAsia="Batang" w:cs="Arial"/>
                <w:vertAlign w:val="subscript"/>
                <w:lang w:eastAsia="en-US"/>
              </w:rPr>
              <w:t>s</w:t>
            </w:r>
            <w:r w:rsidRPr="006D6D77">
              <w:rPr>
                <w:rFonts w:eastAsia="Batang" w:cs="Arial"/>
                <w:lang w:eastAsia="en-US"/>
              </w:rPr>
              <w:t xml:space="preserve"> is the basic timing unit as defined in TS 36.211</w:t>
            </w:r>
            <w:r w:rsidR="003A1ACE" w:rsidRPr="006D6D77">
              <w:rPr>
                <w:rFonts w:eastAsia="Batang" w:cs="Arial"/>
                <w:lang w:eastAsia="en-US"/>
              </w:rPr>
              <w:t xml:space="preserve"> </w:t>
            </w:r>
            <w:r w:rsidRPr="006D6D77">
              <w:rPr>
                <w:rFonts w:eastAsia="Batang" w:cs="Arial"/>
                <w:lang w:eastAsia="en-US"/>
              </w:rPr>
              <w:t>[6].</w:t>
            </w:r>
          </w:p>
        </w:tc>
      </w:tr>
    </w:tbl>
    <w:p w14:paraId="360350CB" w14:textId="77777777" w:rsidR="003E34CF" w:rsidRPr="00B15549" w:rsidRDefault="003E34CF" w:rsidP="003E34CF"/>
    <w:p w14:paraId="383F4F5E" w14:textId="77777777" w:rsidR="003E34CF" w:rsidRPr="00B15549" w:rsidRDefault="003E34CF" w:rsidP="003A1ACE">
      <w:pPr>
        <w:pStyle w:val="Heading8"/>
      </w:pPr>
      <w:r w:rsidRPr="00B15549">
        <w:br w:type="page"/>
      </w:r>
      <w:bookmarkStart w:id="63" w:name="_Toc528162831"/>
      <w:r w:rsidRPr="00B15549">
        <w:lastRenderedPageBreak/>
        <w:t>Annex A (informative):</w:t>
      </w:r>
      <w:r w:rsidRPr="00B15549">
        <w:br/>
        <w:t>Reference Measurement Channel</w:t>
      </w:r>
      <w:bookmarkEnd w:id="63"/>
    </w:p>
    <w:p w14:paraId="6FD497E5" w14:textId="77777777" w:rsidR="003E34CF" w:rsidRPr="00B15549" w:rsidRDefault="003E34CF" w:rsidP="009506FD">
      <w:r w:rsidRPr="00B15549">
        <w:t>Editor</w:t>
      </w:r>
      <w:r w:rsidR="00B5355E" w:rsidRPr="00B15549">
        <w:t>'</w:t>
      </w:r>
      <w:r w:rsidRPr="00B15549">
        <w:t>s note: SRS configuration, including SRS bandwidth, for UL RTOA measurement accuracy requirements is to be discussed separately and is not related to the SRS configuration in this.</w:t>
      </w:r>
    </w:p>
    <w:p w14:paraId="49D428B9" w14:textId="77777777" w:rsidR="003E34CF" w:rsidRPr="00B15549" w:rsidRDefault="003E34CF" w:rsidP="003E34CF">
      <w:pPr>
        <w:pStyle w:val="TH"/>
        <w:rPr>
          <w:rFonts w:cs="v5.0.0"/>
          <w:lang w:eastAsia="zh-CN"/>
        </w:rPr>
      </w:pPr>
      <w:r w:rsidRPr="00B15549">
        <w:rPr>
          <w:rFonts w:cs="v5.0.0"/>
        </w:rPr>
        <w:t>Table A-1: SRS Configuration for</w:t>
      </w:r>
      <w:r w:rsidR="001B6FED">
        <w:rPr>
          <w:rFonts w:cs="v5.0.0"/>
        </w:rPr>
        <w:t xml:space="preserve"> receiver requirements</w:t>
      </w:r>
      <w:r w:rsidRPr="00B15549">
        <w:rPr>
          <w:rFonts w:cs="v5.0.0"/>
        </w:rPr>
        <w:t xml:space="preserve"> except in-channel selectivity</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3320"/>
        <w:gridCol w:w="960"/>
        <w:gridCol w:w="960"/>
        <w:gridCol w:w="960"/>
        <w:gridCol w:w="960"/>
        <w:gridCol w:w="960"/>
        <w:gridCol w:w="960"/>
      </w:tblGrid>
      <w:tr w:rsidR="003E34CF" w:rsidRPr="0032410E" w14:paraId="0FD1A2E2" w14:textId="77777777" w:rsidTr="008D0901">
        <w:trPr>
          <w:jc w:val="center"/>
        </w:trPr>
        <w:tc>
          <w:tcPr>
            <w:tcW w:w="3320" w:type="dxa"/>
            <w:noWrap/>
            <w:vAlign w:val="center"/>
          </w:tcPr>
          <w:p w14:paraId="6B2B16D9" w14:textId="77777777" w:rsidR="003E34CF" w:rsidRPr="006D6D77" w:rsidRDefault="003E34CF" w:rsidP="003A1ACE">
            <w:pPr>
              <w:pStyle w:val="TAH"/>
              <w:rPr>
                <w:rFonts w:eastAsia="Batang" w:cs="Arial"/>
                <w:lang w:eastAsia="en-US"/>
              </w:rPr>
            </w:pPr>
            <w:r w:rsidRPr="006D6D77">
              <w:rPr>
                <w:rFonts w:eastAsia="Batang" w:cs="Arial"/>
                <w:lang w:eastAsia="en-US"/>
              </w:rPr>
              <w:t>Channel bandwidth</w:t>
            </w:r>
          </w:p>
        </w:tc>
        <w:tc>
          <w:tcPr>
            <w:tcW w:w="960" w:type="dxa"/>
            <w:noWrap/>
            <w:vAlign w:val="center"/>
          </w:tcPr>
          <w:p w14:paraId="6F187445" w14:textId="77777777" w:rsidR="003E34CF" w:rsidRPr="006D6D77" w:rsidRDefault="003E34CF" w:rsidP="003A1ACE">
            <w:pPr>
              <w:pStyle w:val="TAH"/>
              <w:rPr>
                <w:rFonts w:eastAsia="Batang" w:cs="Arial"/>
                <w:lang w:eastAsia="en-US"/>
              </w:rPr>
            </w:pPr>
            <w:r w:rsidRPr="006D6D77">
              <w:rPr>
                <w:rFonts w:eastAsia="Batang" w:cs="Arial"/>
                <w:lang w:eastAsia="en-US"/>
              </w:rPr>
              <w:t>1.4 MHz</w:t>
            </w:r>
          </w:p>
        </w:tc>
        <w:tc>
          <w:tcPr>
            <w:tcW w:w="960" w:type="dxa"/>
            <w:noWrap/>
            <w:vAlign w:val="center"/>
          </w:tcPr>
          <w:p w14:paraId="18317B92" w14:textId="77777777" w:rsidR="003E34CF" w:rsidRPr="006D6D77" w:rsidRDefault="003E34CF" w:rsidP="003A1ACE">
            <w:pPr>
              <w:pStyle w:val="TAH"/>
              <w:rPr>
                <w:rFonts w:eastAsia="Batang" w:cs="Arial"/>
                <w:lang w:eastAsia="en-US"/>
              </w:rPr>
            </w:pPr>
            <w:r w:rsidRPr="006D6D77">
              <w:rPr>
                <w:rFonts w:eastAsia="Batang" w:cs="Arial"/>
                <w:lang w:eastAsia="en-US"/>
              </w:rPr>
              <w:t>3</w:t>
            </w:r>
            <w:r w:rsidR="00C521F2" w:rsidRPr="006D6D77">
              <w:rPr>
                <w:rFonts w:eastAsia="Batang" w:cs="Arial"/>
                <w:lang w:eastAsia="en-US"/>
              </w:rPr>
              <w:t xml:space="preserve"> </w:t>
            </w:r>
            <w:r w:rsidRPr="006D6D77">
              <w:rPr>
                <w:rFonts w:eastAsia="Batang" w:cs="Arial"/>
                <w:lang w:eastAsia="en-US"/>
              </w:rPr>
              <w:t>MHz</w:t>
            </w:r>
          </w:p>
        </w:tc>
        <w:tc>
          <w:tcPr>
            <w:tcW w:w="960" w:type="dxa"/>
            <w:noWrap/>
            <w:vAlign w:val="center"/>
          </w:tcPr>
          <w:p w14:paraId="3D5E574C" w14:textId="77777777" w:rsidR="003E34CF" w:rsidRPr="006D6D77" w:rsidRDefault="003E34CF" w:rsidP="003A1ACE">
            <w:pPr>
              <w:pStyle w:val="TAH"/>
              <w:rPr>
                <w:rFonts w:eastAsia="Batang" w:cs="Arial"/>
                <w:lang w:eastAsia="en-US"/>
              </w:rPr>
            </w:pPr>
            <w:r w:rsidRPr="006D6D77">
              <w:rPr>
                <w:rFonts w:eastAsia="Batang" w:cs="Arial"/>
                <w:lang w:eastAsia="en-US"/>
              </w:rPr>
              <w:t>5</w:t>
            </w:r>
            <w:r w:rsidR="00C521F2" w:rsidRPr="006D6D77">
              <w:rPr>
                <w:rFonts w:eastAsia="Batang" w:cs="Arial"/>
                <w:lang w:eastAsia="en-US"/>
              </w:rPr>
              <w:t xml:space="preserve"> </w:t>
            </w:r>
            <w:r w:rsidRPr="006D6D77">
              <w:rPr>
                <w:rFonts w:eastAsia="Batang" w:cs="Arial"/>
                <w:lang w:eastAsia="en-US"/>
              </w:rPr>
              <w:t>MHz</w:t>
            </w:r>
          </w:p>
        </w:tc>
        <w:tc>
          <w:tcPr>
            <w:tcW w:w="960" w:type="dxa"/>
            <w:noWrap/>
            <w:vAlign w:val="center"/>
          </w:tcPr>
          <w:p w14:paraId="6747CE7B" w14:textId="77777777" w:rsidR="003E34CF" w:rsidRPr="006D6D77" w:rsidRDefault="003E34CF" w:rsidP="003A1ACE">
            <w:pPr>
              <w:pStyle w:val="TAH"/>
              <w:rPr>
                <w:rFonts w:eastAsia="Batang" w:cs="Arial"/>
                <w:lang w:eastAsia="en-US"/>
              </w:rPr>
            </w:pPr>
            <w:r w:rsidRPr="006D6D77">
              <w:rPr>
                <w:rFonts w:eastAsia="Batang" w:cs="Arial"/>
                <w:lang w:eastAsia="en-US"/>
              </w:rPr>
              <w:t>10</w:t>
            </w:r>
            <w:r w:rsidR="00C521F2" w:rsidRPr="006D6D77">
              <w:rPr>
                <w:rFonts w:eastAsia="Batang" w:cs="Arial"/>
                <w:lang w:eastAsia="en-US"/>
              </w:rPr>
              <w:t xml:space="preserve"> </w:t>
            </w:r>
            <w:r w:rsidRPr="006D6D77">
              <w:rPr>
                <w:rFonts w:eastAsia="Batang" w:cs="Arial"/>
                <w:lang w:eastAsia="en-US"/>
              </w:rPr>
              <w:t>MHz</w:t>
            </w:r>
          </w:p>
        </w:tc>
        <w:tc>
          <w:tcPr>
            <w:tcW w:w="960" w:type="dxa"/>
            <w:noWrap/>
            <w:vAlign w:val="center"/>
          </w:tcPr>
          <w:p w14:paraId="48C936A6" w14:textId="77777777" w:rsidR="003E34CF" w:rsidRPr="006D6D77" w:rsidRDefault="003E34CF" w:rsidP="003A1ACE">
            <w:pPr>
              <w:pStyle w:val="TAH"/>
              <w:rPr>
                <w:rFonts w:eastAsia="Batang" w:cs="Arial"/>
                <w:lang w:eastAsia="en-US"/>
              </w:rPr>
            </w:pPr>
            <w:r w:rsidRPr="006D6D77">
              <w:rPr>
                <w:rFonts w:eastAsia="Batang" w:cs="Arial"/>
                <w:lang w:eastAsia="en-US"/>
              </w:rPr>
              <w:t>15</w:t>
            </w:r>
            <w:r w:rsidR="00C521F2" w:rsidRPr="006D6D77">
              <w:rPr>
                <w:rFonts w:eastAsia="Batang" w:cs="Arial"/>
                <w:lang w:eastAsia="en-US"/>
              </w:rPr>
              <w:t xml:space="preserve"> </w:t>
            </w:r>
            <w:r w:rsidRPr="006D6D77">
              <w:rPr>
                <w:rFonts w:eastAsia="Batang" w:cs="Arial"/>
                <w:lang w:eastAsia="en-US"/>
              </w:rPr>
              <w:t>MHz</w:t>
            </w:r>
          </w:p>
        </w:tc>
        <w:tc>
          <w:tcPr>
            <w:tcW w:w="960" w:type="dxa"/>
            <w:noWrap/>
            <w:vAlign w:val="center"/>
          </w:tcPr>
          <w:p w14:paraId="6A4262B5" w14:textId="77777777" w:rsidR="003E34CF" w:rsidRPr="006D6D77" w:rsidRDefault="003E34CF" w:rsidP="003A1ACE">
            <w:pPr>
              <w:pStyle w:val="TAH"/>
              <w:rPr>
                <w:rFonts w:eastAsia="Batang" w:cs="Arial"/>
                <w:lang w:eastAsia="en-US"/>
              </w:rPr>
            </w:pPr>
            <w:r w:rsidRPr="006D6D77">
              <w:rPr>
                <w:rFonts w:eastAsia="Batang" w:cs="Arial"/>
                <w:lang w:eastAsia="en-US"/>
              </w:rPr>
              <w:t>20 MHz</w:t>
            </w:r>
          </w:p>
        </w:tc>
      </w:tr>
      <w:tr w:rsidR="003E34CF" w:rsidRPr="0032410E" w14:paraId="2649EFEC" w14:textId="77777777" w:rsidTr="008D0901">
        <w:trPr>
          <w:jc w:val="center"/>
        </w:trPr>
        <w:tc>
          <w:tcPr>
            <w:tcW w:w="3320" w:type="dxa"/>
            <w:noWrap/>
            <w:vAlign w:val="center"/>
          </w:tcPr>
          <w:p w14:paraId="78626581" w14:textId="77777777" w:rsidR="003E34CF" w:rsidRPr="006D6D77" w:rsidRDefault="003E34CF" w:rsidP="003A1ACE">
            <w:pPr>
              <w:pStyle w:val="TAL"/>
              <w:rPr>
                <w:rFonts w:eastAsia="Batang" w:cs="Arial"/>
                <w:lang w:eastAsia="en-US"/>
              </w:rPr>
            </w:pPr>
            <w:r w:rsidRPr="006D6D77">
              <w:rPr>
                <w:rFonts w:eastAsia="Batang" w:cs="Arial"/>
                <w:lang w:eastAsia="en-US"/>
              </w:rPr>
              <w:t>UL bandwidth</w:t>
            </w:r>
          </w:p>
        </w:tc>
        <w:tc>
          <w:tcPr>
            <w:tcW w:w="960" w:type="dxa"/>
            <w:noWrap/>
            <w:vAlign w:val="center"/>
          </w:tcPr>
          <w:p w14:paraId="71DD08E9" w14:textId="77777777" w:rsidR="003E34CF" w:rsidRPr="006D6D77" w:rsidRDefault="003E34CF" w:rsidP="008B404B">
            <w:pPr>
              <w:pStyle w:val="TAC"/>
              <w:rPr>
                <w:rFonts w:eastAsia="Batang" w:cs="Arial"/>
                <w:lang w:eastAsia="en-US"/>
              </w:rPr>
            </w:pPr>
            <w:r w:rsidRPr="006D6D77">
              <w:rPr>
                <w:rFonts w:eastAsia="Batang" w:cs="Arial"/>
                <w:lang w:eastAsia="en-US"/>
              </w:rPr>
              <w:t>n6</w:t>
            </w:r>
          </w:p>
        </w:tc>
        <w:tc>
          <w:tcPr>
            <w:tcW w:w="960" w:type="dxa"/>
            <w:noWrap/>
            <w:vAlign w:val="center"/>
          </w:tcPr>
          <w:p w14:paraId="47ABC702" w14:textId="77777777" w:rsidR="003E34CF" w:rsidRPr="006D6D77" w:rsidRDefault="003E34CF" w:rsidP="008B404B">
            <w:pPr>
              <w:pStyle w:val="TAC"/>
              <w:rPr>
                <w:rFonts w:eastAsia="Batang" w:cs="Arial"/>
                <w:lang w:eastAsia="en-US"/>
              </w:rPr>
            </w:pPr>
            <w:r w:rsidRPr="006D6D77">
              <w:rPr>
                <w:rFonts w:eastAsia="Batang" w:cs="Arial"/>
                <w:lang w:eastAsia="en-US"/>
              </w:rPr>
              <w:t>n15</w:t>
            </w:r>
          </w:p>
        </w:tc>
        <w:tc>
          <w:tcPr>
            <w:tcW w:w="960" w:type="dxa"/>
            <w:noWrap/>
            <w:vAlign w:val="center"/>
          </w:tcPr>
          <w:p w14:paraId="23FE7504" w14:textId="77777777" w:rsidR="003E34CF" w:rsidRPr="006D6D77" w:rsidRDefault="003E34CF" w:rsidP="008B404B">
            <w:pPr>
              <w:pStyle w:val="TAC"/>
              <w:rPr>
                <w:rFonts w:eastAsia="Batang" w:cs="Arial"/>
                <w:lang w:eastAsia="en-US"/>
              </w:rPr>
            </w:pPr>
            <w:r w:rsidRPr="006D6D77">
              <w:rPr>
                <w:rFonts w:eastAsia="Batang" w:cs="Arial"/>
                <w:lang w:eastAsia="en-US"/>
              </w:rPr>
              <w:t>n25</w:t>
            </w:r>
          </w:p>
        </w:tc>
        <w:tc>
          <w:tcPr>
            <w:tcW w:w="960" w:type="dxa"/>
            <w:noWrap/>
            <w:vAlign w:val="center"/>
          </w:tcPr>
          <w:p w14:paraId="73DBD365" w14:textId="77777777" w:rsidR="003E34CF" w:rsidRPr="006D6D77" w:rsidRDefault="003E34CF" w:rsidP="008B404B">
            <w:pPr>
              <w:pStyle w:val="TAC"/>
              <w:rPr>
                <w:rFonts w:eastAsia="Batang" w:cs="Arial"/>
                <w:lang w:eastAsia="en-US"/>
              </w:rPr>
            </w:pPr>
            <w:r w:rsidRPr="006D6D77">
              <w:rPr>
                <w:rFonts w:eastAsia="Batang" w:cs="Arial"/>
                <w:lang w:eastAsia="en-US"/>
              </w:rPr>
              <w:t>n50</w:t>
            </w:r>
          </w:p>
        </w:tc>
        <w:tc>
          <w:tcPr>
            <w:tcW w:w="960" w:type="dxa"/>
            <w:noWrap/>
            <w:vAlign w:val="center"/>
          </w:tcPr>
          <w:p w14:paraId="5349CBB1" w14:textId="77777777" w:rsidR="003E34CF" w:rsidRPr="006D6D77" w:rsidRDefault="003E34CF" w:rsidP="008B404B">
            <w:pPr>
              <w:pStyle w:val="TAC"/>
              <w:rPr>
                <w:rFonts w:eastAsia="Batang" w:cs="Arial"/>
                <w:lang w:eastAsia="en-US"/>
              </w:rPr>
            </w:pPr>
            <w:r w:rsidRPr="006D6D77">
              <w:rPr>
                <w:rFonts w:eastAsia="Batang" w:cs="Arial"/>
                <w:lang w:eastAsia="en-US"/>
              </w:rPr>
              <w:t>n75</w:t>
            </w:r>
          </w:p>
        </w:tc>
        <w:tc>
          <w:tcPr>
            <w:tcW w:w="960" w:type="dxa"/>
            <w:noWrap/>
            <w:vAlign w:val="center"/>
          </w:tcPr>
          <w:p w14:paraId="511824D5" w14:textId="77777777" w:rsidR="003E34CF" w:rsidRPr="006D6D77" w:rsidRDefault="003E34CF" w:rsidP="008B404B">
            <w:pPr>
              <w:pStyle w:val="TAC"/>
              <w:rPr>
                <w:rFonts w:eastAsia="Batang" w:cs="Arial"/>
                <w:lang w:eastAsia="en-US"/>
              </w:rPr>
            </w:pPr>
            <w:r w:rsidRPr="006D6D77">
              <w:rPr>
                <w:rFonts w:eastAsia="Batang" w:cs="Arial"/>
                <w:lang w:eastAsia="en-US"/>
              </w:rPr>
              <w:t>n100</w:t>
            </w:r>
          </w:p>
        </w:tc>
      </w:tr>
      <w:tr w:rsidR="003E34CF" w:rsidRPr="0032410E" w14:paraId="62760746" w14:textId="77777777" w:rsidTr="008D0901">
        <w:trPr>
          <w:jc w:val="center"/>
        </w:trPr>
        <w:tc>
          <w:tcPr>
            <w:tcW w:w="3320" w:type="dxa"/>
            <w:noWrap/>
            <w:vAlign w:val="center"/>
          </w:tcPr>
          <w:p w14:paraId="7D8603D4" w14:textId="77777777" w:rsidR="003E34CF" w:rsidRPr="006D6D77" w:rsidRDefault="003E34CF" w:rsidP="003A1ACE">
            <w:pPr>
              <w:pStyle w:val="TAL"/>
              <w:rPr>
                <w:rFonts w:eastAsia="Batang" w:cs="Arial"/>
                <w:lang w:eastAsia="en-US"/>
              </w:rPr>
            </w:pPr>
            <w:r w:rsidRPr="006D6D77">
              <w:rPr>
                <w:rFonts w:eastAsia="Batang" w:cs="Arial"/>
                <w:lang w:eastAsia="en-US"/>
              </w:rPr>
              <w:t>srsBandwidthConfiguration</w:t>
            </w:r>
          </w:p>
        </w:tc>
        <w:tc>
          <w:tcPr>
            <w:tcW w:w="960" w:type="dxa"/>
            <w:noWrap/>
            <w:vAlign w:val="center"/>
          </w:tcPr>
          <w:p w14:paraId="194DC6B7" w14:textId="77777777" w:rsidR="003E34CF" w:rsidRPr="006D6D77" w:rsidRDefault="003E34CF" w:rsidP="008B404B">
            <w:pPr>
              <w:pStyle w:val="TAC"/>
              <w:rPr>
                <w:rFonts w:eastAsia="Batang" w:cs="Arial"/>
                <w:lang w:eastAsia="en-US"/>
              </w:rPr>
            </w:pPr>
            <w:r w:rsidRPr="006D6D77">
              <w:rPr>
                <w:rFonts w:eastAsia="Batang" w:cs="Arial"/>
                <w:lang w:eastAsia="en-US"/>
              </w:rPr>
              <w:t>bw7</w:t>
            </w:r>
          </w:p>
        </w:tc>
        <w:tc>
          <w:tcPr>
            <w:tcW w:w="960" w:type="dxa"/>
            <w:noWrap/>
            <w:vAlign w:val="center"/>
          </w:tcPr>
          <w:p w14:paraId="57CD2722"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c>
          <w:tcPr>
            <w:tcW w:w="960" w:type="dxa"/>
            <w:noWrap/>
            <w:vAlign w:val="center"/>
          </w:tcPr>
          <w:p w14:paraId="74631638" w14:textId="77777777" w:rsidR="003E34CF" w:rsidRPr="006D6D77" w:rsidRDefault="003E34CF" w:rsidP="008B404B">
            <w:pPr>
              <w:pStyle w:val="TAC"/>
              <w:rPr>
                <w:rFonts w:eastAsia="Batang" w:cs="Arial"/>
                <w:lang w:eastAsia="en-US"/>
              </w:rPr>
            </w:pPr>
            <w:r w:rsidRPr="006D6D77">
              <w:rPr>
                <w:rFonts w:eastAsia="Batang" w:cs="Arial"/>
                <w:lang w:eastAsia="en-US"/>
              </w:rPr>
              <w:t>bw3</w:t>
            </w:r>
          </w:p>
        </w:tc>
        <w:tc>
          <w:tcPr>
            <w:tcW w:w="960" w:type="dxa"/>
            <w:noWrap/>
            <w:vAlign w:val="center"/>
          </w:tcPr>
          <w:p w14:paraId="18585E81"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c>
          <w:tcPr>
            <w:tcW w:w="960" w:type="dxa"/>
            <w:noWrap/>
            <w:vAlign w:val="center"/>
          </w:tcPr>
          <w:p w14:paraId="112E2D98" w14:textId="77777777" w:rsidR="003E34CF" w:rsidRPr="006D6D77" w:rsidRDefault="003E34CF" w:rsidP="008B404B">
            <w:pPr>
              <w:pStyle w:val="TAC"/>
              <w:rPr>
                <w:rFonts w:eastAsia="Batang" w:cs="Arial"/>
                <w:lang w:eastAsia="en-US"/>
              </w:rPr>
            </w:pPr>
            <w:r w:rsidRPr="006D6D77">
              <w:rPr>
                <w:rFonts w:eastAsia="Batang" w:cs="Arial"/>
                <w:lang w:eastAsia="en-US"/>
              </w:rPr>
              <w:t>bw6</w:t>
            </w:r>
          </w:p>
        </w:tc>
        <w:tc>
          <w:tcPr>
            <w:tcW w:w="960" w:type="dxa"/>
            <w:noWrap/>
            <w:vAlign w:val="center"/>
          </w:tcPr>
          <w:p w14:paraId="3397D292"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r>
      <w:tr w:rsidR="003E34CF" w:rsidRPr="0032410E" w14:paraId="5CCA218D" w14:textId="77777777" w:rsidTr="008D0901">
        <w:trPr>
          <w:jc w:val="center"/>
        </w:trPr>
        <w:tc>
          <w:tcPr>
            <w:tcW w:w="3320" w:type="dxa"/>
            <w:noWrap/>
            <w:vAlign w:val="center"/>
          </w:tcPr>
          <w:p w14:paraId="6501F945" w14:textId="77777777" w:rsidR="003E34CF" w:rsidRPr="006D6D77" w:rsidRDefault="003E34CF" w:rsidP="003A1ACE">
            <w:pPr>
              <w:pStyle w:val="TAL"/>
              <w:rPr>
                <w:rFonts w:eastAsia="Batang" w:cs="Arial"/>
                <w:lang w:eastAsia="en-US"/>
              </w:rPr>
            </w:pPr>
            <w:r w:rsidRPr="006D6D77">
              <w:rPr>
                <w:rFonts w:eastAsia="Batang" w:cs="Arial"/>
                <w:lang w:eastAsia="en-US"/>
              </w:rPr>
              <w:t>srsBandwidth</w:t>
            </w:r>
          </w:p>
        </w:tc>
        <w:tc>
          <w:tcPr>
            <w:tcW w:w="960" w:type="dxa"/>
            <w:noWrap/>
            <w:vAlign w:val="center"/>
          </w:tcPr>
          <w:p w14:paraId="17C4BB0A" w14:textId="77777777" w:rsidR="003E34CF" w:rsidRPr="006D6D77" w:rsidRDefault="003E34CF" w:rsidP="008B404B">
            <w:pPr>
              <w:pStyle w:val="TAC"/>
              <w:rPr>
                <w:rFonts w:eastAsia="Batang" w:cs="Arial"/>
                <w:lang w:eastAsia="en-US"/>
              </w:rPr>
            </w:pPr>
            <w:r w:rsidRPr="006D6D77">
              <w:rPr>
                <w:rFonts w:eastAsia="Batang" w:cs="Arial"/>
                <w:lang w:eastAsia="en-US"/>
              </w:rPr>
              <w:t>bw0</w:t>
            </w:r>
          </w:p>
        </w:tc>
        <w:tc>
          <w:tcPr>
            <w:tcW w:w="960" w:type="dxa"/>
            <w:noWrap/>
            <w:vAlign w:val="center"/>
          </w:tcPr>
          <w:p w14:paraId="7148227B" w14:textId="77777777" w:rsidR="003E34CF" w:rsidRPr="006D6D77" w:rsidRDefault="003E34CF" w:rsidP="008B404B">
            <w:pPr>
              <w:pStyle w:val="TAC"/>
              <w:rPr>
                <w:rFonts w:eastAsia="Batang" w:cs="Arial"/>
                <w:lang w:eastAsia="en-US"/>
              </w:rPr>
            </w:pPr>
            <w:r w:rsidRPr="006D6D77">
              <w:rPr>
                <w:rFonts w:eastAsia="Batang" w:cs="Arial"/>
                <w:lang w:eastAsia="en-US"/>
              </w:rPr>
              <w:t>bw0</w:t>
            </w:r>
          </w:p>
        </w:tc>
        <w:tc>
          <w:tcPr>
            <w:tcW w:w="960" w:type="dxa"/>
            <w:noWrap/>
            <w:vAlign w:val="center"/>
          </w:tcPr>
          <w:p w14:paraId="775FBD32" w14:textId="77777777" w:rsidR="003E34CF" w:rsidRPr="006D6D77" w:rsidRDefault="003E34CF" w:rsidP="008B404B">
            <w:pPr>
              <w:pStyle w:val="TAC"/>
              <w:rPr>
                <w:rFonts w:eastAsia="Batang" w:cs="Arial"/>
                <w:lang w:eastAsia="en-US"/>
              </w:rPr>
            </w:pPr>
            <w:r w:rsidRPr="006D6D77">
              <w:rPr>
                <w:rFonts w:eastAsia="Batang" w:cs="Arial"/>
                <w:lang w:eastAsia="en-US"/>
              </w:rPr>
              <w:t>bw0</w:t>
            </w:r>
          </w:p>
        </w:tc>
        <w:tc>
          <w:tcPr>
            <w:tcW w:w="960" w:type="dxa"/>
            <w:noWrap/>
            <w:vAlign w:val="center"/>
          </w:tcPr>
          <w:p w14:paraId="2EEA1263" w14:textId="77777777" w:rsidR="003E34CF" w:rsidRPr="006D6D77" w:rsidRDefault="003E34CF" w:rsidP="008B404B">
            <w:pPr>
              <w:pStyle w:val="TAC"/>
              <w:rPr>
                <w:rFonts w:eastAsia="Batang" w:cs="Arial"/>
                <w:lang w:eastAsia="en-US"/>
              </w:rPr>
            </w:pPr>
            <w:r w:rsidRPr="006D6D77">
              <w:rPr>
                <w:rFonts w:eastAsia="Batang" w:cs="Arial"/>
                <w:lang w:eastAsia="en-US"/>
              </w:rPr>
              <w:t>bw1</w:t>
            </w:r>
          </w:p>
        </w:tc>
        <w:tc>
          <w:tcPr>
            <w:tcW w:w="960" w:type="dxa"/>
            <w:noWrap/>
            <w:vAlign w:val="center"/>
          </w:tcPr>
          <w:p w14:paraId="64D0371B" w14:textId="77777777" w:rsidR="003E34CF" w:rsidRPr="006D6D77" w:rsidRDefault="003E34CF" w:rsidP="008B404B">
            <w:pPr>
              <w:pStyle w:val="TAC"/>
              <w:rPr>
                <w:rFonts w:eastAsia="Batang" w:cs="Arial"/>
                <w:lang w:eastAsia="en-US"/>
              </w:rPr>
            </w:pPr>
            <w:r w:rsidRPr="006D6D77">
              <w:rPr>
                <w:rFonts w:eastAsia="Batang" w:cs="Arial"/>
                <w:lang w:eastAsia="en-US"/>
              </w:rPr>
              <w:t>bw2</w:t>
            </w:r>
          </w:p>
        </w:tc>
        <w:tc>
          <w:tcPr>
            <w:tcW w:w="960" w:type="dxa"/>
            <w:noWrap/>
            <w:vAlign w:val="center"/>
          </w:tcPr>
          <w:p w14:paraId="22DEEA2A" w14:textId="77777777" w:rsidR="003E34CF" w:rsidRPr="006D6D77" w:rsidRDefault="003E34CF" w:rsidP="008B404B">
            <w:pPr>
              <w:pStyle w:val="TAC"/>
              <w:rPr>
                <w:rFonts w:eastAsia="Batang" w:cs="Arial"/>
                <w:lang w:eastAsia="en-US"/>
              </w:rPr>
            </w:pPr>
            <w:r w:rsidRPr="006D6D77">
              <w:rPr>
                <w:rFonts w:eastAsia="Batang" w:cs="Arial"/>
                <w:lang w:eastAsia="en-US"/>
              </w:rPr>
              <w:t>bw2</w:t>
            </w:r>
          </w:p>
        </w:tc>
      </w:tr>
      <w:tr w:rsidR="003E34CF" w:rsidRPr="0032410E" w14:paraId="6E01061B" w14:textId="77777777" w:rsidTr="008D0901">
        <w:trPr>
          <w:jc w:val="center"/>
        </w:trPr>
        <w:tc>
          <w:tcPr>
            <w:tcW w:w="3320" w:type="dxa"/>
            <w:noWrap/>
            <w:vAlign w:val="center"/>
          </w:tcPr>
          <w:p w14:paraId="51760553" w14:textId="77777777" w:rsidR="003E34CF" w:rsidRPr="006D6D77" w:rsidRDefault="003E34CF" w:rsidP="003A1ACE">
            <w:pPr>
              <w:pStyle w:val="TAL"/>
              <w:rPr>
                <w:rFonts w:eastAsia="Batang" w:cs="Arial"/>
                <w:lang w:eastAsia="en-US"/>
              </w:rPr>
            </w:pPr>
            <w:r w:rsidRPr="006D6D77">
              <w:rPr>
                <w:rFonts w:eastAsia="Batang" w:cs="Arial"/>
                <w:lang w:eastAsia="en-US"/>
              </w:rPr>
              <w:t>srsHoppingBandwidth</w:t>
            </w:r>
          </w:p>
        </w:tc>
        <w:tc>
          <w:tcPr>
            <w:tcW w:w="960" w:type="dxa"/>
            <w:noWrap/>
            <w:vAlign w:val="center"/>
          </w:tcPr>
          <w:p w14:paraId="37B71898" w14:textId="77777777" w:rsidR="003E34CF" w:rsidRPr="006D6D77" w:rsidRDefault="003E34CF" w:rsidP="008B404B">
            <w:pPr>
              <w:pStyle w:val="TAC"/>
              <w:rPr>
                <w:rFonts w:eastAsia="Batang" w:cs="Arial"/>
                <w:lang w:eastAsia="en-US"/>
              </w:rPr>
            </w:pPr>
            <w:r w:rsidRPr="006D6D77">
              <w:rPr>
                <w:rFonts w:eastAsia="Batang" w:cs="Arial"/>
                <w:lang w:eastAsia="en-US"/>
              </w:rPr>
              <w:t>hbw0</w:t>
            </w:r>
          </w:p>
        </w:tc>
        <w:tc>
          <w:tcPr>
            <w:tcW w:w="960" w:type="dxa"/>
            <w:noWrap/>
            <w:vAlign w:val="center"/>
          </w:tcPr>
          <w:p w14:paraId="06375816" w14:textId="77777777" w:rsidR="003E34CF" w:rsidRPr="006D6D77" w:rsidRDefault="003E34CF" w:rsidP="008B404B">
            <w:pPr>
              <w:pStyle w:val="TAC"/>
              <w:rPr>
                <w:rFonts w:eastAsia="Batang" w:cs="Arial"/>
                <w:lang w:eastAsia="en-US"/>
              </w:rPr>
            </w:pPr>
            <w:r w:rsidRPr="006D6D77">
              <w:rPr>
                <w:rFonts w:eastAsia="Batang" w:cs="Arial"/>
                <w:lang w:eastAsia="en-US"/>
              </w:rPr>
              <w:t>hbw0</w:t>
            </w:r>
          </w:p>
        </w:tc>
        <w:tc>
          <w:tcPr>
            <w:tcW w:w="960" w:type="dxa"/>
            <w:noWrap/>
            <w:vAlign w:val="center"/>
          </w:tcPr>
          <w:p w14:paraId="143B07CE" w14:textId="77777777" w:rsidR="003E34CF" w:rsidRPr="006D6D77" w:rsidRDefault="003E34CF" w:rsidP="008B404B">
            <w:pPr>
              <w:pStyle w:val="TAC"/>
              <w:rPr>
                <w:rFonts w:eastAsia="Batang" w:cs="Arial"/>
                <w:lang w:eastAsia="en-US"/>
              </w:rPr>
            </w:pPr>
            <w:r w:rsidRPr="006D6D77">
              <w:rPr>
                <w:rFonts w:eastAsia="Batang" w:cs="Arial"/>
                <w:lang w:eastAsia="en-US"/>
              </w:rPr>
              <w:t>hbw0</w:t>
            </w:r>
          </w:p>
        </w:tc>
        <w:tc>
          <w:tcPr>
            <w:tcW w:w="960" w:type="dxa"/>
            <w:noWrap/>
            <w:vAlign w:val="center"/>
          </w:tcPr>
          <w:p w14:paraId="37A72C13" w14:textId="77777777" w:rsidR="003E34CF" w:rsidRPr="006D6D77" w:rsidRDefault="003E34CF" w:rsidP="008B404B">
            <w:pPr>
              <w:pStyle w:val="TAC"/>
              <w:rPr>
                <w:rFonts w:eastAsia="Batang" w:cs="Arial"/>
                <w:lang w:eastAsia="en-US"/>
              </w:rPr>
            </w:pPr>
            <w:r w:rsidRPr="006D6D77">
              <w:rPr>
                <w:rFonts w:eastAsia="Batang" w:cs="Arial"/>
                <w:lang w:eastAsia="en-US"/>
              </w:rPr>
              <w:t>hbw1</w:t>
            </w:r>
          </w:p>
        </w:tc>
        <w:tc>
          <w:tcPr>
            <w:tcW w:w="960" w:type="dxa"/>
            <w:noWrap/>
            <w:vAlign w:val="center"/>
          </w:tcPr>
          <w:p w14:paraId="23529E42" w14:textId="77777777" w:rsidR="003E34CF" w:rsidRPr="006D6D77" w:rsidRDefault="003E34CF" w:rsidP="008B404B">
            <w:pPr>
              <w:pStyle w:val="TAC"/>
              <w:rPr>
                <w:rFonts w:eastAsia="Batang" w:cs="Arial"/>
                <w:lang w:eastAsia="en-US"/>
              </w:rPr>
            </w:pPr>
            <w:r w:rsidRPr="006D6D77">
              <w:rPr>
                <w:rFonts w:eastAsia="Batang" w:cs="Arial"/>
                <w:lang w:eastAsia="en-US"/>
              </w:rPr>
              <w:t>hbw2</w:t>
            </w:r>
          </w:p>
        </w:tc>
        <w:tc>
          <w:tcPr>
            <w:tcW w:w="960" w:type="dxa"/>
            <w:noWrap/>
            <w:vAlign w:val="center"/>
          </w:tcPr>
          <w:p w14:paraId="338E1D26" w14:textId="77777777" w:rsidR="003E34CF" w:rsidRPr="006D6D77" w:rsidRDefault="003E34CF" w:rsidP="008B404B">
            <w:pPr>
              <w:pStyle w:val="TAC"/>
              <w:rPr>
                <w:rFonts w:eastAsia="Batang" w:cs="Arial"/>
                <w:lang w:eastAsia="en-US"/>
              </w:rPr>
            </w:pPr>
            <w:r w:rsidRPr="006D6D77">
              <w:rPr>
                <w:rFonts w:eastAsia="Batang" w:cs="Arial"/>
                <w:lang w:eastAsia="en-US"/>
              </w:rPr>
              <w:t>hbw2</w:t>
            </w:r>
          </w:p>
        </w:tc>
      </w:tr>
      <w:tr w:rsidR="003E34CF" w:rsidRPr="0032410E" w14:paraId="381AD36A" w14:textId="77777777" w:rsidTr="008D0901">
        <w:trPr>
          <w:jc w:val="center"/>
        </w:trPr>
        <w:tc>
          <w:tcPr>
            <w:tcW w:w="3320" w:type="dxa"/>
            <w:noWrap/>
            <w:vAlign w:val="center"/>
          </w:tcPr>
          <w:p w14:paraId="385428B4" w14:textId="77777777" w:rsidR="003E34CF" w:rsidRPr="006D6D77" w:rsidRDefault="003E34CF" w:rsidP="003A1ACE">
            <w:pPr>
              <w:pStyle w:val="TAL"/>
              <w:rPr>
                <w:rFonts w:eastAsia="Batang" w:cs="Arial"/>
                <w:lang w:eastAsia="en-US"/>
              </w:rPr>
            </w:pPr>
            <w:r w:rsidRPr="006D6D77">
              <w:rPr>
                <w:rFonts w:eastAsia="Batang" w:cs="Arial"/>
                <w:lang w:eastAsia="en-US"/>
              </w:rPr>
              <w:t>frequencyDomainPosition</w:t>
            </w:r>
          </w:p>
        </w:tc>
        <w:tc>
          <w:tcPr>
            <w:tcW w:w="960" w:type="dxa"/>
            <w:noWrap/>
            <w:vAlign w:val="center"/>
          </w:tcPr>
          <w:p w14:paraId="0FAA54A4"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147DC37D"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37C156D2"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0F2C89EA" w14:textId="77777777" w:rsidR="003E34CF" w:rsidRPr="006D6D77" w:rsidRDefault="003E34CF" w:rsidP="008B404B">
            <w:pPr>
              <w:pStyle w:val="TAC"/>
              <w:rPr>
                <w:rFonts w:eastAsia="Batang" w:cs="Arial"/>
                <w:lang w:eastAsia="en-US"/>
              </w:rPr>
            </w:pPr>
            <w:r w:rsidRPr="006D6D77">
              <w:rPr>
                <w:rFonts w:eastAsia="Batang" w:cs="Arial"/>
                <w:lang w:eastAsia="en-US"/>
              </w:rPr>
              <w:t>2</w:t>
            </w:r>
          </w:p>
        </w:tc>
        <w:tc>
          <w:tcPr>
            <w:tcW w:w="960" w:type="dxa"/>
            <w:noWrap/>
            <w:vAlign w:val="center"/>
          </w:tcPr>
          <w:p w14:paraId="3AB37E65" w14:textId="77777777" w:rsidR="003E34CF" w:rsidRPr="006D6D77" w:rsidRDefault="003E34CF" w:rsidP="008B404B">
            <w:pPr>
              <w:pStyle w:val="TAC"/>
              <w:rPr>
                <w:rFonts w:eastAsia="Batang" w:cs="Arial"/>
                <w:lang w:eastAsia="en-US"/>
              </w:rPr>
            </w:pPr>
            <w:r w:rsidRPr="006D6D77">
              <w:rPr>
                <w:rFonts w:eastAsia="Batang" w:cs="Arial"/>
                <w:lang w:eastAsia="en-US"/>
              </w:rPr>
              <w:t>8</w:t>
            </w:r>
          </w:p>
        </w:tc>
        <w:tc>
          <w:tcPr>
            <w:tcW w:w="960" w:type="dxa"/>
            <w:noWrap/>
            <w:vAlign w:val="center"/>
          </w:tcPr>
          <w:p w14:paraId="1304BEDD" w14:textId="77777777" w:rsidR="003E34CF" w:rsidRPr="006D6D77" w:rsidRDefault="003E34CF" w:rsidP="008B404B">
            <w:pPr>
              <w:pStyle w:val="TAC"/>
              <w:rPr>
                <w:rFonts w:eastAsia="Batang" w:cs="Arial"/>
                <w:lang w:eastAsia="en-US"/>
              </w:rPr>
            </w:pPr>
            <w:r w:rsidRPr="006D6D77">
              <w:rPr>
                <w:rFonts w:eastAsia="Batang" w:cs="Arial"/>
                <w:lang w:eastAsia="en-US"/>
              </w:rPr>
              <w:t>13</w:t>
            </w:r>
          </w:p>
        </w:tc>
      </w:tr>
      <w:tr w:rsidR="003E34CF" w:rsidRPr="0032410E" w14:paraId="34A25EF2" w14:textId="77777777" w:rsidTr="008D0901">
        <w:trPr>
          <w:jc w:val="center"/>
        </w:trPr>
        <w:tc>
          <w:tcPr>
            <w:tcW w:w="3320" w:type="dxa"/>
            <w:noWrap/>
            <w:vAlign w:val="center"/>
          </w:tcPr>
          <w:p w14:paraId="782D6D02" w14:textId="77777777" w:rsidR="003E34CF" w:rsidRPr="006D6D77" w:rsidRDefault="003E34CF" w:rsidP="003A1ACE">
            <w:pPr>
              <w:pStyle w:val="TAL"/>
              <w:rPr>
                <w:rFonts w:eastAsia="Batang" w:cs="Arial"/>
                <w:lang w:eastAsia="en-US"/>
              </w:rPr>
            </w:pPr>
            <w:r w:rsidRPr="006D6D77">
              <w:rPr>
                <w:rFonts w:eastAsia="Batang" w:cs="Arial"/>
                <w:lang w:eastAsia="en-US"/>
              </w:rPr>
              <w:t>srs-ConfigIndex</w:t>
            </w:r>
          </w:p>
        </w:tc>
        <w:tc>
          <w:tcPr>
            <w:tcW w:w="960" w:type="dxa"/>
            <w:noWrap/>
            <w:vAlign w:val="center"/>
          </w:tcPr>
          <w:p w14:paraId="01BBEE53"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960" w:type="dxa"/>
            <w:noWrap/>
            <w:vAlign w:val="center"/>
          </w:tcPr>
          <w:p w14:paraId="21B29EBA"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960" w:type="dxa"/>
            <w:noWrap/>
            <w:vAlign w:val="center"/>
          </w:tcPr>
          <w:p w14:paraId="5C7FFE5E"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960" w:type="dxa"/>
            <w:noWrap/>
            <w:vAlign w:val="center"/>
          </w:tcPr>
          <w:p w14:paraId="354E40DA"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960" w:type="dxa"/>
            <w:noWrap/>
            <w:vAlign w:val="center"/>
          </w:tcPr>
          <w:p w14:paraId="161AC9D5"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960" w:type="dxa"/>
            <w:noWrap/>
            <w:vAlign w:val="center"/>
          </w:tcPr>
          <w:p w14:paraId="1CBDB3AB" w14:textId="77777777" w:rsidR="003E34CF" w:rsidRPr="006D6D77" w:rsidRDefault="003E34CF" w:rsidP="008B404B">
            <w:pPr>
              <w:pStyle w:val="TAC"/>
              <w:rPr>
                <w:rFonts w:eastAsia="Batang" w:cs="Arial"/>
                <w:lang w:eastAsia="en-US"/>
              </w:rPr>
            </w:pPr>
            <w:r w:rsidRPr="006D6D77">
              <w:rPr>
                <w:rFonts w:eastAsia="Batang" w:cs="Arial"/>
                <w:lang w:eastAsia="en-US"/>
              </w:rPr>
              <w:t>5</w:t>
            </w:r>
          </w:p>
        </w:tc>
      </w:tr>
      <w:tr w:rsidR="003E34CF" w:rsidRPr="0032410E" w14:paraId="0FD3E6ED" w14:textId="77777777" w:rsidTr="008D0901">
        <w:trPr>
          <w:jc w:val="center"/>
        </w:trPr>
        <w:tc>
          <w:tcPr>
            <w:tcW w:w="3320" w:type="dxa"/>
            <w:noWrap/>
            <w:vAlign w:val="center"/>
          </w:tcPr>
          <w:p w14:paraId="542129C1" w14:textId="77777777" w:rsidR="003E34CF" w:rsidRPr="006D6D77" w:rsidRDefault="003E34CF" w:rsidP="003A1ACE">
            <w:pPr>
              <w:pStyle w:val="TAL"/>
              <w:rPr>
                <w:rFonts w:eastAsia="Batang" w:cs="Arial"/>
                <w:lang w:eastAsia="en-US"/>
              </w:rPr>
            </w:pPr>
            <w:r w:rsidRPr="006D6D77">
              <w:rPr>
                <w:rFonts w:eastAsia="Batang" w:cs="Arial"/>
                <w:lang w:eastAsia="en-US"/>
              </w:rPr>
              <w:t>transmissionComb</w:t>
            </w:r>
          </w:p>
        </w:tc>
        <w:tc>
          <w:tcPr>
            <w:tcW w:w="960" w:type="dxa"/>
            <w:noWrap/>
            <w:vAlign w:val="center"/>
          </w:tcPr>
          <w:p w14:paraId="174BA1AA"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4B85B459"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6364A002"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265B593A"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197ABA26"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960" w:type="dxa"/>
            <w:noWrap/>
            <w:vAlign w:val="center"/>
          </w:tcPr>
          <w:p w14:paraId="14440080" w14:textId="77777777" w:rsidR="003E34CF" w:rsidRPr="006D6D77" w:rsidRDefault="003E34CF" w:rsidP="008B404B">
            <w:pPr>
              <w:pStyle w:val="TAC"/>
              <w:rPr>
                <w:rFonts w:eastAsia="Batang" w:cs="Arial"/>
                <w:lang w:eastAsia="en-US"/>
              </w:rPr>
            </w:pPr>
            <w:r w:rsidRPr="006D6D77">
              <w:rPr>
                <w:rFonts w:eastAsia="Batang" w:cs="Arial"/>
                <w:lang w:eastAsia="en-US"/>
              </w:rPr>
              <w:t>0</w:t>
            </w:r>
          </w:p>
        </w:tc>
      </w:tr>
      <w:tr w:rsidR="003E34CF" w:rsidRPr="0032410E" w14:paraId="660DFF75" w14:textId="77777777" w:rsidTr="008D0901">
        <w:trPr>
          <w:jc w:val="center"/>
        </w:trPr>
        <w:tc>
          <w:tcPr>
            <w:tcW w:w="3320" w:type="dxa"/>
            <w:noWrap/>
            <w:vAlign w:val="center"/>
          </w:tcPr>
          <w:p w14:paraId="4F4EBCF5" w14:textId="77777777" w:rsidR="003E34CF" w:rsidRPr="006D6D77" w:rsidRDefault="003E34CF" w:rsidP="003A1ACE">
            <w:pPr>
              <w:pStyle w:val="TAL"/>
              <w:rPr>
                <w:rFonts w:eastAsia="Batang" w:cs="Arial"/>
                <w:lang w:eastAsia="en-US"/>
              </w:rPr>
            </w:pPr>
            <w:r w:rsidRPr="006D6D77">
              <w:rPr>
                <w:rFonts w:eastAsia="Batang" w:cs="Arial"/>
                <w:lang w:eastAsia="en-US"/>
              </w:rPr>
              <w:t>cyclicShift</w:t>
            </w:r>
          </w:p>
        </w:tc>
        <w:tc>
          <w:tcPr>
            <w:tcW w:w="960" w:type="dxa"/>
            <w:noWrap/>
            <w:vAlign w:val="center"/>
          </w:tcPr>
          <w:p w14:paraId="1AB3D8F3"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960" w:type="dxa"/>
            <w:noWrap/>
            <w:vAlign w:val="center"/>
          </w:tcPr>
          <w:p w14:paraId="0096A2DF"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960" w:type="dxa"/>
            <w:noWrap/>
            <w:vAlign w:val="center"/>
          </w:tcPr>
          <w:p w14:paraId="2DF2E828"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960" w:type="dxa"/>
            <w:noWrap/>
            <w:vAlign w:val="center"/>
          </w:tcPr>
          <w:p w14:paraId="5AC10146"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960" w:type="dxa"/>
            <w:noWrap/>
            <w:vAlign w:val="center"/>
          </w:tcPr>
          <w:p w14:paraId="395ACF5B"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960" w:type="dxa"/>
            <w:noWrap/>
            <w:vAlign w:val="center"/>
          </w:tcPr>
          <w:p w14:paraId="6BD1AE06"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r>
      <w:tr w:rsidR="003E34CF" w:rsidRPr="0032410E" w14:paraId="4FEC7D05" w14:textId="77777777" w:rsidTr="008D0901">
        <w:trPr>
          <w:jc w:val="center"/>
        </w:trPr>
        <w:tc>
          <w:tcPr>
            <w:tcW w:w="3320" w:type="dxa"/>
            <w:noWrap/>
            <w:vAlign w:val="center"/>
          </w:tcPr>
          <w:p w14:paraId="420E1F45" w14:textId="77777777" w:rsidR="003E34CF" w:rsidRPr="006D6D77" w:rsidRDefault="003E34CF" w:rsidP="003A1ACE">
            <w:pPr>
              <w:pStyle w:val="TAL"/>
              <w:rPr>
                <w:rFonts w:eastAsia="Batang" w:cs="Arial"/>
                <w:lang w:eastAsia="en-US"/>
              </w:rPr>
            </w:pPr>
            <w:r w:rsidRPr="006D6D77">
              <w:rPr>
                <w:rFonts w:eastAsia="Batang" w:cs="Arial"/>
                <w:lang w:eastAsia="en-US"/>
              </w:rPr>
              <w:t>srsAntennaPort</w:t>
            </w:r>
          </w:p>
        </w:tc>
        <w:tc>
          <w:tcPr>
            <w:tcW w:w="960" w:type="dxa"/>
            <w:noWrap/>
            <w:vAlign w:val="center"/>
          </w:tcPr>
          <w:p w14:paraId="32D265E5"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960" w:type="dxa"/>
            <w:noWrap/>
            <w:vAlign w:val="center"/>
          </w:tcPr>
          <w:p w14:paraId="4C9BD523"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960" w:type="dxa"/>
            <w:noWrap/>
            <w:vAlign w:val="center"/>
          </w:tcPr>
          <w:p w14:paraId="114C7C7B"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960" w:type="dxa"/>
            <w:noWrap/>
            <w:vAlign w:val="center"/>
          </w:tcPr>
          <w:p w14:paraId="3E502937"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960" w:type="dxa"/>
            <w:noWrap/>
            <w:vAlign w:val="center"/>
          </w:tcPr>
          <w:p w14:paraId="2449F51B"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960" w:type="dxa"/>
            <w:noWrap/>
            <w:vAlign w:val="center"/>
          </w:tcPr>
          <w:p w14:paraId="444CC348"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r>
      <w:tr w:rsidR="003E34CF" w:rsidRPr="0032410E" w14:paraId="7125EC06" w14:textId="77777777" w:rsidTr="008D0901">
        <w:trPr>
          <w:jc w:val="center"/>
        </w:trPr>
        <w:tc>
          <w:tcPr>
            <w:tcW w:w="3320" w:type="dxa"/>
            <w:noWrap/>
            <w:vAlign w:val="center"/>
          </w:tcPr>
          <w:p w14:paraId="3E84F6D1" w14:textId="77777777" w:rsidR="003E34CF" w:rsidRPr="006D6D77" w:rsidRDefault="003E34CF" w:rsidP="003A1ACE">
            <w:pPr>
              <w:pStyle w:val="TAL"/>
              <w:rPr>
                <w:rFonts w:eastAsia="Batang" w:cs="Arial"/>
                <w:lang w:eastAsia="en-US"/>
              </w:rPr>
            </w:pPr>
            <w:r w:rsidRPr="006D6D77">
              <w:rPr>
                <w:rFonts w:eastAsia="Batang" w:cs="Arial"/>
                <w:lang w:eastAsia="en-US"/>
              </w:rPr>
              <w:t>Number of SRS resource blocks</w:t>
            </w:r>
          </w:p>
        </w:tc>
        <w:tc>
          <w:tcPr>
            <w:tcW w:w="960" w:type="dxa"/>
            <w:noWrap/>
            <w:vAlign w:val="center"/>
          </w:tcPr>
          <w:p w14:paraId="0DFD8D24"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960" w:type="dxa"/>
            <w:noWrap/>
            <w:vAlign w:val="center"/>
          </w:tcPr>
          <w:p w14:paraId="531C500E"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960" w:type="dxa"/>
            <w:noWrap/>
            <w:vAlign w:val="center"/>
          </w:tcPr>
          <w:p w14:paraId="003808D9"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960" w:type="dxa"/>
            <w:noWrap/>
            <w:vAlign w:val="center"/>
          </w:tcPr>
          <w:p w14:paraId="00B8258F"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960" w:type="dxa"/>
            <w:noWrap/>
            <w:vAlign w:val="center"/>
          </w:tcPr>
          <w:p w14:paraId="33857F52"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960" w:type="dxa"/>
            <w:noWrap/>
            <w:vAlign w:val="center"/>
          </w:tcPr>
          <w:p w14:paraId="2372409F" w14:textId="77777777" w:rsidR="003E34CF" w:rsidRPr="006D6D77" w:rsidRDefault="003E34CF" w:rsidP="008B404B">
            <w:pPr>
              <w:pStyle w:val="TAC"/>
              <w:rPr>
                <w:rFonts w:eastAsia="Batang" w:cs="Arial"/>
                <w:lang w:eastAsia="en-US"/>
              </w:rPr>
            </w:pPr>
            <w:r w:rsidRPr="006D6D77">
              <w:rPr>
                <w:rFonts w:eastAsia="Batang" w:cs="Arial"/>
                <w:lang w:eastAsia="en-US"/>
              </w:rPr>
              <w:t>4</w:t>
            </w:r>
          </w:p>
        </w:tc>
      </w:tr>
      <w:tr w:rsidR="003E34CF" w:rsidRPr="0032410E" w14:paraId="758E8500" w14:textId="77777777" w:rsidTr="008D0901">
        <w:trPr>
          <w:jc w:val="center"/>
        </w:trPr>
        <w:tc>
          <w:tcPr>
            <w:tcW w:w="3320" w:type="dxa"/>
            <w:noWrap/>
            <w:vAlign w:val="center"/>
          </w:tcPr>
          <w:p w14:paraId="56DCA155" w14:textId="77777777" w:rsidR="003E34CF" w:rsidRPr="006D6D77" w:rsidRDefault="003E34CF" w:rsidP="003A1ACE">
            <w:pPr>
              <w:pStyle w:val="TAL"/>
              <w:rPr>
                <w:rFonts w:eastAsia="Batang" w:cs="Arial"/>
                <w:lang w:eastAsia="en-US"/>
              </w:rPr>
            </w:pPr>
            <w:r w:rsidRPr="006D6D77">
              <w:rPr>
                <w:rFonts w:eastAsia="Batang" w:cs="Arial"/>
                <w:lang w:eastAsia="en-US"/>
              </w:rPr>
              <w:t>Number of configured SRS transmissions, as indicated by E-SMLC</w:t>
            </w:r>
          </w:p>
        </w:tc>
        <w:tc>
          <w:tcPr>
            <w:tcW w:w="960" w:type="dxa"/>
            <w:noWrap/>
            <w:vAlign w:val="center"/>
          </w:tcPr>
          <w:p w14:paraId="69261D28" w14:textId="77777777" w:rsidR="003E34CF" w:rsidRPr="006D6D77" w:rsidRDefault="003E34CF" w:rsidP="008B404B">
            <w:pPr>
              <w:pStyle w:val="TAC"/>
              <w:rPr>
                <w:rFonts w:eastAsia="Batang" w:cs="Arial"/>
                <w:lang w:eastAsia="en-US"/>
              </w:rPr>
            </w:pPr>
            <w:r w:rsidRPr="006D6D77">
              <w:rPr>
                <w:rFonts w:eastAsia="Batang" w:cs="Arial"/>
                <w:lang w:eastAsia="en-US"/>
              </w:rPr>
              <w:t>≥500</w:t>
            </w:r>
            <w:r w:rsidR="003A1ACE" w:rsidRPr="006D6D77">
              <w:rPr>
                <w:rFonts w:eastAsia="Batang" w:cs="Arial"/>
                <w:lang w:eastAsia="en-US"/>
              </w:rPr>
              <w:br/>
              <w:t>(see note</w:t>
            </w:r>
            <w:r w:rsidR="006F06F2" w:rsidRPr="006D6D77">
              <w:rPr>
                <w:rFonts w:eastAsia="Batang" w:cs="Arial"/>
                <w:lang w:eastAsia="en-US"/>
              </w:rPr>
              <w:t xml:space="preserve"> 1</w:t>
            </w:r>
            <w:r w:rsidR="003A1ACE" w:rsidRPr="006D6D77">
              <w:rPr>
                <w:rFonts w:eastAsia="Batang" w:cs="Arial"/>
                <w:lang w:eastAsia="en-US"/>
              </w:rPr>
              <w:t>)</w:t>
            </w:r>
          </w:p>
        </w:tc>
        <w:tc>
          <w:tcPr>
            <w:tcW w:w="960" w:type="dxa"/>
            <w:noWrap/>
            <w:vAlign w:val="center"/>
          </w:tcPr>
          <w:p w14:paraId="76397B38" w14:textId="77777777" w:rsidR="003E34CF" w:rsidRPr="006D6D77" w:rsidRDefault="003E34CF" w:rsidP="008B404B">
            <w:pPr>
              <w:pStyle w:val="TAC"/>
              <w:rPr>
                <w:rFonts w:eastAsia="Batang" w:cs="Arial"/>
                <w:lang w:eastAsia="en-US"/>
              </w:rPr>
            </w:pPr>
            <w:r w:rsidRPr="006D6D77">
              <w:rPr>
                <w:rFonts w:eastAsia="Batang" w:cs="Arial"/>
                <w:lang w:eastAsia="en-US"/>
              </w:rPr>
              <w:t>≥500</w:t>
            </w:r>
            <w:r w:rsidR="003A1ACE" w:rsidRPr="006D6D77">
              <w:rPr>
                <w:rFonts w:eastAsia="Batang" w:cs="Arial"/>
                <w:lang w:eastAsia="en-US"/>
              </w:rPr>
              <w:br/>
              <w:t>(see n</w:t>
            </w:r>
            <w:r w:rsidRPr="006D6D77">
              <w:rPr>
                <w:rFonts w:eastAsia="Batang" w:cs="Arial"/>
                <w:lang w:eastAsia="en-US"/>
              </w:rPr>
              <w:t>ote</w:t>
            </w:r>
            <w:r w:rsidR="006F06F2" w:rsidRPr="006D6D77">
              <w:rPr>
                <w:rFonts w:eastAsia="Batang" w:cs="Arial"/>
                <w:lang w:eastAsia="en-US"/>
              </w:rPr>
              <w:t xml:space="preserve"> 1</w:t>
            </w:r>
            <w:r w:rsidR="003A1ACE" w:rsidRPr="006D6D77">
              <w:rPr>
                <w:rFonts w:eastAsia="Batang" w:cs="Arial"/>
                <w:lang w:eastAsia="en-US"/>
              </w:rPr>
              <w:t>)</w:t>
            </w:r>
          </w:p>
        </w:tc>
        <w:tc>
          <w:tcPr>
            <w:tcW w:w="960" w:type="dxa"/>
            <w:noWrap/>
            <w:vAlign w:val="center"/>
          </w:tcPr>
          <w:p w14:paraId="1638FE92" w14:textId="77777777" w:rsidR="003A1ACE" w:rsidRPr="006D6D77" w:rsidRDefault="003E34CF" w:rsidP="008B404B">
            <w:pPr>
              <w:pStyle w:val="TAC"/>
              <w:rPr>
                <w:rFonts w:eastAsia="Batang" w:cs="Arial"/>
                <w:lang w:eastAsia="en-US"/>
              </w:rPr>
            </w:pPr>
            <w:r w:rsidRPr="006D6D77">
              <w:rPr>
                <w:rFonts w:eastAsia="Batang" w:cs="Arial"/>
                <w:lang w:eastAsia="en-US"/>
              </w:rPr>
              <w:t>≥500</w:t>
            </w:r>
          </w:p>
          <w:p w14:paraId="238AD7D2" w14:textId="77777777" w:rsidR="003E34CF" w:rsidRPr="006D6D77" w:rsidRDefault="003A1ACE" w:rsidP="008B404B">
            <w:pPr>
              <w:pStyle w:val="TAC"/>
              <w:rPr>
                <w:rFonts w:eastAsia="Batang" w:cs="Arial"/>
                <w:lang w:eastAsia="en-US"/>
              </w:rPr>
            </w:pPr>
            <w:r w:rsidRPr="006D6D77">
              <w:rPr>
                <w:rFonts w:eastAsia="Batang" w:cs="Arial"/>
                <w:lang w:eastAsia="en-US"/>
              </w:rPr>
              <w:t>(see n</w:t>
            </w:r>
            <w:r w:rsidR="003E34CF" w:rsidRPr="006D6D77">
              <w:rPr>
                <w:rFonts w:eastAsia="Batang" w:cs="Arial"/>
                <w:lang w:eastAsia="en-US"/>
              </w:rPr>
              <w:t>ote</w:t>
            </w:r>
            <w:r w:rsidR="006F06F2" w:rsidRPr="006D6D77">
              <w:rPr>
                <w:rFonts w:eastAsia="Batang" w:cs="Arial"/>
                <w:lang w:eastAsia="en-US"/>
              </w:rPr>
              <w:t xml:space="preserve"> 1</w:t>
            </w:r>
            <w:r w:rsidRPr="006D6D77">
              <w:rPr>
                <w:rFonts w:eastAsia="Batang" w:cs="Arial"/>
                <w:lang w:eastAsia="en-US"/>
              </w:rPr>
              <w:t>)</w:t>
            </w:r>
          </w:p>
        </w:tc>
        <w:tc>
          <w:tcPr>
            <w:tcW w:w="960" w:type="dxa"/>
            <w:noWrap/>
            <w:vAlign w:val="center"/>
          </w:tcPr>
          <w:p w14:paraId="20865048" w14:textId="77777777" w:rsidR="003A1ACE" w:rsidRPr="006D6D77" w:rsidRDefault="003E34CF" w:rsidP="008B404B">
            <w:pPr>
              <w:pStyle w:val="TAC"/>
              <w:rPr>
                <w:rFonts w:eastAsia="Batang" w:cs="Arial"/>
                <w:lang w:eastAsia="en-US"/>
              </w:rPr>
            </w:pPr>
            <w:r w:rsidRPr="006D6D77">
              <w:rPr>
                <w:rFonts w:eastAsia="Batang" w:cs="Arial"/>
                <w:lang w:eastAsia="en-US"/>
              </w:rPr>
              <w:t>≥500</w:t>
            </w:r>
          </w:p>
          <w:p w14:paraId="5BC2AE73" w14:textId="77777777" w:rsidR="003E34CF" w:rsidRPr="006D6D77" w:rsidRDefault="003A1ACE" w:rsidP="008B404B">
            <w:pPr>
              <w:pStyle w:val="TAC"/>
              <w:rPr>
                <w:rFonts w:eastAsia="Batang" w:cs="Arial"/>
                <w:lang w:eastAsia="en-US"/>
              </w:rPr>
            </w:pPr>
            <w:r w:rsidRPr="006D6D77">
              <w:rPr>
                <w:rFonts w:eastAsia="Batang" w:cs="Arial"/>
                <w:lang w:eastAsia="en-US"/>
              </w:rPr>
              <w:t>(see note</w:t>
            </w:r>
            <w:r w:rsidR="006F06F2" w:rsidRPr="006D6D77">
              <w:rPr>
                <w:rFonts w:eastAsia="Batang" w:cs="Arial"/>
                <w:lang w:eastAsia="en-US"/>
              </w:rPr>
              <w:t xml:space="preserve"> 1</w:t>
            </w:r>
            <w:r w:rsidRPr="006D6D77">
              <w:rPr>
                <w:rFonts w:eastAsia="Batang" w:cs="Arial"/>
                <w:lang w:eastAsia="en-US"/>
              </w:rPr>
              <w:t>)</w:t>
            </w:r>
          </w:p>
        </w:tc>
        <w:tc>
          <w:tcPr>
            <w:tcW w:w="960" w:type="dxa"/>
            <w:noWrap/>
            <w:vAlign w:val="center"/>
          </w:tcPr>
          <w:p w14:paraId="56AB58E1" w14:textId="77777777" w:rsidR="003A1ACE" w:rsidRPr="006D6D77" w:rsidRDefault="003E34CF" w:rsidP="008B404B">
            <w:pPr>
              <w:pStyle w:val="TAC"/>
              <w:rPr>
                <w:rFonts w:eastAsia="Batang" w:cs="Arial"/>
                <w:lang w:eastAsia="en-US"/>
              </w:rPr>
            </w:pPr>
            <w:r w:rsidRPr="006D6D77">
              <w:rPr>
                <w:rFonts w:eastAsia="Batang" w:cs="Arial"/>
                <w:lang w:eastAsia="en-US"/>
              </w:rPr>
              <w:t>≥500</w:t>
            </w:r>
          </w:p>
          <w:p w14:paraId="067D872F" w14:textId="77777777" w:rsidR="003E34CF" w:rsidRPr="006D6D77" w:rsidRDefault="003A1ACE" w:rsidP="008B404B">
            <w:pPr>
              <w:pStyle w:val="TAC"/>
              <w:rPr>
                <w:rFonts w:eastAsia="Batang" w:cs="Arial"/>
                <w:lang w:eastAsia="en-US"/>
              </w:rPr>
            </w:pPr>
            <w:r w:rsidRPr="006D6D77">
              <w:rPr>
                <w:rFonts w:eastAsia="Batang" w:cs="Arial"/>
                <w:lang w:eastAsia="en-US"/>
              </w:rPr>
              <w:t>(see n</w:t>
            </w:r>
            <w:r w:rsidR="003E34CF" w:rsidRPr="006D6D77">
              <w:rPr>
                <w:rFonts w:eastAsia="Batang" w:cs="Arial"/>
                <w:lang w:eastAsia="en-US"/>
              </w:rPr>
              <w:t>ote</w:t>
            </w:r>
            <w:r w:rsidR="006F06F2" w:rsidRPr="006D6D77">
              <w:rPr>
                <w:rFonts w:eastAsia="Batang" w:cs="Arial"/>
                <w:lang w:eastAsia="en-US"/>
              </w:rPr>
              <w:t xml:space="preserve"> 1</w:t>
            </w:r>
            <w:r w:rsidRPr="006D6D77">
              <w:rPr>
                <w:rFonts w:eastAsia="Batang" w:cs="Arial"/>
                <w:lang w:eastAsia="en-US"/>
              </w:rPr>
              <w:t>)</w:t>
            </w:r>
          </w:p>
        </w:tc>
        <w:tc>
          <w:tcPr>
            <w:tcW w:w="960" w:type="dxa"/>
            <w:noWrap/>
            <w:vAlign w:val="center"/>
          </w:tcPr>
          <w:p w14:paraId="18B7C894" w14:textId="77777777" w:rsidR="003A1ACE" w:rsidRPr="006D6D77" w:rsidRDefault="003E34CF" w:rsidP="008B404B">
            <w:pPr>
              <w:pStyle w:val="TAC"/>
              <w:rPr>
                <w:rFonts w:eastAsia="Batang" w:cs="Arial"/>
                <w:lang w:eastAsia="en-US"/>
              </w:rPr>
            </w:pPr>
            <w:r w:rsidRPr="006D6D77">
              <w:rPr>
                <w:rFonts w:eastAsia="Batang" w:cs="Arial"/>
                <w:lang w:eastAsia="en-US"/>
              </w:rPr>
              <w:t>≥500</w:t>
            </w:r>
          </w:p>
          <w:p w14:paraId="5D969993" w14:textId="77777777" w:rsidR="003E34CF" w:rsidRPr="006D6D77" w:rsidRDefault="003A1ACE" w:rsidP="008B404B">
            <w:pPr>
              <w:pStyle w:val="TAC"/>
              <w:rPr>
                <w:rFonts w:eastAsia="Batang" w:cs="Arial"/>
                <w:lang w:eastAsia="en-US"/>
              </w:rPr>
            </w:pPr>
            <w:r w:rsidRPr="006D6D77">
              <w:rPr>
                <w:rFonts w:eastAsia="Batang" w:cs="Arial"/>
                <w:lang w:eastAsia="en-US"/>
              </w:rPr>
              <w:t>(see n</w:t>
            </w:r>
            <w:r w:rsidR="003E34CF" w:rsidRPr="006D6D77">
              <w:rPr>
                <w:rFonts w:eastAsia="Batang" w:cs="Arial"/>
                <w:lang w:eastAsia="en-US"/>
              </w:rPr>
              <w:t>ote</w:t>
            </w:r>
            <w:r w:rsidR="006F06F2" w:rsidRPr="006D6D77">
              <w:rPr>
                <w:rFonts w:eastAsia="Batang" w:cs="Arial"/>
                <w:lang w:eastAsia="en-US"/>
              </w:rPr>
              <w:t xml:space="preserve"> 1</w:t>
            </w:r>
            <w:r w:rsidRPr="006D6D77">
              <w:rPr>
                <w:rFonts w:eastAsia="Batang" w:cs="Arial"/>
                <w:lang w:eastAsia="en-US"/>
              </w:rPr>
              <w:t>)</w:t>
            </w:r>
          </w:p>
        </w:tc>
      </w:tr>
      <w:tr w:rsidR="003E34CF" w:rsidRPr="0032410E" w14:paraId="552C92B3" w14:textId="77777777" w:rsidTr="008D0901">
        <w:trPr>
          <w:jc w:val="center"/>
        </w:trPr>
        <w:tc>
          <w:tcPr>
            <w:tcW w:w="9080" w:type="dxa"/>
            <w:gridSpan w:val="7"/>
            <w:noWrap/>
            <w:vAlign w:val="center"/>
          </w:tcPr>
          <w:p w14:paraId="779140B7" w14:textId="77777777" w:rsidR="003E34CF" w:rsidRPr="006D6D77" w:rsidRDefault="003E34CF" w:rsidP="008B404B">
            <w:pPr>
              <w:pStyle w:val="TAN"/>
              <w:rPr>
                <w:rFonts w:eastAsia="Batang" w:cs="Arial"/>
                <w:lang w:eastAsia="en-US"/>
              </w:rPr>
            </w:pPr>
            <w:r w:rsidRPr="006D6D77">
              <w:rPr>
                <w:rFonts w:eastAsia="Batang" w:cs="Arial"/>
                <w:lang w:eastAsia="en-US"/>
              </w:rPr>
              <w:t>N</w:t>
            </w:r>
            <w:r w:rsidR="00144C6C" w:rsidRPr="006D6D77">
              <w:rPr>
                <w:rFonts w:eastAsia="Batang" w:cs="Arial"/>
                <w:lang w:eastAsia="en-US"/>
              </w:rPr>
              <w:t>OTE</w:t>
            </w:r>
            <w:r w:rsidR="006F06F2" w:rsidRPr="006D6D77">
              <w:rPr>
                <w:rFonts w:eastAsia="Batang" w:cs="Arial"/>
                <w:lang w:eastAsia="en-US"/>
              </w:rPr>
              <w:t xml:space="preserve"> 1</w:t>
            </w:r>
            <w:r w:rsidR="003A1ACE" w:rsidRPr="006D6D77">
              <w:rPr>
                <w:rFonts w:eastAsia="Batang" w:cs="Arial"/>
                <w:lang w:eastAsia="en-US"/>
              </w:rPr>
              <w:t>:</w:t>
            </w:r>
            <w:r w:rsidR="003A1ACE" w:rsidRPr="006D6D77">
              <w:rPr>
                <w:rFonts w:eastAsia="Batang" w:cs="Arial"/>
                <w:lang w:eastAsia="en-US"/>
              </w:rPr>
              <w:tab/>
            </w:r>
            <w:r w:rsidRPr="006D6D77">
              <w:rPr>
                <w:rFonts w:eastAsia="Batang" w:cs="Arial"/>
                <w:lang w:eastAsia="en-US"/>
              </w:rPr>
              <w:t>The number of SRS transmissions may also be configured as Inf.</w:t>
            </w:r>
          </w:p>
          <w:p w14:paraId="1A6CA617" w14:textId="77777777" w:rsidR="006F06F2" w:rsidRPr="006D6D77" w:rsidRDefault="006F06F2" w:rsidP="008B404B">
            <w:pPr>
              <w:pStyle w:val="TAN"/>
              <w:rPr>
                <w:rFonts w:eastAsia="Batang" w:cs="Arial"/>
                <w:lang w:eastAsia="en-US"/>
              </w:rPr>
            </w:pPr>
            <w:r w:rsidRPr="006D6D77">
              <w:rPr>
                <w:rFonts w:eastAsia="Batang" w:cs="Arial"/>
                <w:lang w:eastAsia="en-US"/>
              </w:rPr>
              <w:t>NOTE 2:</w:t>
            </w:r>
            <w:r w:rsidRPr="006D6D77">
              <w:rPr>
                <w:rFonts w:eastAsia="Batang" w:cs="Arial"/>
                <w:lang w:eastAsia="en-US"/>
              </w:rPr>
              <w:tab/>
              <w:t>No SRS sequence hopping, no SRS group hopping</w:t>
            </w:r>
          </w:p>
        </w:tc>
      </w:tr>
    </w:tbl>
    <w:p w14:paraId="2A04CEC5" w14:textId="77777777" w:rsidR="003E34CF" w:rsidRPr="00B15549" w:rsidRDefault="003E34CF" w:rsidP="003E34CF">
      <w:pPr>
        <w:rPr>
          <w:lang w:eastAsia="zh-CN"/>
        </w:rPr>
      </w:pPr>
    </w:p>
    <w:p w14:paraId="157D2B11" w14:textId="77777777" w:rsidR="003E34CF" w:rsidRPr="00B15549" w:rsidRDefault="003E34CF" w:rsidP="008B404B">
      <w:pPr>
        <w:pStyle w:val="TH"/>
      </w:pPr>
      <w:r w:rsidRPr="00B15549">
        <w:t>Table A-2: SRS Configuration for in-channel selectivity</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288"/>
        <w:gridCol w:w="1266"/>
        <w:gridCol w:w="1266"/>
        <w:gridCol w:w="1266"/>
        <w:gridCol w:w="1266"/>
        <w:gridCol w:w="1266"/>
        <w:gridCol w:w="1277"/>
      </w:tblGrid>
      <w:tr w:rsidR="003E34CF" w:rsidRPr="0032410E" w14:paraId="66537DA2" w14:textId="77777777" w:rsidTr="003A1ACE">
        <w:trPr>
          <w:jc w:val="center"/>
        </w:trPr>
        <w:tc>
          <w:tcPr>
            <w:tcW w:w="2288" w:type="dxa"/>
            <w:noWrap/>
            <w:vAlign w:val="center"/>
          </w:tcPr>
          <w:p w14:paraId="7DE9FA4C" w14:textId="77777777" w:rsidR="003E34CF" w:rsidRPr="006D6D77" w:rsidRDefault="003E34CF" w:rsidP="003A1ACE">
            <w:pPr>
              <w:pStyle w:val="TAH"/>
              <w:rPr>
                <w:rFonts w:eastAsia="Batang" w:cs="Arial"/>
                <w:lang w:eastAsia="en-US"/>
              </w:rPr>
            </w:pPr>
            <w:r w:rsidRPr="006D6D77">
              <w:rPr>
                <w:rFonts w:eastAsia="Batang" w:cs="Arial"/>
                <w:lang w:eastAsia="en-US"/>
              </w:rPr>
              <w:t>Channel bandwidth</w:t>
            </w:r>
          </w:p>
        </w:tc>
        <w:tc>
          <w:tcPr>
            <w:tcW w:w="1266" w:type="dxa"/>
            <w:vAlign w:val="center"/>
          </w:tcPr>
          <w:p w14:paraId="14342E9F" w14:textId="77777777" w:rsidR="003E34CF" w:rsidRPr="006D6D77" w:rsidRDefault="003E34CF" w:rsidP="003A1ACE">
            <w:pPr>
              <w:pStyle w:val="TAH"/>
              <w:rPr>
                <w:rFonts w:eastAsia="Batang" w:cs="Arial"/>
                <w:lang w:eastAsia="en-US"/>
              </w:rPr>
            </w:pPr>
            <w:r w:rsidRPr="006D6D77">
              <w:rPr>
                <w:rFonts w:eastAsia="Batang" w:cs="Arial"/>
                <w:lang w:eastAsia="en-US"/>
              </w:rPr>
              <w:t>1.4 MHz</w:t>
            </w:r>
          </w:p>
        </w:tc>
        <w:tc>
          <w:tcPr>
            <w:tcW w:w="1266" w:type="dxa"/>
            <w:noWrap/>
            <w:vAlign w:val="center"/>
          </w:tcPr>
          <w:p w14:paraId="30ED4ABA" w14:textId="77777777" w:rsidR="003E34CF" w:rsidRPr="006D6D77" w:rsidRDefault="003E34CF" w:rsidP="003A1ACE">
            <w:pPr>
              <w:pStyle w:val="TAH"/>
              <w:rPr>
                <w:rFonts w:eastAsia="Batang" w:cs="Arial"/>
                <w:lang w:eastAsia="en-US"/>
              </w:rPr>
            </w:pPr>
            <w:r w:rsidRPr="006D6D77">
              <w:rPr>
                <w:rFonts w:eastAsia="Batang" w:cs="Arial"/>
                <w:lang w:eastAsia="en-US"/>
              </w:rPr>
              <w:t>3 MHz</w:t>
            </w:r>
          </w:p>
        </w:tc>
        <w:tc>
          <w:tcPr>
            <w:tcW w:w="1266" w:type="dxa"/>
            <w:noWrap/>
            <w:vAlign w:val="center"/>
          </w:tcPr>
          <w:p w14:paraId="1A58878E" w14:textId="77777777" w:rsidR="003E34CF" w:rsidRPr="006D6D77" w:rsidRDefault="003E34CF" w:rsidP="003A1ACE">
            <w:pPr>
              <w:pStyle w:val="TAH"/>
              <w:rPr>
                <w:rFonts w:eastAsia="Batang" w:cs="Arial"/>
                <w:lang w:eastAsia="en-US"/>
              </w:rPr>
            </w:pPr>
            <w:r w:rsidRPr="006D6D77">
              <w:rPr>
                <w:rFonts w:eastAsia="Batang" w:cs="Arial"/>
                <w:lang w:eastAsia="en-US"/>
              </w:rPr>
              <w:t>5</w:t>
            </w:r>
            <w:r w:rsidR="00C521F2" w:rsidRPr="006D6D77">
              <w:rPr>
                <w:rFonts w:eastAsia="Batang" w:cs="Arial"/>
                <w:lang w:eastAsia="en-US"/>
              </w:rPr>
              <w:t xml:space="preserve"> </w:t>
            </w:r>
            <w:r w:rsidRPr="006D6D77">
              <w:rPr>
                <w:rFonts w:eastAsia="Batang" w:cs="Arial"/>
                <w:lang w:eastAsia="en-US"/>
              </w:rPr>
              <w:t>MHz</w:t>
            </w:r>
          </w:p>
        </w:tc>
        <w:tc>
          <w:tcPr>
            <w:tcW w:w="1266" w:type="dxa"/>
            <w:noWrap/>
            <w:vAlign w:val="center"/>
          </w:tcPr>
          <w:p w14:paraId="51551F16" w14:textId="77777777" w:rsidR="003E34CF" w:rsidRPr="006D6D77" w:rsidRDefault="003E34CF" w:rsidP="003A1ACE">
            <w:pPr>
              <w:pStyle w:val="TAH"/>
              <w:rPr>
                <w:rFonts w:eastAsia="Batang" w:cs="Arial"/>
                <w:lang w:eastAsia="en-US"/>
              </w:rPr>
            </w:pPr>
            <w:r w:rsidRPr="006D6D77">
              <w:rPr>
                <w:rFonts w:eastAsia="Batang" w:cs="Arial"/>
                <w:lang w:eastAsia="en-US"/>
              </w:rPr>
              <w:t>10 MHz</w:t>
            </w:r>
          </w:p>
        </w:tc>
        <w:tc>
          <w:tcPr>
            <w:tcW w:w="1266" w:type="dxa"/>
            <w:noWrap/>
            <w:vAlign w:val="center"/>
          </w:tcPr>
          <w:p w14:paraId="49967A4A" w14:textId="77777777" w:rsidR="003E34CF" w:rsidRPr="006D6D77" w:rsidRDefault="003E34CF" w:rsidP="003A1ACE">
            <w:pPr>
              <w:pStyle w:val="TAH"/>
              <w:rPr>
                <w:rFonts w:eastAsia="Batang" w:cs="Arial"/>
                <w:lang w:eastAsia="en-US"/>
              </w:rPr>
            </w:pPr>
            <w:r w:rsidRPr="006D6D77">
              <w:rPr>
                <w:rFonts w:eastAsia="Batang" w:cs="Arial"/>
                <w:lang w:eastAsia="en-US"/>
              </w:rPr>
              <w:t>15 MHz</w:t>
            </w:r>
          </w:p>
        </w:tc>
        <w:tc>
          <w:tcPr>
            <w:tcW w:w="1277" w:type="dxa"/>
            <w:noWrap/>
            <w:vAlign w:val="center"/>
          </w:tcPr>
          <w:p w14:paraId="2CDE46EB" w14:textId="77777777" w:rsidR="003E34CF" w:rsidRPr="006D6D77" w:rsidRDefault="003E34CF" w:rsidP="003A1ACE">
            <w:pPr>
              <w:pStyle w:val="TAH"/>
              <w:rPr>
                <w:rFonts w:eastAsia="Batang" w:cs="Arial"/>
                <w:lang w:eastAsia="en-US"/>
              </w:rPr>
            </w:pPr>
            <w:r w:rsidRPr="006D6D77">
              <w:rPr>
                <w:rFonts w:eastAsia="Batang" w:cs="Arial"/>
                <w:lang w:eastAsia="en-US"/>
              </w:rPr>
              <w:t>20 MHz</w:t>
            </w:r>
          </w:p>
        </w:tc>
      </w:tr>
      <w:tr w:rsidR="003E34CF" w:rsidRPr="0032410E" w14:paraId="000A7BA3" w14:textId="77777777" w:rsidTr="003A1ACE">
        <w:trPr>
          <w:jc w:val="center"/>
        </w:trPr>
        <w:tc>
          <w:tcPr>
            <w:tcW w:w="2288" w:type="dxa"/>
            <w:noWrap/>
            <w:vAlign w:val="center"/>
          </w:tcPr>
          <w:p w14:paraId="2C07AF02" w14:textId="77777777" w:rsidR="003E34CF" w:rsidRPr="006D6D77" w:rsidRDefault="003E34CF" w:rsidP="003A1ACE">
            <w:pPr>
              <w:pStyle w:val="TAL"/>
              <w:rPr>
                <w:rFonts w:eastAsia="Batang" w:cs="Arial"/>
                <w:lang w:eastAsia="en-US"/>
              </w:rPr>
            </w:pPr>
            <w:r w:rsidRPr="006D6D77">
              <w:rPr>
                <w:rFonts w:eastAsia="Batang" w:cs="Arial"/>
                <w:lang w:eastAsia="en-US"/>
              </w:rPr>
              <w:t>UL bandwidth</w:t>
            </w:r>
          </w:p>
        </w:tc>
        <w:tc>
          <w:tcPr>
            <w:tcW w:w="1266" w:type="dxa"/>
            <w:vAlign w:val="center"/>
          </w:tcPr>
          <w:p w14:paraId="3DD19C92" w14:textId="77777777" w:rsidR="003E34CF" w:rsidRPr="006D6D77" w:rsidRDefault="003E34CF" w:rsidP="008B404B">
            <w:pPr>
              <w:pStyle w:val="TAC"/>
              <w:rPr>
                <w:rFonts w:eastAsia="Batang" w:cs="Arial"/>
                <w:lang w:eastAsia="en-US"/>
              </w:rPr>
            </w:pPr>
            <w:r w:rsidRPr="006D6D77">
              <w:rPr>
                <w:rFonts w:eastAsia="Batang" w:cs="Arial"/>
                <w:lang w:eastAsia="en-US"/>
              </w:rPr>
              <w:t>n6</w:t>
            </w:r>
          </w:p>
        </w:tc>
        <w:tc>
          <w:tcPr>
            <w:tcW w:w="1266" w:type="dxa"/>
            <w:noWrap/>
            <w:vAlign w:val="center"/>
          </w:tcPr>
          <w:p w14:paraId="2D705366" w14:textId="77777777" w:rsidR="003E34CF" w:rsidRPr="006D6D77" w:rsidRDefault="003E34CF" w:rsidP="008B404B">
            <w:pPr>
              <w:pStyle w:val="TAC"/>
              <w:rPr>
                <w:rFonts w:eastAsia="Batang" w:cs="Arial"/>
                <w:lang w:eastAsia="en-US"/>
              </w:rPr>
            </w:pPr>
            <w:r w:rsidRPr="006D6D77">
              <w:rPr>
                <w:rFonts w:eastAsia="Batang" w:cs="Arial"/>
                <w:lang w:eastAsia="en-US"/>
              </w:rPr>
              <w:t>n15</w:t>
            </w:r>
          </w:p>
        </w:tc>
        <w:tc>
          <w:tcPr>
            <w:tcW w:w="1266" w:type="dxa"/>
            <w:noWrap/>
            <w:vAlign w:val="center"/>
          </w:tcPr>
          <w:p w14:paraId="493C3909" w14:textId="77777777" w:rsidR="003E34CF" w:rsidRPr="006D6D77" w:rsidRDefault="003E34CF" w:rsidP="008B404B">
            <w:pPr>
              <w:pStyle w:val="TAC"/>
              <w:rPr>
                <w:rFonts w:eastAsia="Batang" w:cs="Arial"/>
                <w:lang w:eastAsia="en-US"/>
              </w:rPr>
            </w:pPr>
            <w:r w:rsidRPr="006D6D77">
              <w:rPr>
                <w:rFonts w:eastAsia="Batang" w:cs="Arial"/>
                <w:lang w:eastAsia="en-US"/>
              </w:rPr>
              <w:t>n25</w:t>
            </w:r>
          </w:p>
        </w:tc>
        <w:tc>
          <w:tcPr>
            <w:tcW w:w="1266" w:type="dxa"/>
            <w:noWrap/>
            <w:vAlign w:val="center"/>
          </w:tcPr>
          <w:p w14:paraId="2664E4F7" w14:textId="77777777" w:rsidR="003E34CF" w:rsidRPr="006D6D77" w:rsidRDefault="003E34CF" w:rsidP="008B404B">
            <w:pPr>
              <w:pStyle w:val="TAC"/>
              <w:rPr>
                <w:rFonts w:eastAsia="Batang" w:cs="Arial"/>
                <w:lang w:eastAsia="en-US"/>
              </w:rPr>
            </w:pPr>
            <w:r w:rsidRPr="006D6D77">
              <w:rPr>
                <w:rFonts w:eastAsia="Batang" w:cs="Arial"/>
                <w:lang w:eastAsia="en-US"/>
              </w:rPr>
              <w:t>n50</w:t>
            </w:r>
          </w:p>
        </w:tc>
        <w:tc>
          <w:tcPr>
            <w:tcW w:w="1266" w:type="dxa"/>
            <w:noWrap/>
            <w:vAlign w:val="center"/>
          </w:tcPr>
          <w:p w14:paraId="07B09147" w14:textId="77777777" w:rsidR="003E34CF" w:rsidRPr="006D6D77" w:rsidRDefault="003E34CF" w:rsidP="008B404B">
            <w:pPr>
              <w:pStyle w:val="TAC"/>
              <w:rPr>
                <w:rFonts w:eastAsia="Batang" w:cs="Arial"/>
                <w:lang w:eastAsia="en-US"/>
              </w:rPr>
            </w:pPr>
            <w:r w:rsidRPr="006D6D77">
              <w:rPr>
                <w:rFonts w:eastAsia="Batang" w:cs="Arial"/>
                <w:lang w:eastAsia="en-US"/>
              </w:rPr>
              <w:t>n75</w:t>
            </w:r>
          </w:p>
        </w:tc>
        <w:tc>
          <w:tcPr>
            <w:tcW w:w="1277" w:type="dxa"/>
            <w:noWrap/>
            <w:vAlign w:val="center"/>
          </w:tcPr>
          <w:p w14:paraId="1BC21774" w14:textId="77777777" w:rsidR="003E34CF" w:rsidRPr="006D6D77" w:rsidRDefault="003E34CF" w:rsidP="008B404B">
            <w:pPr>
              <w:pStyle w:val="TAC"/>
              <w:rPr>
                <w:rFonts w:eastAsia="Batang" w:cs="Arial"/>
                <w:lang w:eastAsia="en-US"/>
              </w:rPr>
            </w:pPr>
            <w:r w:rsidRPr="006D6D77">
              <w:rPr>
                <w:rFonts w:eastAsia="Batang" w:cs="Arial"/>
                <w:lang w:eastAsia="en-US"/>
              </w:rPr>
              <w:t>n100</w:t>
            </w:r>
          </w:p>
        </w:tc>
      </w:tr>
      <w:tr w:rsidR="003E34CF" w:rsidRPr="0032410E" w14:paraId="73FFB91D" w14:textId="77777777" w:rsidTr="003A1ACE">
        <w:trPr>
          <w:jc w:val="center"/>
        </w:trPr>
        <w:tc>
          <w:tcPr>
            <w:tcW w:w="2288" w:type="dxa"/>
            <w:noWrap/>
            <w:vAlign w:val="center"/>
          </w:tcPr>
          <w:p w14:paraId="2D35BC10" w14:textId="77777777" w:rsidR="003E34CF" w:rsidRPr="006D6D77" w:rsidRDefault="003E34CF" w:rsidP="003A1ACE">
            <w:pPr>
              <w:pStyle w:val="TAL"/>
              <w:rPr>
                <w:rFonts w:eastAsia="Batang" w:cs="Arial"/>
                <w:lang w:eastAsia="en-US"/>
              </w:rPr>
            </w:pPr>
            <w:r w:rsidRPr="006D6D77">
              <w:rPr>
                <w:rFonts w:eastAsia="Batang" w:cs="Arial"/>
                <w:lang w:eastAsia="en-US"/>
              </w:rPr>
              <w:t>srsBandwidthConfiguration</w:t>
            </w:r>
          </w:p>
        </w:tc>
        <w:tc>
          <w:tcPr>
            <w:tcW w:w="1266" w:type="dxa"/>
            <w:vAlign w:val="center"/>
          </w:tcPr>
          <w:p w14:paraId="017C6CDD" w14:textId="77777777" w:rsidR="003E34CF" w:rsidRPr="006D6D77" w:rsidRDefault="003E34CF" w:rsidP="008B404B">
            <w:pPr>
              <w:pStyle w:val="TAC"/>
              <w:rPr>
                <w:rFonts w:eastAsia="Batang" w:cs="Arial"/>
                <w:lang w:eastAsia="en-US"/>
              </w:rPr>
            </w:pPr>
            <w:r w:rsidRPr="006D6D77">
              <w:rPr>
                <w:rFonts w:eastAsia="Batang" w:cs="Arial"/>
                <w:lang w:eastAsia="en-US"/>
              </w:rPr>
              <w:t>bw7</w:t>
            </w:r>
          </w:p>
        </w:tc>
        <w:tc>
          <w:tcPr>
            <w:tcW w:w="1266" w:type="dxa"/>
            <w:noWrap/>
            <w:vAlign w:val="center"/>
          </w:tcPr>
          <w:p w14:paraId="1D68FA22"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c>
          <w:tcPr>
            <w:tcW w:w="1266" w:type="dxa"/>
            <w:noWrap/>
            <w:vAlign w:val="center"/>
          </w:tcPr>
          <w:p w14:paraId="5F50A565"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c>
          <w:tcPr>
            <w:tcW w:w="1266" w:type="dxa"/>
            <w:noWrap/>
            <w:vAlign w:val="center"/>
          </w:tcPr>
          <w:p w14:paraId="33E5FE21"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c>
          <w:tcPr>
            <w:tcW w:w="1266" w:type="dxa"/>
            <w:noWrap/>
            <w:vAlign w:val="center"/>
          </w:tcPr>
          <w:p w14:paraId="1952FF79" w14:textId="77777777" w:rsidR="003E34CF" w:rsidRPr="006D6D77" w:rsidRDefault="003E34CF" w:rsidP="008B404B">
            <w:pPr>
              <w:pStyle w:val="TAC"/>
              <w:rPr>
                <w:rFonts w:eastAsia="Batang" w:cs="Arial"/>
                <w:lang w:eastAsia="en-US"/>
              </w:rPr>
            </w:pPr>
            <w:r w:rsidRPr="006D6D77">
              <w:rPr>
                <w:rFonts w:eastAsia="Batang" w:cs="Arial"/>
                <w:lang w:eastAsia="en-US"/>
              </w:rPr>
              <w:t>bw6</w:t>
            </w:r>
          </w:p>
        </w:tc>
        <w:tc>
          <w:tcPr>
            <w:tcW w:w="1277" w:type="dxa"/>
            <w:noWrap/>
            <w:vAlign w:val="center"/>
          </w:tcPr>
          <w:p w14:paraId="201F8360" w14:textId="77777777" w:rsidR="003E34CF" w:rsidRPr="006D6D77" w:rsidRDefault="003E34CF" w:rsidP="008B404B">
            <w:pPr>
              <w:pStyle w:val="TAC"/>
              <w:rPr>
                <w:rFonts w:eastAsia="Batang" w:cs="Arial"/>
                <w:lang w:eastAsia="en-US"/>
              </w:rPr>
            </w:pPr>
            <w:r w:rsidRPr="006D6D77">
              <w:rPr>
                <w:rFonts w:eastAsia="Batang" w:cs="Arial"/>
                <w:lang w:eastAsia="en-US"/>
              </w:rPr>
              <w:t>bw5</w:t>
            </w:r>
          </w:p>
        </w:tc>
      </w:tr>
      <w:tr w:rsidR="003E34CF" w:rsidRPr="0032410E" w14:paraId="24052289" w14:textId="77777777" w:rsidTr="003A1ACE">
        <w:trPr>
          <w:jc w:val="center"/>
        </w:trPr>
        <w:tc>
          <w:tcPr>
            <w:tcW w:w="2288" w:type="dxa"/>
            <w:noWrap/>
            <w:vAlign w:val="center"/>
          </w:tcPr>
          <w:p w14:paraId="346D7310" w14:textId="77777777" w:rsidR="003E34CF" w:rsidRPr="006D6D77" w:rsidRDefault="003E34CF" w:rsidP="003A1ACE">
            <w:pPr>
              <w:pStyle w:val="TAL"/>
              <w:rPr>
                <w:rFonts w:eastAsia="Batang" w:cs="Arial"/>
                <w:lang w:eastAsia="en-US"/>
              </w:rPr>
            </w:pPr>
            <w:r w:rsidRPr="006D6D77">
              <w:rPr>
                <w:rFonts w:eastAsia="Batang" w:cs="Arial"/>
                <w:lang w:eastAsia="en-US"/>
              </w:rPr>
              <w:t>srsBandwidth</w:t>
            </w:r>
          </w:p>
        </w:tc>
        <w:tc>
          <w:tcPr>
            <w:tcW w:w="1266" w:type="dxa"/>
            <w:vAlign w:val="center"/>
          </w:tcPr>
          <w:p w14:paraId="65E40B72" w14:textId="77777777" w:rsidR="003E34CF" w:rsidRPr="006D6D77" w:rsidRDefault="003E34CF" w:rsidP="008B404B">
            <w:pPr>
              <w:pStyle w:val="TAC"/>
              <w:rPr>
                <w:rFonts w:eastAsia="Batang" w:cs="Arial"/>
                <w:lang w:eastAsia="en-US"/>
              </w:rPr>
            </w:pPr>
            <w:r w:rsidRPr="006D6D77">
              <w:rPr>
                <w:rFonts w:eastAsia="Batang" w:cs="Arial"/>
                <w:lang w:eastAsia="en-US"/>
              </w:rPr>
              <w:t>bw0</w:t>
            </w:r>
          </w:p>
        </w:tc>
        <w:tc>
          <w:tcPr>
            <w:tcW w:w="1266" w:type="dxa"/>
            <w:noWrap/>
            <w:vAlign w:val="center"/>
          </w:tcPr>
          <w:p w14:paraId="7897FE0F" w14:textId="77777777" w:rsidR="003E34CF" w:rsidRPr="006D6D77" w:rsidRDefault="003E34CF" w:rsidP="008B404B">
            <w:pPr>
              <w:pStyle w:val="TAC"/>
              <w:rPr>
                <w:rFonts w:eastAsia="Batang" w:cs="Arial"/>
                <w:lang w:eastAsia="en-US"/>
              </w:rPr>
            </w:pPr>
            <w:r w:rsidRPr="006D6D77">
              <w:rPr>
                <w:rFonts w:eastAsia="Batang" w:cs="Arial"/>
                <w:lang w:eastAsia="en-US"/>
              </w:rPr>
              <w:t>bw1</w:t>
            </w:r>
          </w:p>
        </w:tc>
        <w:tc>
          <w:tcPr>
            <w:tcW w:w="1266" w:type="dxa"/>
            <w:noWrap/>
            <w:vAlign w:val="center"/>
          </w:tcPr>
          <w:p w14:paraId="79FA89FF" w14:textId="77777777" w:rsidR="003E34CF" w:rsidRPr="006D6D77" w:rsidRDefault="003E34CF" w:rsidP="008B404B">
            <w:pPr>
              <w:pStyle w:val="TAC"/>
              <w:rPr>
                <w:rFonts w:eastAsia="Batang" w:cs="Arial"/>
                <w:lang w:eastAsia="en-US"/>
              </w:rPr>
            </w:pPr>
            <w:r w:rsidRPr="006D6D77">
              <w:rPr>
                <w:rFonts w:eastAsia="Batang" w:cs="Arial"/>
                <w:lang w:eastAsia="en-US"/>
              </w:rPr>
              <w:t>bw1</w:t>
            </w:r>
          </w:p>
        </w:tc>
        <w:tc>
          <w:tcPr>
            <w:tcW w:w="1266" w:type="dxa"/>
            <w:noWrap/>
            <w:vAlign w:val="center"/>
          </w:tcPr>
          <w:p w14:paraId="1B8CE1EB" w14:textId="77777777" w:rsidR="003E34CF" w:rsidRPr="006D6D77" w:rsidRDefault="003E34CF" w:rsidP="008B404B">
            <w:pPr>
              <w:pStyle w:val="TAC"/>
              <w:rPr>
                <w:rFonts w:eastAsia="Batang" w:cs="Arial"/>
                <w:lang w:eastAsia="en-US"/>
              </w:rPr>
            </w:pPr>
            <w:r w:rsidRPr="006D6D77">
              <w:rPr>
                <w:rFonts w:eastAsia="Batang" w:cs="Arial"/>
                <w:lang w:eastAsia="en-US"/>
              </w:rPr>
              <w:t>bw1</w:t>
            </w:r>
          </w:p>
        </w:tc>
        <w:tc>
          <w:tcPr>
            <w:tcW w:w="1266" w:type="dxa"/>
            <w:noWrap/>
            <w:vAlign w:val="center"/>
          </w:tcPr>
          <w:p w14:paraId="06C3A59A" w14:textId="77777777" w:rsidR="003E34CF" w:rsidRPr="006D6D77" w:rsidRDefault="003E34CF" w:rsidP="008B404B">
            <w:pPr>
              <w:pStyle w:val="TAC"/>
              <w:rPr>
                <w:rFonts w:eastAsia="Batang" w:cs="Arial"/>
                <w:lang w:eastAsia="en-US"/>
              </w:rPr>
            </w:pPr>
            <w:r w:rsidRPr="006D6D77">
              <w:rPr>
                <w:rFonts w:eastAsia="Batang" w:cs="Arial"/>
                <w:lang w:eastAsia="en-US"/>
              </w:rPr>
              <w:t>bw2</w:t>
            </w:r>
          </w:p>
        </w:tc>
        <w:tc>
          <w:tcPr>
            <w:tcW w:w="1277" w:type="dxa"/>
            <w:noWrap/>
            <w:vAlign w:val="center"/>
          </w:tcPr>
          <w:p w14:paraId="1AB4C563" w14:textId="77777777" w:rsidR="003E34CF" w:rsidRPr="006D6D77" w:rsidRDefault="003E34CF" w:rsidP="008B404B">
            <w:pPr>
              <w:pStyle w:val="TAC"/>
              <w:rPr>
                <w:rFonts w:eastAsia="Batang" w:cs="Arial"/>
                <w:lang w:eastAsia="en-US"/>
              </w:rPr>
            </w:pPr>
            <w:r w:rsidRPr="006D6D77">
              <w:rPr>
                <w:rFonts w:eastAsia="Batang" w:cs="Arial"/>
                <w:lang w:eastAsia="en-US"/>
              </w:rPr>
              <w:t>bw2</w:t>
            </w:r>
          </w:p>
        </w:tc>
      </w:tr>
      <w:tr w:rsidR="003E34CF" w:rsidRPr="0032410E" w14:paraId="09437A3A" w14:textId="77777777" w:rsidTr="003A1ACE">
        <w:trPr>
          <w:jc w:val="center"/>
        </w:trPr>
        <w:tc>
          <w:tcPr>
            <w:tcW w:w="2288" w:type="dxa"/>
            <w:noWrap/>
            <w:vAlign w:val="center"/>
          </w:tcPr>
          <w:p w14:paraId="740AA4C1" w14:textId="77777777" w:rsidR="003E34CF" w:rsidRPr="006D6D77" w:rsidRDefault="003E34CF" w:rsidP="003A1ACE">
            <w:pPr>
              <w:pStyle w:val="TAL"/>
              <w:rPr>
                <w:rFonts w:eastAsia="Batang" w:cs="Arial"/>
                <w:lang w:eastAsia="en-US"/>
              </w:rPr>
            </w:pPr>
            <w:r w:rsidRPr="006D6D77">
              <w:rPr>
                <w:rFonts w:eastAsia="Batang" w:cs="Arial"/>
                <w:lang w:eastAsia="en-US"/>
              </w:rPr>
              <w:t>srsHoppingBandwidth</w:t>
            </w:r>
          </w:p>
        </w:tc>
        <w:tc>
          <w:tcPr>
            <w:tcW w:w="1266" w:type="dxa"/>
            <w:vAlign w:val="center"/>
          </w:tcPr>
          <w:p w14:paraId="575F68C9" w14:textId="77777777" w:rsidR="003E34CF" w:rsidRPr="006D6D77" w:rsidRDefault="003E34CF" w:rsidP="008B404B">
            <w:pPr>
              <w:pStyle w:val="TAC"/>
              <w:rPr>
                <w:rFonts w:eastAsia="Batang" w:cs="Arial"/>
                <w:lang w:eastAsia="en-US"/>
              </w:rPr>
            </w:pPr>
            <w:r w:rsidRPr="006D6D77">
              <w:rPr>
                <w:rFonts w:eastAsia="Batang" w:cs="Arial"/>
                <w:lang w:eastAsia="en-US"/>
              </w:rPr>
              <w:t>hbw0</w:t>
            </w:r>
          </w:p>
        </w:tc>
        <w:tc>
          <w:tcPr>
            <w:tcW w:w="1266" w:type="dxa"/>
            <w:noWrap/>
            <w:vAlign w:val="center"/>
          </w:tcPr>
          <w:p w14:paraId="0243DDC9" w14:textId="77777777" w:rsidR="003E34CF" w:rsidRPr="006D6D77" w:rsidRDefault="003E34CF" w:rsidP="008B404B">
            <w:pPr>
              <w:pStyle w:val="TAC"/>
              <w:rPr>
                <w:rFonts w:eastAsia="Batang" w:cs="Arial"/>
                <w:lang w:eastAsia="en-US"/>
              </w:rPr>
            </w:pPr>
            <w:r w:rsidRPr="006D6D77">
              <w:rPr>
                <w:rFonts w:eastAsia="Batang" w:cs="Arial"/>
                <w:lang w:eastAsia="en-US"/>
              </w:rPr>
              <w:t>hbw1</w:t>
            </w:r>
          </w:p>
        </w:tc>
        <w:tc>
          <w:tcPr>
            <w:tcW w:w="1266" w:type="dxa"/>
            <w:noWrap/>
            <w:vAlign w:val="center"/>
          </w:tcPr>
          <w:p w14:paraId="00A017AE" w14:textId="77777777" w:rsidR="003E34CF" w:rsidRPr="006D6D77" w:rsidRDefault="003E34CF" w:rsidP="008B404B">
            <w:pPr>
              <w:pStyle w:val="TAC"/>
              <w:rPr>
                <w:rFonts w:eastAsia="Batang" w:cs="Arial"/>
                <w:lang w:eastAsia="en-US"/>
              </w:rPr>
            </w:pPr>
            <w:r w:rsidRPr="006D6D77">
              <w:rPr>
                <w:rFonts w:eastAsia="Batang" w:cs="Arial"/>
                <w:lang w:eastAsia="en-US"/>
              </w:rPr>
              <w:t>hbw1</w:t>
            </w:r>
          </w:p>
        </w:tc>
        <w:tc>
          <w:tcPr>
            <w:tcW w:w="1266" w:type="dxa"/>
            <w:noWrap/>
            <w:vAlign w:val="center"/>
          </w:tcPr>
          <w:p w14:paraId="18B90F69" w14:textId="77777777" w:rsidR="003E34CF" w:rsidRPr="006D6D77" w:rsidRDefault="003E34CF" w:rsidP="008B404B">
            <w:pPr>
              <w:pStyle w:val="TAC"/>
              <w:rPr>
                <w:rFonts w:eastAsia="Batang" w:cs="Arial"/>
                <w:lang w:eastAsia="en-US"/>
              </w:rPr>
            </w:pPr>
            <w:r w:rsidRPr="006D6D77">
              <w:rPr>
                <w:rFonts w:eastAsia="Batang" w:cs="Arial"/>
                <w:lang w:eastAsia="en-US"/>
              </w:rPr>
              <w:t>hbw1</w:t>
            </w:r>
          </w:p>
        </w:tc>
        <w:tc>
          <w:tcPr>
            <w:tcW w:w="1266" w:type="dxa"/>
            <w:noWrap/>
            <w:vAlign w:val="center"/>
          </w:tcPr>
          <w:p w14:paraId="0E90E52A" w14:textId="77777777" w:rsidR="003E34CF" w:rsidRPr="006D6D77" w:rsidRDefault="003E34CF" w:rsidP="008B404B">
            <w:pPr>
              <w:pStyle w:val="TAC"/>
              <w:rPr>
                <w:rFonts w:eastAsia="Batang" w:cs="Arial"/>
                <w:lang w:eastAsia="en-US"/>
              </w:rPr>
            </w:pPr>
            <w:r w:rsidRPr="006D6D77">
              <w:rPr>
                <w:rFonts w:eastAsia="Batang" w:cs="Arial"/>
                <w:lang w:eastAsia="en-US"/>
              </w:rPr>
              <w:t>hbw2</w:t>
            </w:r>
          </w:p>
        </w:tc>
        <w:tc>
          <w:tcPr>
            <w:tcW w:w="1277" w:type="dxa"/>
            <w:noWrap/>
            <w:vAlign w:val="center"/>
          </w:tcPr>
          <w:p w14:paraId="67B4418C" w14:textId="77777777" w:rsidR="003E34CF" w:rsidRPr="006D6D77" w:rsidRDefault="003E34CF" w:rsidP="008B404B">
            <w:pPr>
              <w:pStyle w:val="TAC"/>
              <w:rPr>
                <w:rFonts w:eastAsia="Batang" w:cs="Arial"/>
                <w:lang w:eastAsia="en-US"/>
              </w:rPr>
            </w:pPr>
            <w:r w:rsidRPr="006D6D77">
              <w:rPr>
                <w:rFonts w:eastAsia="Batang" w:cs="Arial"/>
                <w:lang w:eastAsia="en-US"/>
              </w:rPr>
              <w:t>hbw2</w:t>
            </w:r>
          </w:p>
        </w:tc>
      </w:tr>
      <w:tr w:rsidR="003E34CF" w:rsidRPr="0032410E" w14:paraId="51F0BE9F" w14:textId="77777777" w:rsidTr="003A1ACE">
        <w:trPr>
          <w:jc w:val="center"/>
        </w:trPr>
        <w:tc>
          <w:tcPr>
            <w:tcW w:w="2288" w:type="dxa"/>
            <w:noWrap/>
            <w:vAlign w:val="center"/>
          </w:tcPr>
          <w:p w14:paraId="7CB4AB01" w14:textId="77777777" w:rsidR="003E34CF" w:rsidRPr="006D6D77" w:rsidRDefault="003E34CF" w:rsidP="003A1ACE">
            <w:pPr>
              <w:pStyle w:val="TAL"/>
              <w:rPr>
                <w:rFonts w:eastAsia="Batang" w:cs="Arial"/>
                <w:lang w:eastAsia="en-US"/>
              </w:rPr>
            </w:pPr>
            <w:r w:rsidRPr="006D6D77">
              <w:rPr>
                <w:rFonts w:eastAsia="Batang" w:cs="Arial"/>
                <w:lang w:eastAsia="en-US"/>
              </w:rPr>
              <w:t>frequencyDomainPosition</w:t>
            </w:r>
          </w:p>
        </w:tc>
        <w:tc>
          <w:tcPr>
            <w:tcW w:w="1266" w:type="dxa"/>
            <w:vAlign w:val="center"/>
          </w:tcPr>
          <w:p w14:paraId="3A113E73"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429589A2"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7DCDED1B"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600E1C2B" w14:textId="77777777" w:rsidR="003E34CF" w:rsidRPr="006D6D77" w:rsidRDefault="003E34CF" w:rsidP="008B404B">
            <w:pPr>
              <w:pStyle w:val="TAC"/>
              <w:rPr>
                <w:rFonts w:eastAsia="Batang" w:cs="Arial"/>
                <w:lang w:eastAsia="en-US"/>
              </w:rPr>
            </w:pPr>
            <w:r w:rsidRPr="006D6D77">
              <w:rPr>
                <w:rFonts w:eastAsia="Batang" w:cs="Arial"/>
                <w:lang w:eastAsia="en-US"/>
              </w:rPr>
              <w:t>2</w:t>
            </w:r>
          </w:p>
        </w:tc>
        <w:tc>
          <w:tcPr>
            <w:tcW w:w="1266" w:type="dxa"/>
            <w:noWrap/>
            <w:vAlign w:val="center"/>
          </w:tcPr>
          <w:p w14:paraId="185B851A"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277" w:type="dxa"/>
            <w:noWrap/>
            <w:vAlign w:val="center"/>
          </w:tcPr>
          <w:p w14:paraId="0A0DE401" w14:textId="77777777" w:rsidR="003E34CF" w:rsidRPr="006D6D77" w:rsidRDefault="003E34CF" w:rsidP="008B404B">
            <w:pPr>
              <w:pStyle w:val="TAC"/>
              <w:rPr>
                <w:rFonts w:eastAsia="Batang" w:cs="Arial"/>
                <w:lang w:eastAsia="en-US"/>
              </w:rPr>
            </w:pPr>
            <w:r w:rsidRPr="006D6D77">
              <w:rPr>
                <w:rFonts w:eastAsia="Batang" w:cs="Arial"/>
                <w:lang w:eastAsia="en-US"/>
              </w:rPr>
              <w:t>13</w:t>
            </w:r>
          </w:p>
        </w:tc>
      </w:tr>
      <w:tr w:rsidR="003E34CF" w:rsidRPr="0032410E" w14:paraId="2FAA6723" w14:textId="77777777" w:rsidTr="003A1ACE">
        <w:trPr>
          <w:jc w:val="center"/>
        </w:trPr>
        <w:tc>
          <w:tcPr>
            <w:tcW w:w="2288" w:type="dxa"/>
            <w:noWrap/>
            <w:vAlign w:val="center"/>
          </w:tcPr>
          <w:p w14:paraId="1BCDC5D0" w14:textId="77777777" w:rsidR="003E34CF" w:rsidRPr="006D6D77" w:rsidRDefault="003E34CF" w:rsidP="003A1ACE">
            <w:pPr>
              <w:pStyle w:val="TAL"/>
              <w:rPr>
                <w:rFonts w:eastAsia="Batang" w:cs="Arial"/>
                <w:lang w:eastAsia="en-US"/>
              </w:rPr>
            </w:pPr>
            <w:r w:rsidRPr="006D6D77">
              <w:rPr>
                <w:rFonts w:eastAsia="Batang" w:cs="Arial"/>
                <w:lang w:eastAsia="en-US"/>
              </w:rPr>
              <w:t>srs-ConfigIndex</w:t>
            </w:r>
          </w:p>
        </w:tc>
        <w:tc>
          <w:tcPr>
            <w:tcW w:w="1266" w:type="dxa"/>
            <w:vAlign w:val="center"/>
          </w:tcPr>
          <w:p w14:paraId="402A6D31"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266" w:type="dxa"/>
            <w:noWrap/>
            <w:vAlign w:val="center"/>
          </w:tcPr>
          <w:p w14:paraId="36ABC638"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266" w:type="dxa"/>
            <w:noWrap/>
            <w:vAlign w:val="center"/>
          </w:tcPr>
          <w:p w14:paraId="76E02EE1"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266" w:type="dxa"/>
            <w:noWrap/>
            <w:vAlign w:val="center"/>
          </w:tcPr>
          <w:p w14:paraId="11735418"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266" w:type="dxa"/>
            <w:noWrap/>
            <w:vAlign w:val="center"/>
          </w:tcPr>
          <w:p w14:paraId="106DD4FE" w14:textId="77777777" w:rsidR="003E34CF" w:rsidRPr="006D6D77" w:rsidRDefault="003E34CF" w:rsidP="008B404B">
            <w:pPr>
              <w:pStyle w:val="TAC"/>
              <w:rPr>
                <w:rFonts w:eastAsia="Batang" w:cs="Arial"/>
                <w:lang w:eastAsia="en-US"/>
              </w:rPr>
            </w:pPr>
            <w:r w:rsidRPr="006D6D77">
              <w:rPr>
                <w:rFonts w:eastAsia="Batang" w:cs="Arial"/>
                <w:lang w:eastAsia="en-US"/>
              </w:rPr>
              <w:t>5</w:t>
            </w:r>
          </w:p>
        </w:tc>
        <w:tc>
          <w:tcPr>
            <w:tcW w:w="1277" w:type="dxa"/>
            <w:noWrap/>
            <w:vAlign w:val="center"/>
          </w:tcPr>
          <w:p w14:paraId="6090D78F" w14:textId="77777777" w:rsidR="003E34CF" w:rsidRPr="006D6D77" w:rsidRDefault="003E34CF" w:rsidP="008B404B">
            <w:pPr>
              <w:pStyle w:val="TAC"/>
              <w:rPr>
                <w:rFonts w:eastAsia="Batang" w:cs="Arial"/>
                <w:lang w:eastAsia="en-US"/>
              </w:rPr>
            </w:pPr>
            <w:r w:rsidRPr="006D6D77">
              <w:rPr>
                <w:rFonts w:eastAsia="Batang" w:cs="Arial"/>
                <w:lang w:eastAsia="en-US"/>
              </w:rPr>
              <w:t>5</w:t>
            </w:r>
          </w:p>
        </w:tc>
      </w:tr>
      <w:tr w:rsidR="003E34CF" w:rsidRPr="0032410E" w14:paraId="7ED645AE" w14:textId="77777777" w:rsidTr="003A1ACE">
        <w:trPr>
          <w:jc w:val="center"/>
        </w:trPr>
        <w:tc>
          <w:tcPr>
            <w:tcW w:w="2288" w:type="dxa"/>
            <w:noWrap/>
            <w:vAlign w:val="center"/>
          </w:tcPr>
          <w:p w14:paraId="3743698E" w14:textId="77777777" w:rsidR="003E34CF" w:rsidRPr="006D6D77" w:rsidRDefault="003E34CF" w:rsidP="003A1ACE">
            <w:pPr>
              <w:pStyle w:val="TAL"/>
              <w:rPr>
                <w:rFonts w:eastAsia="Batang" w:cs="Arial"/>
                <w:lang w:eastAsia="en-US"/>
              </w:rPr>
            </w:pPr>
            <w:r w:rsidRPr="006D6D77">
              <w:rPr>
                <w:rFonts w:eastAsia="Batang" w:cs="Arial"/>
                <w:lang w:eastAsia="en-US"/>
              </w:rPr>
              <w:t>transmissionComb</w:t>
            </w:r>
          </w:p>
        </w:tc>
        <w:tc>
          <w:tcPr>
            <w:tcW w:w="1266" w:type="dxa"/>
            <w:vAlign w:val="center"/>
          </w:tcPr>
          <w:p w14:paraId="30353D23"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0577254F"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46DF0703"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751CEA95"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66" w:type="dxa"/>
            <w:noWrap/>
            <w:vAlign w:val="center"/>
          </w:tcPr>
          <w:p w14:paraId="716056EE" w14:textId="77777777" w:rsidR="003E34CF" w:rsidRPr="006D6D77" w:rsidRDefault="003E34CF" w:rsidP="008B404B">
            <w:pPr>
              <w:pStyle w:val="TAC"/>
              <w:rPr>
                <w:rFonts w:eastAsia="Batang" w:cs="Arial"/>
                <w:lang w:eastAsia="en-US"/>
              </w:rPr>
            </w:pPr>
            <w:r w:rsidRPr="006D6D77">
              <w:rPr>
                <w:rFonts w:eastAsia="Batang" w:cs="Arial"/>
                <w:lang w:eastAsia="en-US"/>
              </w:rPr>
              <w:t>0</w:t>
            </w:r>
          </w:p>
        </w:tc>
        <w:tc>
          <w:tcPr>
            <w:tcW w:w="1277" w:type="dxa"/>
            <w:noWrap/>
            <w:vAlign w:val="center"/>
          </w:tcPr>
          <w:p w14:paraId="17F3CB98" w14:textId="77777777" w:rsidR="003E34CF" w:rsidRPr="006D6D77" w:rsidRDefault="003E34CF" w:rsidP="008B404B">
            <w:pPr>
              <w:pStyle w:val="TAC"/>
              <w:rPr>
                <w:rFonts w:eastAsia="Batang" w:cs="Arial"/>
                <w:lang w:eastAsia="en-US"/>
              </w:rPr>
            </w:pPr>
            <w:r w:rsidRPr="006D6D77">
              <w:rPr>
                <w:rFonts w:eastAsia="Batang" w:cs="Arial"/>
                <w:lang w:eastAsia="en-US"/>
              </w:rPr>
              <w:t>0</w:t>
            </w:r>
          </w:p>
        </w:tc>
      </w:tr>
      <w:tr w:rsidR="003E34CF" w:rsidRPr="0032410E" w14:paraId="08F4A051" w14:textId="77777777" w:rsidTr="003A1ACE">
        <w:trPr>
          <w:jc w:val="center"/>
        </w:trPr>
        <w:tc>
          <w:tcPr>
            <w:tcW w:w="2288" w:type="dxa"/>
            <w:noWrap/>
            <w:vAlign w:val="center"/>
          </w:tcPr>
          <w:p w14:paraId="7D3C1EA4" w14:textId="77777777" w:rsidR="003E34CF" w:rsidRPr="006D6D77" w:rsidRDefault="003E34CF" w:rsidP="003A1ACE">
            <w:pPr>
              <w:pStyle w:val="TAL"/>
              <w:rPr>
                <w:rFonts w:eastAsia="Batang" w:cs="Arial"/>
                <w:lang w:eastAsia="en-US"/>
              </w:rPr>
            </w:pPr>
            <w:r w:rsidRPr="006D6D77">
              <w:rPr>
                <w:rFonts w:eastAsia="Batang" w:cs="Arial"/>
                <w:lang w:eastAsia="en-US"/>
              </w:rPr>
              <w:t>cyclicShift</w:t>
            </w:r>
          </w:p>
        </w:tc>
        <w:tc>
          <w:tcPr>
            <w:tcW w:w="1266" w:type="dxa"/>
            <w:vAlign w:val="center"/>
          </w:tcPr>
          <w:p w14:paraId="0670724B"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1266" w:type="dxa"/>
            <w:noWrap/>
            <w:vAlign w:val="center"/>
          </w:tcPr>
          <w:p w14:paraId="22DD4C56"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1266" w:type="dxa"/>
            <w:noWrap/>
            <w:vAlign w:val="center"/>
          </w:tcPr>
          <w:p w14:paraId="1EC655B6"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1266" w:type="dxa"/>
            <w:noWrap/>
            <w:vAlign w:val="center"/>
          </w:tcPr>
          <w:p w14:paraId="39D2F21F"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1266" w:type="dxa"/>
            <w:noWrap/>
            <w:vAlign w:val="center"/>
          </w:tcPr>
          <w:p w14:paraId="6C9F6248"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c>
          <w:tcPr>
            <w:tcW w:w="1277" w:type="dxa"/>
            <w:noWrap/>
            <w:vAlign w:val="center"/>
          </w:tcPr>
          <w:p w14:paraId="398A47E3" w14:textId="77777777" w:rsidR="003E34CF" w:rsidRPr="006D6D77" w:rsidRDefault="003E34CF" w:rsidP="008B404B">
            <w:pPr>
              <w:pStyle w:val="TAC"/>
              <w:rPr>
                <w:rFonts w:eastAsia="Batang" w:cs="Arial"/>
                <w:lang w:eastAsia="en-US"/>
              </w:rPr>
            </w:pPr>
            <w:r w:rsidRPr="006D6D77">
              <w:rPr>
                <w:rFonts w:eastAsia="Batang" w:cs="Arial"/>
                <w:lang w:eastAsia="en-US"/>
              </w:rPr>
              <w:t>cs0</w:t>
            </w:r>
          </w:p>
        </w:tc>
      </w:tr>
      <w:tr w:rsidR="003E34CF" w:rsidRPr="0032410E" w14:paraId="615556BD" w14:textId="77777777" w:rsidTr="003A1ACE">
        <w:trPr>
          <w:jc w:val="center"/>
        </w:trPr>
        <w:tc>
          <w:tcPr>
            <w:tcW w:w="2288" w:type="dxa"/>
            <w:noWrap/>
            <w:vAlign w:val="center"/>
          </w:tcPr>
          <w:p w14:paraId="2BB6F687" w14:textId="77777777" w:rsidR="003E34CF" w:rsidRPr="006D6D77" w:rsidRDefault="003E34CF" w:rsidP="003A1ACE">
            <w:pPr>
              <w:pStyle w:val="TAL"/>
              <w:rPr>
                <w:rFonts w:eastAsia="Batang" w:cs="Arial"/>
                <w:lang w:eastAsia="en-US"/>
              </w:rPr>
            </w:pPr>
            <w:r w:rsidRPr="006D6D77">
              <w:rPr>
                <w:rFonts w:eastAsia="Batang" w:cs="Arial"/>
                <w:lang w:eastAsia="en-US"/>
              </w:rPr>
              <w:t>srsAntennaPort</w:t>
            </w:r>
          </w:p>
        </w:tc>
        <w:tc>
          <w:tcPr>
            <w:tcW w:w="1266" w:type="dxa"/>
            <w:vAlign w:val="center"/>
          </w:tcPr>
          <w:p w14:paraId="251C6E3D"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1266" w:type="dxa"/>
            <w:noWrap/>
            <w:vAlign w:val="center"/>
          </w:tcPr>
          <w:p w14:paraId="4EBDE1CB"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1266" w:type="dxa"/>
            <w:noWrap/>
            <w:vAlign w:val="center"/>
          </w:tcPr>
          <w:p w14:paraId="658BF519"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1266" w:type="dxa"/>
            <w:noWrap/>
            <w:vAlign w:val="center"/>
          </w:tcPr>
          <w:p w14:paraId="45469D71"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1266" w:type="dxa"/>
            <w:noWrap/>
            <w:vAlign w:val="center"/>
          </w:tcPr>
          <w:p w14:paraId="4112DE54"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c>
          <w:tcPr>
            <w:tcW w:w="1277" w:type="dxa"/>
            <w:noWrap/>
            <w:vAlign w:val="center"/>
          </w:tcPr>
          <w:p w14:paraId="0BE81409" w14:textId="77777777" w:rsidR="003E34CF" w:rsidRPr="006D6D77" w:rsidRDefault="003E34CF" w:rsidP="008B404B">
            <w:pPr>
              <w:pStyle w:val="TAC"/>
              <w:rPr>
                <w:rFonts w:eastAsia="Batang" w:cs="Arial"/>
                <w:lang w:eastAsia="en-US"/>
              </w:rPr>
            </w:pPr>
            <w:r w:rsidRPr="006D6D77">
              <w:rPr>
                <w:rFonts w:eastAsia="Batang" w:cs="Arial"/>
                <w:lang w:eastAsia="en-US"/>
              </w:rPr>
              <w:t>an1</w:t>
            </w:r>
          </w:p>
        </w:tc>
      </w:tr>
      <w:tr w:rsidR="003E34CF" w:rsidRPr="0032410E" w14:paraId="748ED492" w14:textId="77777777" w:rsidTr="003A1ACE">
        <w:trPr>
          <w:jc w:val="center"/>
        </w:trPr>
        <w:tc>
          <w:tcPr>
            <w:tcW w:w="2288" w:type="dxa"/>
            <w:noWrap/>
            <w:vAlign w:val="center"/>
          </w:tcPr>
          <w:p w14:paraId="21ED76B7" w14:textId="77777777" w:rsidR="003E34CF" w:rsidRPr="006D6D77" w:rsidRDefault="003E34CF" w:rsidP="003A1ACE">
            <w:pPr>
              <w:pStyle w:val="TAL"/>
              <w:rPr>
                <w:rFonts w:eastAsia="Batang" w:cs="Arial"/>
                <w:lang w:eastAsia="en-US"/>
              </w:rPr>
            </w:pPr>
            <w:r w:rsidRPr="006D6D77">
              <w:rPr>
                <w:rFonts w:eastAsia="Batang" w:cs="Arial"/>
                <w:lang w:eastAsia="en-US"/>
              </w:rPr>
              <w:t>Number of SRS resource blocks</w:t>
            </w:r>
          </w:p>
        </w:tc>
        <w:tc>
          <w:tcPr>
            <w:tcW w:w="1266" w:type="dxa"/>
            <w:vAlign w:val="center"/>
          </w:tcPr>
          <w:p w14:paraId="2DF00D18"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1266" w:type="dxa"/>
            <w:noWrap/>
            <w:vAlign w:val="center"/>
          </w:tcPr>
          <w:p w14:paraId="6D33178D"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1266" w:type="dxa"/>
            <w:noWrap/>
            <w:vAlign w:val="center"/>
          </w:tcPr>
          <w:p w14:paraId="5C1B6126"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1266" w:type="dxa"/>
            <w:noWrap/>
            <w:vAlign w:val="center"/>
          </w:tcPr>
          <w:p w14:paraId="216AE26C"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1266" w:type="dxa"/>
            <w:noWrap/>
            <w:vAlign w:val="center"/>
          </w:tcPr>
          <w:p w14:paraId="1C7D0721" w14:textId="77777777" w:rsidR="003E34CF" w:rsidRPr="006D6D77" w:rsidRDefault="003E34CF" w:rsidP="008B404B">
            <w:pPr>
              <w:pStyle w:val="TAC"/>
              <w:rPr>
                <w:rFonts w:eastAsia="Batang" w:cs="Arial"/>
                <w:lang w:eastAsia="en-US"/>
              </w:rPr>
            </w:pPr>
            <w:r w:rsidRPr="006D6D77">
              <w:rPr>
                <w:rFonts w:eastAsia="Batang" w:cs="Arial"/>
                <w:lang w:eastAsia="en-US"/>
              </w:rPr>
              <w:t>4</w:t>
            </w:r>
          </w:p>
        </w:tc>
        <w:tc>
          <w:tcPr>
            <w:tcW w:w="1277" w:type="dxa"/>
            <w:noWrap/>
            <w:vAlign w:val="center"/>
          </w:tcPr>
          <w:p w14:paraId="038731D1" w14:textId="77777777" w:rsidR="003E34CF" w:rsidRPr="006D6D77" w:rsidRDefault="003E34CF" w:rsidP="008B404B">
            <w:pPr>
              <w:pStyle w:val="TAC"/>
              <w:rPr>
                <w:rFonts w:eastAsia="Batang" w:cs="Arial"/>
                <w:lang w:eastAsia="en-US"/>
              </w:rPr>
            </w:pPr>
            <w:r w:rsidRPr="006D6D77">
              <w:rPr>
                <w:rFonts w:eastAsia="Batang" w:cs="Arial"/>
                <w:lang w:eastAsia="en-US"/>
              </w:rPr>
              <w:t>4</w:t>
            </w:r>
          </w:p>
        </w:tc>
      </w:tr>
      <w:tr w:rsidR="003A1ACE" w:rsidRPr="0032410E" w14:paraId="0275EC25" w14:textId="77777777" w:rsidTr="003A1ACE">
        <w:trPr>
          <w:jc w:val="center"/>
        </w:trPr>
        <w:tc>
          <w:tcPr>
            <w:tcW w:w="2288" w:type="dxa"/>
            <w:noWrap/>
            <w:vAlign w:val="center"/>
          </w:tcPr>
          <w:p w14:paraId="267DE757" w14:textId="77777777" w:rsidR="003A1ACE" w:rsidRPr="006D6D77" w:rsidRDefault="003A1ACE" w:rsidP="003A1ACE">
            <w:pPr>
              <w:pStyle w:val="TAL"/>
              <w:rPr>
                <w:rFonts w:eastAsia="Batang" w:cs="Arial"/>
                <w:lang w:eastAsia="en-US"/>
              </w:rPr>
            </w:pPr>
            <w:r w:rsidRPr="006D6D77">
              <w:rPr>
                <w:rFonts w:eastAsia="Batang" w:cs="Arial"/>
                <w:lang w:eastAsia="en-US"/>
              </w:rPr>
              <w:t>Number of configured SRS transmissions, as indicated by E-SMLC</w:t>
            </w:r>
          </w:p>
        </w:tc>
        <w:tc>
          <w:tcPr>
            <w:tcW w:w="1266" w:type="dxa"/>
            <w:vAlign w:val="center"/>
          </w:tcPr>
          <w:p w14:paraId="4720C9A6" w14:textId="77777777" w:rsidR="003A1ACE" w:rsidRPr="006D6D77" w:rsidRDefault="003A1ACE" w:rsidP="008B404B">
            <w:pPr>
              <w:pStyle w:val="TAC"/>
              <w:rPr>
                <w:rFonts w:eastAsia="Batang" w:cs="Arial"/>
                <w:lang w:eastAsia="en-US"/>
              </w:rPr>
            </w:pPr>
            <w:r w:rsidRPr="006D6D77">
              <w:rPr>
                <w:rFonts w:eastAsia="Batang" w:cs="Arial"/>
                <w:lang w:eastAsia="en-US"/>
              </w:rPr>
              <w:t>≥500</w:t>
            </w:r>
            <w:r w:rsidRPr="006D6D77">
              <w:rPr>
                <w:rFonts w:eastAsia="Batang" w:cs="Arial"/>
                <w:lang w:eastAsia="en-US"/>
              </w:rPr>
              <w:br/>
              <w:t>(see note</w:t>
            </w:r>
            <w:r w:rsidR="006F06F2" w:rsidRPr="006D6D77">
              <w:rPr>
                <w:rFonts w:eastAsia="Batang" w:cs="Arial"/>
                <w:lang w:eastAsia="en-US"/>
              </w:rPr>
              <w:t xml:space="preserve"> 1</w:t>
            </w:r>
            <w:r w:rsidRPr="006D6D77">
              <w:rPr>
                <w:rFonts w:eastAsia="Batang" w:cs="Arial"/>
                <w:lang w:eastAsia="en-US"/>
              </w:rPr>
              <w:t>)</w:t>
            </w:r>
          </w:p>
        </w:tc>
        <w:tc>
          <w:tcPr>
            <w:tcW w:w="1266" w:type="dxa"/>
            <w:noWrap/>
            <w:vAlign w:val="center"/>
          </w:tcPr>
          <w:p w14:paraId="4FE4C55D" w14:textId="77777777" w:rsidR="003A1ACE" w:rsidRPr="006D6D77" w:rsidRDefault="003A1ACE" w:rsidP="008B404B">
            <w:pPr>
              <w:pStyle w:val="TAC"/>
              <w:rPr>
                <w:rFonts w:eastAsia="Batang" w:cs="Arial"/>
                <w:lang w:eastAsia="en-US"/>
              </w:rPr>
            </w:pPr>
            <w:r w:rsidRPr="006D6D77">
              <w:rPr>
                <w:rFonts w:eastAsia="Batang" w:cs="Arial"/>
                <w:lang w:eastAsia="en-US"/>
              </w:rPr>
              <w:t>≥500</w:t>
            </w:r>
            <w:r w:rsidRPr="006D6D77">
              <w:rPr>
                <w:rFonts w:eastAsia="Batang" w:cs="Arial"/>
                <w:lang w:eastAsia="en-US"/>
              </w:rPr>
              <w:br/>
              <w:t>(see note</w:t>
            </w:r>
            <w:r w:rsidR="006F06F2" w:rsidRPr="006D6D77">
              <w:rPr>
                <w:rFonts w:eastAsia="Batang" w:cs="Arial"/>
                <w:lang w:eastAsia="en-US"/>
              </w:rPr>
              <w:t xml:space="preserve"> 1</w:t>
            </w:r>
            <w:r w:rsidRPr="006D6D77">
              <w:rPr>
                <w:rFonts w:eastAsia="Batang" w:cs="Arial"/>
                <w:lang w:eastAsia="en-US"/>
              </w:rPr>
              <w:t>)</w:t>
            </w:r>
          </w:p>
        </w:tc>
        <w:tc>
          <w:tcPr>
            <w:tcW w:w="1266" w:type="dxa"/>
            <w:noWrap/>
            <w:vAlign w:val="center"/>
          </w:tcPr>
          <w:p w14:paraId="16745562" w14:textId="77777777" w:rsidR="003A1ACE" w:rsidRPr="006D6D77" w:rsidRDefault="003A1ACE" w:rsidP="008B404B">
            <w:pPr>
              <w:pStyle w:val="TAC"/>
              <w:rPr>
                <w:rFonts w:eastAsia="Batang" w:cs="Arial"/>
                <w:lang w:eastAsia="en-US"/>
              </w:rPr>
            </w:pPr>
            <w:r w:rsidRPr="006D6D77">
              <w:rPr>
                <w:rFonts w:eastAsia="Batang" w:cs="Arial"/>
                <w:lang w:eastAsia="en-US"/>
              </w:rPr>
              <w:t>≥500</w:t>
            </w:r>
          </w:p>
          <w:p w14:paraId="07FC46DA" w14:textId="77777777" w:rsidR="003A1ACE" w:rsidRPr="006D6D77" w:rsidRDefault="003A1ACE" w:rsidP="008B404B">
            <w:pPr>
              <w:pStyle w:val="TAC"/>
              <w:rPr>
                <w:rFonts w:eastAsia="Batang" w:cs="Arial"/>
                <w:lang w:eastAsia="en-US"/>
              </w:rPr>
            </w:pPr>
            <w:r w:rsidRPr="006D6D77">
              <w:rPr>
                <w:rFonts w:eastAsia="Batang" w:cs="Arial"/>
                <w:lang w:eastAsia="en-US"/>
              </w:rPr>
              <w:t>(see note</w:t>
            </w:r>
            <w:r w:rsidR="006F06F2" w:rsidRPr="006D6D77">
              <w:rPr>
                <w:rFonts w:eastAsia="Batang" w:cs="Arial"/>
                <w:lang w:eastAsia="en-US"/>
              </w:rPr>
              <w:t xml:space="preserve"> 1</w:t>
            </w:r>
            <w:r w:rsidRPr="006D6D77">
              <w:rPr>
                <w:rFonts w:eastAsia="Batang" w:cs="Arial"/>
                <w:lang w:eastAsia="en-US"/>
              </w:rPr>
              <w:t>)</w:t>
            </w:r>
          </w:p>
        </w:tc>
        <w:tc>
          <w:tcPr>
            <w:tcW w:w="1266" w:type="dxa"/>
            <w:noWrap/>
            <w:vAlign w:val="center"/>
          </w:tcPr>
          <w:p w14:paraId="7436E026" w14:textId="77777777" w:rsidR="003A1ACE" w:rsidRPr="006D6D77" w:rsidRDefault="003A1ACE" w:rsidP="008B404B">
            <w:pPr>
              <w:pStyle w:val="TAC"/>
              <w:rPr>
                <w:rFonts w:eastAsia="Batang" w:cs="Arial"/>
                <w:lang w:eastAsia="en-US"/>
              </w:rPr>
            </w:pPr>
            <w:r w:rsidRPr="006D6D77">
              <w:rPr>
                <w:rFonts w:eastAsia="Batang" w:cs="Arial"/>
                <w:lang w:eastAsia="en-US"/>
              </w:rPr>
              <w:t>≥500</w:t>
            </w:r>
          </w:p>
          <w:p w14:paraId="78421287" w14:textId="77777777" w:rsidR="003A1ACE" w:rsidRPr="006D6D77" w:rsidRDefault="003A1ACE" w:rsidP="008B404B">
            <w:pPr>
              <w:pStyle w:val="TAC"/>
              <w:rPr>
                <w:rFonts w:eastAsia="Batang" w:cs="Arial"/>
                <w:lang w:eastAsia="en-US"/>
              </w:rPr>
            </w:pPr>
            <w:r w:rsidRPr="006D6D77">
              <w:rPr>
                <w:rFonts w:eastAsia="Batang" w:cs="Arial"/>
                <w:lang w:eastAsia="en-US"/>
              </w:rPr>
              <w:t>(see note</w:t>
            </w:r>
            <w:r w:rsidR="006F06F2" w:rsidRPr="006D6D77">
              <w:rPr>
                <w:rFonts w:eastAsia="Batang" w:cs="Arial"/>
                <w:lang w:eastAsia="en-US"/>
              </w:rPr>
              <w:t xml:space="preserve"> 1</w:t>
            </w:r>
            <w:r w:rsidRPr="006D6D77">
              <w:rPr>
                <w:rFonts w:eastAsia="Batang" w:cs="Arial"/>
                <w:lang w:eastAsia="en-US"/>
              </w:rPr>
              <w:t>)</w:t>
            </w:r>
          </w:p>
        </w:tc>
        <w:tc>
          <w:tcPr>
            <w:tcW w:w="1266" w:type="dxa"/>
            <w:noWrap/>
            <w:vAlign w:val="center"/>
          </w:tcPr>
          <w:p w14:paraId="19CDC7A5" w14:textId="77777777" w:rsidR="003A1ACE" w:rsidRPr="006D6D77" w:rsidRDefault="003A1ACE" w:rsidP="008B404B">
            <w:pPr>
              <w:pStyle w:val="TAC"/>
              <w:rPr>
                <w:rFonts w:eastAsia="Batang" w:cs="Arial"/>
                <w:lang w:eastAsia="en-US"/>
              </w:rPr>
            </w:pPr>
            <w:r w:rsidRPr="006D6D77">
              <w:rPr>
                <w:rFonts w:eastAsia="Batang" w:cs="Arial"/>
                <w:lang w:eastAsia="en-US"/>
              </w:rPr>
              <w:t>≥500</w:t>
            </w:r>
          </w:p>
          <w:p w14:paraId="0670CF80" w14:textId="77777777" w:rsidR="003A1ACE" w:rsidRPr="006D6D77" w:rsidRDefault="003A1ACE" w:rsidP="008B404B">
            <w:pPr>
              <w:pStyle w:val="TAC"/>
              <w:rPr>
                <w:rFonts w:eastAsia="Batang" w:cs="Arial"/>
                <w:lang w:eastAsia="en-US"/>
              </w:rPr>
            </w:pPr>
            <w:r w:rsidRPr="006D6D77">
              <w:rPr>
                <w:rFonts w:eastAsia="Batang" w:cs="Arial"/>
                <w:lang w:eastAsia="en-US"/>
              </w:rPr>
              <w:t>(see note</w:t>
            </w:r>
            <w:r w:rsidR="006F06F2" w:rsidRPr="006D6D77">
              <w:rPr>
                <w:rFonts w:eastAsia="Batang" w:cs="Arial"/>
                <w:lang w:eastAsia="en-US"/>
              </w:rPr>
              <w:t xml:space="preserve"> 1</w:t>
            </w:r>
            <w:r w:rsidRPr="006D6D77">
              <w:rPr>
                <w:rFonts w:eastAsia="Batang" w:cs="Arial"/>
                <w:lang w:eastAsia="en-US"/>
              </w:rPr>
              <w:t>)</w:t>
            </w:r>
          </w:p>
        </w:tc>
        <w:tc>
          <w:tcPr>
            <w:tcW w:w="1277" w:type="dxa"/>
            <w:noWrap/>
            <w:vAlign w:val="center"/>
          </w:tcPr>
          <w:p w14:paraId="30D50AB6" w14:textId="77777777" w:rsidR="003A1ACE" w:rsidRPr="006D6D77" w:rsidRDefault="003A1ACE" w:rsidP="008B404B">
            <w:pPr>
              <w:pStyle w:val="TAC"/>
              <w:rPr>
                <w:rFonts w:eastAsia="Batang" w:cs="Arial"/>
                <w:lang w:eastAsia="en-US"/>
              </w:rPr>
            </w:pPr>
            <w:r w:rsidRPr="006D6D77">
              <w:rPr>
                <w:rFonts w:eastAsia="Batang" w:cs="Arial"/>
                <w:lang w:eastAsia="en-US"/>
              </w:rPr>
              <w:t>≥500</w:t>
            </w:r>
          </w:p>
          <w:p w14:paraId="7808BE35" w14:textId="77777777" w:rsidR="003A1ACE" w:rsidRPr="006D6D77" w:rsidRDefault="003A1ACE" w:rsidP="008B404B">
            <w:pPr>
              <w:pStyle w:val="TAC"/>
              <w:rPr>
                <w:rFonts w:eastAsia="Batang" w:cs="Arial"/>
                <w:lang w:eastAsia="en-US"/>
              </w:rPr>
            </w:pPr>
            <w:r w:rsidRPr="006D6D77">
              <w:rPr>
                <w:rFonts w:eastAsia="Batang" w:cs="Arial"/>
                <w:lang w:eastAsia="en-US"/>
              </w:rPr>
              <w:t>(see note</w:t>
            </w:r>
            <w:r w:rsidR="006F06F2" w:rsidRPr="006D6D77">
              <w:rPr>
                <w:rFonts w:eastAsia="Batang" w:cs="Arial"/>
                <w:lang w:eastAsia="en-US"/>
              </w:rPr>
              <w:t xml:space="preserve"> 1</w:t>
            </w:r>
            <w:r w:rsidRPr="006D6D77">
              <w:rPr>
                <w:rFonts w:eastAsia="Batang" w:cs="Arial"/>
                <w:lang w:eastAsia="en-US"/>
              </w:rPr>
              <w:t>)</w:t>
            </w:r>
          </w:p>
        </w:tc>
      </w:tr>
      <w:tr w:rsidR="003E34CF" w:rsidRPr="0032410E" w14:paraId="0B3A4145" w14:textId="77777777" w:rsidTr="003A1ACE">
        <w:trPr>
          <w:jc w:val="center"/>
        </w:trPr>
        <w:tc>
          <w:tcPr>
            <w:tcW w:w="9895" w:type="dxa"/>
            <w:gridSpan w:val="7"/>
            <w:noWrap/>
            <w:vAlign w:val="center"/>
          </w:tcPr>
          <w:p w14:paraId="00F108B5" w14:textId="77777777" w:rsidR="003E34CF" w:rsidRPr="006D6D77" w:rsidRDefault="003E34CF" w:rsidP="008B404B">
            <w:pPr>
              <w:pStyle w:val="TAN"/>
              <w:rPr>
                <w:rFonts w:eastAsia="Batang" w:cs="Arial"/>
                <w:lang w:eastAsia="en-US"/>
              </w:rPr>
            </w:pPr>
            <w:r w:rsidRPr="006D6D77">
              <w:rPr>
                <w:rFonts w:eastAsia="Batang" w:cs="Arial"/>
                <w:lang w:eastAsia="en-US"/>
              </w:rPr>
              <w:t>N</w:t>
            </w:r>
            <w:r w:rsidR="006F06F2" w:rsidRPr="006D6D77">
              <w:rPr>
                <w:rFonts w:eastAsia="Batang" w:cs="Arial"/>
                <w:lang w:eastAsia="en-US"/>
              </w:rPr>
              <w:t>OTE 1</w:t>
            </w:r>
            <w:r w:rsidRPr="006D6D77">
              <w:rPr>
                <w:rFonts w:eastAsia="Batang" w:cs="Arial"/>
                <w:lang w:eastAsia="en-US"/>
              </w:rPr>
              <w:t>:</w:t>
            </w:r>
            <w:r w:rsidR="003A1ACE" w:rsidRPr="006D6D77">
              <w:rPr>
                <w:rFonts w:eastAsia="Batang" w:cs="Arial"/>
                <w:lang w:eastAsia="en-US"/>
              </w:rPr>
              <w:tab/>
            </w:r>
            <w:r w:rsidRPr="006D6D77">
              <w:rPr>
                <w:rFonts w:eastAsia="Batang" w:cs="Arial"/>
                <w:lang w:eastAsia="en-US"/>
              </w:rPr>
              <w:t>The number of SRS transmissions may also be configured as Inf.</w:t>
            </w:r>
          </w:p>
          <w:p w14:paraId="39E7C340" w14:textId="77777777" w:rsidR="006F06F2" w:rsidRPr="006D6D77" w:rsidRDefault="006F06F2" w:rsidP="008B404B">
            <w:pPr>
              <w:pStyle w:val="TAN"/>
              <w:rPr>
                <w:rFonts w:ascii="Calibri" w:eastAsia="Batang" w:hAnsi="Calibri" w:cs="Calibri"/>
                <w:sz w:val="22"/>
                <w:szCs w:val="22"/>
                <w:lang w:eastAsia="en-US"/>
              </w:rPr>
            </w:pPr>
            <w:r w:rsidRPr="006D6D77">
              <w:rPr>
                <w:rFonts w:eastAsia="Batang" w:cs="Arial"/>
                <w:lang w:eastAsia="en-US"/>
              </w:rPr>
              <w:t>NOTE 2:</w:t>
            </w:r>
            <w:r w:rsidRPr="006D6D77">
              <w:rPr>
                <w:rFonts w:eastAsia="Batang" w:cs="Arial"/>
                <w:lang w:eastAsia="en-US"/>
              </w:rPr>
              <w:tab/>
              <w:t>No SRS sequence hopping, no SRS group hopping</w:t>
            </w:r>
          </w:p>
        </w:tc>
      </w:tr>
    </w:tbl>
    <w:p w14:paraId="54E69E53" w14:textId="77777777" w:rsidR="003E34CF" w:rsidRDefault="003E34CF" w:rsidP="003E34CF">
      <w:pPr>
        <w:rPr>
          <w:lang w:eastAsia="zh-CN"/>
        </w:rPr>
      </w:pPr>
    </w:p>
    <w:p w14:paraId="2E54C114" w14:textId="77777777" w:rsidR="001B6FED" w:rsidRDefault="001B6FED" w:rsidP="001B6FED">
      <w:pPr>
        <w:pStyle w:val="TH"/>
        <w:rPr>
          <w:lang w:eastAsia="zh-CN"/>
        </w:rPr>
      </w:pPr>
      <w:r>
        <w:lastRenderedPageBreak/>
        <w:t>Table A-3: SRS Configuration for accuracy and measurement time requirements, 4 ≤ SRS RBs ≤ 36, single UE</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710"/>
        <w:gridCol w:w="869"/>
        <w:gridCol w:w="869"/>
        <w:gridCol w:w="870"/>
        <w:gridCol w:w="870"/>
        <w:gridCol w:w="819"/>
        <w:gridCol w:w="870"/>
        <w:gridCol w:w="870"/>
        <w:gridCol w:w="861"/>
      </w:tblGrid>
      <w:tr w:rsidR="001B6FED" w:rsidRPr="0032410E" w14:paraId="3AF8D96B"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tcPr>
          <w:p w14:paraId="047FD777" w14:textId="77777777" w:rsidR="001B6FED" w:rsidRPr="006D6D77" w:rsidRDefault="001B6FED" w:rsidP="00EE75E9">
            <w:pPr>
              <w:pStyle w:val="TAL"/>
              <w:rPr>
                <w:rFonts w:eastAsia="Batang" w:cs="Arial"/>
                <w:lang w:eastAsia="en-US"/>
              </w:rPr>
            </w:pPr>
            <w:r w:rsidRPr="006D6D77">
              <w:rPr>
                <w:rFonts w:eastAsia="Batang" w:cs="Arial"/>
                <w:lang w:eastAsia="en-US"/>
              </w:rPr>
              <w:t>Number of SRS resource blocks</w:t>
            </w:r>
          </w:p>
        </w:tc>
        <w:tc>
          <w:tcPr>
            <w:tcW w:w="869" w:type="dxa"/>
            <w:tcBorders>
              <w:top w:val="single" w:sz="4" w:space="0" w:color="auto"/>
              <w:left w:val="single" w:sz="4" w:space="0" w:color="auto"/>
              <w:bottom w:val="single" w:sz="4" w:space="0" w:color="auto"/>
              <w:right w:val="single" w:sz="4" w:space="0" w:color="auto"/>
            </w:tcBorders>
            <w:noWrap/>
            <w:vAlign w:val="center"/>
          </w:tcPr>
          <w:p w14:paraId="37799060" w14:textId="77777777" w:rsidR="001B6FED" w:rsidRPr="006D6D77" w:rsidRDefault="001B6FED" w:rsidP="00EE75E9">
            <w:pPr>
              <w:pStyle w:val="TAC"/>
              <w:rPr>
                <w:rFonts w:eastAsia="Batang" w:cs="Arial"/>
                <w:lang w:eastAsia="en-US"/>
              </w:rPr>
            </w:pPr>
            <w:r w:rsidRPr="006D6D77">
              <w:rPr>
                <w:rFonts w:eastAsia="Batang" w:cs="Arial"/>
                <w:lang w:eastAsia="en-US"/>
              </w:rPr>
              <w:t>4</w:t>
            </w:r>
          </w:p>
        </w:tc>
        <w:tc>
          <w:tcPr>
            <w:tcW w:w="869" w:type="dxa"/>
            <w:tcBorders>
              <w:top w:val="single" w:sz="4" w:space="0" w:color="auto"/>
              <w:left w:val="single" w:sz="4" w:space="0" w:color="auto"/>
              <w:bottom w:val="single" w:sz="4" w:space="0" w:color="auto"/>
              <w:right w:val="single" w:sz="4" w:space="0" w:color="auto"/>
            </w:tcBorders>
            <w:noWrap/>
            <w:vAlign w:val="center"/>
          </w:tcPr>
          <w:p w14:paraId="4DA489CB" w14:textId="77777777" w:rsidR="001B6FED" w:rsidRPr="006D6D77" w:rsidRDefault="001B6FED" w:rsidP="00EE75E9">
            <w:pPr>
              <w:pStyle w:val="TAC"/>
              <w:rPr>
                <w:rFonts w:eastAsia="Batang" w:cs="Arial"/>
                <w:lang w:eastAsia="en-US"/>
              </w:rPr>
            </w:pPr>
            <w:r w:rsidRPr="006D6D77">
              <w:rPr>
                <w:rFonts w:eastAsia="Batang" w:cs="Arial"/>
                <w:lang w:eastAsia="en-US"/>
              </w:rPr>
              <w:t>8</w:t>
            </w:r>
          </w:p>
        </w:tc>
        <w:tc>
          <w:tcPr>
            <w:tcW w:w="870" w:type="dxa"/>
            <w:tcBorders>
              <w:top w:val="single" w:sz="4" w:space="0" w:color="auto"/>
              <w:left w:val="single" w:sz="4" w:space="0" w:color="auto"/>
              <w:bottom w:val="single" w:sz="4" w:space="0" w:color="auto"/>
              <w:right w:val="single" w:sz="4" w:space="0" w:color="auto"/>
            </w:tcBorders>
            <w:noWrap/>
            <w:vAlign w:val="center"/>
          </w:tcPr>
          <w:p w14:paraId="3C46FF32" w14:textId="77777777" w:rsidR="001B6FED" w:rsidRPr="006D6D77" w:rsidRDefault="001B6FED" w:rsidP="00EE75E9">
            <w:pPr>
              <w:pStyle w:val="TAC"/>
              <w:rPr>
                <w:rFonts w:eastAsia="Batang" w:cs="Arial"/>
                <w:lang w:eastAsia="en-US"/>
              </w:rPr>
            </w:pPr>
            <w:r w:rsidRPr="006D6D77">
              <w:rPr>
                <w:rFonts w:eastAsia="Batang" w:cs="Arial"/>
                <w:lang w:eastAsia="en-US"/>
              </w:rPr>
              <w:t>12</w:t>
            </w:r>
          </w:p>
        </w:tc>
        <w:tc>
          <w:tcPr>
            <w:tcW w:w="870" w:type="dxa"/>
            <w:tcBorders>
              <w:top w:val="single" w:sz="4" w:space="0" w:color="auto"/>
              <w:left w:val="single" w:sz="4" w:space="0" w:color="auto"/>
              <w:bottom w:val="single" w:sz="4" w:space="0" w:color="auto"/>
              <w:right w:val="single" w:sz="4" w:space="0" w:color="auto"/>
            </w:tcBorders>
            <w:noWrap/>
            <w:vAlign w:val="center"/>
          </w:tcPr>
          <w:p w14:paraId="0AB901D3" w14:textId="77777777" w:rsidR="001B6FED" w:rsidRPr="006D6D77" w:rsidRDefault="001B6FED" w:rsidP="00EE75E9">
            <w:pPr>
              <w:pStyle w:val="TAC"/>
              <w:rPr>
                <w:rFonts w:eastAsia="Batang" w:cs="Arial"/>
                <w:lang w:eastAsia="en-US"/>
              </w:rPr>
            </w:pPr>
            <w:r w:rsidRPr="006D6D77">
              <w:rPr>
                <w:rFonts w:eastAsia="Batang" w:cs="Arial"/>
                <w:lang w:eastAsia="en-US"/>
              </w:rPr>
              <w:t>16</w:t>
            </w:r>
          </w:p>
        </w:tc>
        <w:tc>
          <w:tcPr>
            <w:tcW w:w="819" w:type="dxa"/>
            <w:tcBorders>
              <w:top w:val="single" w:sz="4" w:space="0" w:color="auto"/>
              <w:left w:val="single" w:sz="4" w:space="0" w:color="auto"/>
              <w:bottom w:val="single" w:sz="4" w:space="0" w:color="auto"/>
              <w:right w:val="single" w:sz="4" w:space="0" w:color="auto"/>
            </w:tcBorders>
            <w:vAlign w:val="center"/>
          </w:tcPr>
          <w:p w14:paraId="7687BB43" w14:textId="77777777" w:rsidR="001B6FED" w:rsidRPr="006D6D77" w:rsidRDefault="001B6FED" w:rsidP="00EE75E9">
            <w:pPr>
              <w:pStyle w:val="TAC"/>
              <w:rPr>
                <w:rFonts w:eastAsia="Batang" w:cs="Arial"/>
                <w:lang w:eastAsia="en-US"/>
              </w:rPr>
            </w:pPr>
            <w:r w:rsidRPr="006D6D77">
              <w:rPr>
                <w:rFonts w:eastAsia="Batang" w:cs="Arial"/>
                <w:lang w:eastAsia="en-US"/>
              </w:rPr>
              <w:t>20</w:t>
            </w:r>
          </w:p>
        </w:tc>
        <w:tc>
          <w:tcPr>
            <w:tcW w:w="870" w:type="dxa"/>
            <w:tcBorders>
              <w:top w:val="single" w:sz="4" w:space="0" w:color="auto"/>
              <w:left w:val="single" w:sz="4" w:space="0" w:color="auto"/>
              <w:bottom w:val="single" w:sz="4" w:space="0" w:color="auto"/>
              <w:right w:val="single" w:sz="4" w:space="0" w:color="auto"/>
            </w:tcBorders>
            <w:noWrap/>
            <w:vAlign w:val="center"/>
          </w:tcPr>
          <w:p w14:paraId="502801B5" w14:textId="77777777" w:rsidR="001B6FED" w:rsidRPr="006D6D77" w:rsidRDefault="001B6FED" w:rsidP="00EE75E9">
            <w:pPr>
              <w:pStyle w:val="TAC"/>
              <w:rPr>
                <w:rFonts w:eastAsia="Batang" w:cs="Arial"/>
                <w:lang w:eastAsia="en-US"/>
              </w:rPr>
            </w:pPr>
            <w:r w:rsidRPr="006D6D77">
              <w:rPr>
                <w:rFonts w:eastAsia="Batang" w:cs="Arial"/>
                <w:lang w:eastAsia="en-US"/>
              </w:rPr>
              <w:t>24</w:t>
            </w:r>
          </w:p>
        </w:tc>
        <w:tc>
          <w:tcPr>
            <w:tcW w:w="870" w:type="dxa"/>
            <w:tcBorders>
              <w:top w:val="single" w:sz="4" w:space="0" w:color="auto"/>
              <w:left w:val="single" w:sz="4" w:space="0" w:color="auto"/>
              <w:bottom w:val="single" w:sz="4" w:space="0" w:color="auto"/>
              <w:right w:val="single" w:sz="4" w:space="0" w:color="auto"/>
            </w:tcBorders>
            <w:noWrap/>
            <w:vAlign w:val="center"/>
          </w:tcPr>
          <w:p w14:paraId="29D66D13" w14:textId="77777777" w:rsidR="001B6FED" w:rsidRPr="006D6D77" w:rsidRDefault="001B6FED" w:rsidP="00EE75E9">
            <w:pPr>
              <w:pStyle w:val="TAC"/>
              <w:rPr>
                <w:rFonts w:eastAsia="Batang" w:cs="Arial"/>
                <w:lang w:eastAsia="en-US"/>
              </w:rPr>
            </w:pPr>
            <w:r w:rsidRPr="006D6D77">
              <w:rPr>
                <w:rFonts w:eastAsia="Batang" w:cs="Arial"/>
                <w:lang w:eastAsia="en-US"/>
              </w:rPr>
              <w:t>32</w:t>
            </w:r>
          </w:p>
        </w:tc>
        <w:tc>
          <w:tcPr>
            <w:tcW w:w="861" w:type="dxa"/>
            <w:tcBorders>
              <w:top w:val="single" w:sz="4" w:space="0" w:color="auto"/>
              <w:left w:val="single" w:sz="4" w:space="0" w:color="auto"/>
              <w:bottom w:val="single" w:sz="4" w:space="0" w:color="auto"/>
              <w:right w:val="single" w:sz="4" w:space="0" w:color="auto"/>
            </w:tcBorders>
          </w:tcPr>
          <w:p w14:paraId="22233018" w14:textId="77777777" w:rsidR="001B6FED" w:rsidRPr="006D6D77" w:rsidRDefault="001B6FED" w:rsidP="00EE75E9">
            <w:pPr>
              <w:pStyle w:val="TAC"/>
              <w:rPr>
                <w:rFonts w:eastAsia="Batang" w:cs="Arial"/>
                <w:lang w:eastAsia="en-US"/>
              </w:rPr>
            </w:pPr>
            <w:r w:rsidRPr="006D6D77">
              <w:rPr>
                <w:rFonts w:eastAsia="Batang" w:cs="Arial"/>
                <w:lang w:eastAsia="en-US"/>
              </w:rPr>
              <w:t>36</w:t>
            </w:r>
          </w:p>
        </w:tc>
      </w:tr>
      <w:tr w:rsidR="001B6FED" w:rsidRPr="0032410E" w14:paraId="264AF668"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77B9A965" w14:textId="77777777" w:rsidR="001B6FED" w:rsidRPr="006D6D77" w:rsidRDefault="001B6FED" w:rsidP="00EE75E9">
            <w:pPr>
              <w:pStyle w:val="TAL"/>
              <w:rPr>
                <w:rFonts w:eastAsia="Batang" w:cs="Arial"/>
                <w:lang w:eastAsia="en-US"/>
              </w:rPr>
            </w:pPr>
            <w:r w:rsidRPr="006D6D77">
              <w:rPr>
                <w:rFonts w:eastAsia="Batang" w:cs="Arial"/>
                <w:lang w:eastAsia="en-US"/>
              </w:rPr>
              <w:t>Channel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8A48B7E" w14:textId="77777777" w:rsidR="001B6FED" w:rsidRPr="006D6D77" w:rsidRDefault="001B6FED" w:rsidP="00EE75E9">
            <w:pPr>
              <w:pStyle w:val="TAC"/>
              <w:rPr>
                <w:rFonts w:eastAsia="Batang" w:cs="Arial"/>
                <w:lang w:eastAsia="en-US"/>
              </w:rPr>
            </w:pPr>
            <w:r w:rsidRPr="006D6D77">
              <w:rPr>
                <w:rFonts w:eastAsia="Batang" w:cs="Arial"/>
                <w:lang w:eastAsia="en-US"/>
              </w:rPr>
              <w:t>1.4 MHz</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B8827BB" w14:textId="77777777" w:rsidR="001B6FED" w:rsidRPr="006D6D77" w:rsidRDefault="001B6FED" w:rsidP="00EE75E9">
            <w:pPr>
              <w:pStyle w:val="TAC"/>
              <w:rPr>
                <w:rFonts w:eastAsia="Batang" w:cs="Arial"/>
                <w:lang w:eastAsia="en-US"/>
              </w:rPr>
            </w:pPr>
            <w:r w:rsidRPr="006D6D77">
              <w:rPr>
                <w:rFonts w:eastAsia="Batang" w:cs="Arial"/>
                <w:lang w:eastAsia="en-US"/>
              </w:rPr>
              <w:t>3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1690B4C" w14:textId="77777777" w:rsidR="001B6FED" w:rsidRPr="006D6D77" w:rsidRDefault="001B6FED" w:rsidP="00EE75E9">
            <w:pPr>
              <w:pStyle w:val="TAC"/>
              <w:rPr>
                <w:rFonts w:eastAsia="Batang" w:cs="Arial"/>
                <w:lang w:eastAsia="en-US"/>
              </w:rPr>
            </w:pPr>
            <w:r w:rsidRPr="006D6D77">
              <w:rPr>
                <w:rFonts w:eastAsia="Batang" w:cs="Arial"/>
                <w:lang w:eastAsia="en-US"/>
              </w:rPr>
              <w:t>3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5E33EB1" w14:textId="77777777" w:rsidR="001B6FED" w:rsidRPr="006D6D77" w:rsidRDefault="001B6FED" w:rsidP="00EE75E9">
            <w:pPr>
              <w:pStyle w:val="TAC"/>
              <w:rPr>
                <w:rFonts w:eastAsia="Batang" w:cs="Arial"/>
                <w:lang w:eastAsia="en-US"/>
              </w:rPr>
            </w:pPr>
            <w:r w:rsidRPr="006D6D77">
              <w:rPr>
                <w:rFonts w:eastAsia="Batang" w:cs="Arial"/>
                <w:lang w:eastAsia="en-US"/>
              </w:rPr>
              <w:t>5 MHz</w:t>
            </w:r>
          </w:p>
        </w:tc>
        <w:tc>
          <w:tcPr>
            <w:tcW w:w="819" w:type="dxa"/>
            <w:tcBorders>
              <w:top w:val="single" w:sz="4" w:space="0" w:color="auto"/>
              <w:left w:val="single" w:sz="4" w:space="0" w:color="auto"/>
              <w:bottom w:val="single" w:sz="4" w:space="0" w:color="auto"/>
              <w:right w:val="single" w:sz="4" w:space="0" w:color="auto"/>
            </w:tcBorders>
            <w:vAlign w:val="center"/>
          </w:tcPr>
          <w:p w14:paraId="29E91592" w14:textId="77777777" w:rsidR="001B6FED" w:rsidRPr="006D6D77" w:rsidRDefault="001B6FED" w:rsidP="00EE75E9">
            <w:pPr>
              <w:pStyle w:val="TAC"/>
              <w:rPr>
                <w:rFonts w:eastAsia="Batang" w:cs="Arial"/>
                <w:lang w:eastAsia="en-US"/>
              </w:rPr>
            </w:pPr>
            <w:r w:rsidRPr="006D6D77">
              <w:rPr>
                <w:rFonts w:eastAsia="Batang" w:cs="Arial"/>
                <w:lang w:eastAsia="en-US"/>
              </w:rPr>
              <w:t>5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DED52E2"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491A7EE"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61" w:type="dxa"/>
            <w:tcBorders>
              <w:top w:val="single" w:sz="4" w:space="0" w:color="auto"/>
              <w:left w:val="single" w:sz="4" w:space="0" w:color="auto"/>
              <w:bottom w:val="single" w:sz="4" w:space="0" w:color="auto"/>
              <w:right w:val="single" w:sz="4" w:space="0" w:color="auto"/>
            </w:tcBorders>
          </w:tcPr>
          <w:p w14:paraId="22E42ACE"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r>
      <w:tr w:rsidR="001B6FED" w:rsidRPr="0032410E" w14:paraId="0B4338B0"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4DBB7E5" w14:textId="77777777" w:rsidR="001B6FED" w:rsidRPr="006D6D77" w:rsidRDefault="001B6FED" w:rsidP="00EE75E9">
            <w:pPr>
              <w:pStyle w:val="TAL"/>
              <w:rPr>
                <w:rFonts w:eastAsia="Batang" w:cs="Arial"/>
                <w:lang w:eastAsia="en-US"/>
              </w:rPr>
            </w:pPr>
            <w:r w:rsidRPr="006D6D77">
              <w:rPr>
                <w:rFonts w:eastAsia="Batang" w:cs="Arial"/>
                <w:lang w:eastAsia="en-US"/>
              </w:rPr>
              <w:t>UL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C2A83F1" w14:textId="77777777" w:rsidR="001B6FED" w:rsidRPr="006D6D77" w:rsidRDefault="001B6FED" w:rsidP="00EE75E9">
            <w:pPr>
              <w:pStyle w:val="TAC"/>
              <w:rPr>
                <w:rFonts w:eastAsia="Batang" w:cs="Arial"/>
                <w:lang w:eastAsia="en-US"/>
              </w:rPr>
            </w:pPr>
            <w:r w:rsidRPr="006D6D77">
              <w:rPr>
                <w:rFonts w:eastAsia="Batang" w:cs="Arial"/>
                <w:lang w:eastAsia="en-US"/>
              </w:rPr>
              <w:t>n6</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6146D6C" w14:textId="77777777" w:rsidR="001B6FED" w:rsidRPr="006D6D77" w:rsidRDefault="001B6FED" w:rsidP="00EE75E9">
            <w:pPr>
              <w:pStyle w:val="TAC"/>
              <w:rPr>
                <w:rFonts w:eastAsia="Batang" w:cs="Arial"/>
                <w:lang w:eastAsia="en-US"/>
              </w:rPr>
            </w:pPr>
            <w:r w:rsidRPr="006D6D77">
              <w:rPr>
                <w:rFonts w:eastAsia="Batang" w:cs="Arial"/>
                <w:lang w:eastAsia="en-US"/>
              </w:rPr>
              <w:t>n15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8B69CE6" w14:textId="77777777" w:rsidR="001B6FED" w:rsidRPr="006D6D77" w:rsidRDefault="001B6FED" w:rsidP="00EE75E9">
            <w:pPr>
              <w:pStyle w:val="TAC"/>
              <w:rPr>
                <w:rFonts w:eastAsia="Batang" w:cs="Arial"/>
                <w:lang w:eastAsia="en-US"/>
              </w:rPr>
            </w:pPr>
            <w:r w:rsidRPr="006D6D77">
              <w:rPr>
                <w:rFonts w:eastAsia="Batang" w:cs="Arial"/>
                <w:lang w:eastAsia="en-US"/>
              </w:rPr>
              <w:t>n15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0AE2D80" w14:textId="77777777" w:rsidR="001B6FED" w:rsidRPr="006D6D77" w:rsidRDefault="001B6FED" w:rsidP="00EE75E9">
            <w:pPr>
              <w:pStyle w:val="TAC"/>
              <w:rPr>
                <w:rFonts w:eastAsia="Batang" w:cs="Arial"/>
                <w:lang w:eastAsia="en-US"/>
              </w:rPr>
            </w:pPr>
            <w:r w:rsidRPr="006D6D77">
              <w:rPr>
                <w:rFonts w:eastAsia="Batang" w:cs="Arial"/>
                <w:lang w:eastAsia="en-US"/>
              </w:rPr>
              <w:t>n25</w:t>
            </w:r>
          </w:p>
        </w:tc>
        <w:tc>
          <w:tcPr>
            <w:tcW w:w="819" w:type="dxa"/>
            <w:tcBorders>
              <w:top w:val="single" w:sz="4" w:space="0" w:color="auto"/>
              <w:left w:val="single" w:sz="4" w:space="0" w:color="auto"/>
              <w:bottom w:val="single" w:sz="4" w:space="0" w:color="auto"/>
              <w:right w:val="single" w:sz="4" w:space="0" w:color="auto"/>
            </w:tcBorders>
            <w:vAlign w:val="center"/>
          </w:tcPr>
          <w:p w14:paraId="05144A6A" w14:textId="77777777" w:rsidR="001B6FED" w:rsidRPr="006D6D77" w:rsidRDefault="001B6FED" w:rsidP="00EE75E9">
            <w:pPr>
              <w:pStyle w:val="TAC"/>
              <w:rPr>
                <w:rFonts w:eastAsia="Batang" w:cs="Arial"/>
                <w:lang w:eastAsia="en-US"/>
              </w:rPr>
            </w:pPr>
            <w:r w:rsidRPr="006D6D77">
              <w:rPr>
                <w:rFonts w:eastAsia="Batang" w:cs="Arial"/>
                <w:lang w:eastAsia="en-US"/>
              </w:rPr>
              <w:t>n25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6777FD9"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170A2A3"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61" w:type="dxa"/>
            <w:tcBorders>
              <w:top w:val="single" w:sz="4" w:space="0" w:color="auto"/>
              <w:left w:val="single" w:sz="4" w:space="0" w:color="auto"/>
              <w:bottom w:val="single" w:sz="4" w:space="0" w:color="auto"/>
              <w:right w:val="single" w:sz="4" w:space="0" w:color="auto"/>
            </w:tcBorders>
          </w:tcPr>
          <w:p w14:paraId="391C3C54"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r>
      <w:tr w:rsidR="001B6FED" w:rsidRPr="0032410E" w14:paraId="471A8A14"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tcPr>
          <w:p w14:paraId="2CE26712" w14:textId="77777777" w:rsidR="001B6FED" w:rsidRPr="006D6D77" w:rsidRDefault="001B6FED" w:rsidP="00EE75E9">
            <w:pPr>
              <w:pStyle w:val="TAL"/>
              <w:rPr>
                <w:rFonts w:eastAsia="Batang" w:cs="Arial"/>
                <w:lang w:eastAsia="en-US"/>
              </w:rPr>
            </w:pPr>
            <w:r w:rsidRPr="006D6D77">
              <w:rPr>
                <w:rFonts w:eastAsia="Batang" w:cs="Arial"/>
                <w:lang w:eastAsia="en-US"/>
              </w:rPr>
              <w:t>Physical cell ID</w:t>
            </w:r>
          </w:p>
        </w:tc>
        <w:tc>
          <w:tcPr>
            <w:tcW w:w="869" w:type="dxa"/>
            <w:tcBorders>
              <w:top w:val="single" w:sz="4" w:space="0" w:color="auto"/>
              <w:left w:val="single" w:sz="4" w:space="0" w:color="auto"/>
              <w:bottom w:val="single" w:sz="4" w:space="0" w:color="auto"/>
              <w:right w:val="single" w:sz="4" w:space="0" w:color="auto"/>
            </w:tcBorders>
            <w:noWrap/>
            <w:vAlign w:val="center"/>
          </w:tcPr>
          <w:p w14:paraId="0498DAAF"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69" w:type="dxa"/>
            <w:tcBorders>
              <w:top w:val="single" w:sz="4" w:space="0" w:color="auto"/>
              <w:left w:val="single" w:sz="4" w:space="0" w:color="auto"/>
              <w:bottom w:val="single" w:sz="4" w:space="0" w:color="auto"/>
              <w:right w:val="single" w:sz="4" w:space="0" w:color="auto"/>
            </w:tcBorders>
            <w:noWrap/>
            <w:vAlign w:val="center"/>
          </w:tcPr>
          <w:p w14:paraId="770A2770"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5B97F8E9"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7034DAFB"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19" w:type="dxa"/>
            <w:tcBorders>
              <w:top w:val="single" w:sz="4" w:space="0" w:color="auto"/>
              <w:left w:val="single" w:sz="4" w:space="0" w:color="auto"/>
              <w:bottom w:val="single" w:sz="4" w:space="0" w:color="auto"/>
              <w:right w:val="single" w:sz="4" w:space="0" w:color="auto"/>
            </w:tcBorders>
            <w:vAlign w:val="center"/>
          </w:tcPr>
          <w:p w14:paraId="36C1D54E"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4520F092"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1BB9E5B6"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61" w:type="dxa"/>
            <w:tcBorders>
              <w:top w:val="single" w:sz="4" w:space="0" w:color="auto"/>
              <w:left w:val="single" w:sz="4" w:space="0" w:color="auto"/>
              <w:bottom w:val="single" w:sz="4" w:space="0" w:color="auto"/>
              <w:right w:val="single" w:sz="4" w:space="0" w:color="auto"/>
            </w:tcBorders>
          </w:tcPr>
          <w:p w14:paraId="45AE3455" w14:textId="77777777" w:rsidR="001B6FED" w:rsidRPr="006D6D77" w:rsidRDefault="001B6FED" w:rsidP="00EE75E9">
            <w:pPr>
              <w:pStyle w:val="TAC"/>
              <w:rPr>
                <w:rFonts w:eastAsia="Batang" w:cs="Arial"/>
                <w:lang w:eastAsia="en-US"/>
              </w:rPr>
            </w:pPr>
            <w:r w:rsidRPr="006D6D77">
              <w:rPr>
                <w:rFonts w:eastAsia="Batang" w:cs="Arial"/>
                <w:lang w:eastAsia="en-US"/>
              </w:rPr>
              <w:t>1</w:t>
            </w:r>
          </w:p>
        </w:tc>
      </w:tr>
      <w:tr w:rsidR="001B6FED" w:rsidRPr="0032410E" w14:paraId="725A8EA3"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02FFC01" w14:textId="77777777" w:rsidR="001B6FED" w:rsidRPr="006D6D77" w:rsidRDefault="001B6FED" w:rsidP="00EE75E9">
            <w:pPr>
              <w:pStyle w:val="TAL"/>
              <w:rPr>
                <w:rFonts w:eastAsia="Batang" w:cs="Arial"/>
                <w:lang w:eastAsia="en-US"/>
              </w:rPr>
            </w:pPr>
            <w:r w:rsidRPr="006D6D77">
              <w:rPr>
                <w:rFonts w:eastAsia="Batang" w:cs="Arial"/>
                <w:lang w:eastAsia="en-US"/>
              </w:rPr>
              <w:t>srsBandwidthConfiguration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BE38AEE" w14:textId="77777777" w:rsidR="001B6FED" w:rsidRPr="006D6D77" w:rsidRDefault="001B6FED" w:rsidP="00EE75E9">
            <w:pPr>
              <w:pStyle w:val="TAC"/>
              <w:rPr>
                <w:rFonts w:eastAsia="Batang" w:cs="Arial"/>
                <w:lang w:eastAsia="en-US"/>
              </w:rPr>
            </w:pPr>
            <w:r w:rsidRPr="006D6D77">
              <w:rPr>
                <w:rFonts w:eastAsia="Batang" w:cs="Arial"/>
                <w:lang w:eastAsia="en-US"/>
              </w:rPr>
              <w:t>bw7</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3559AC3" w14:textId="77777777" w:rsidR="001B6FED" w:rsidRPr="006D6D77" w:rsidRDefault="001B6FED" w:rsidP="00EE75E9">
            <w:pPr>
              <w:pStyle w:val="TAC"/>
              <w:rPr>
                <w:rFonts w:eastAsia="Batang" w:cs="Arial"/>
                <w:lang w:eastAsia="en-US"/>
              </w:rPr>
            </w:pPr>
            <w:r w:rsidRPr="006D6D77">
              <w:rPr>
                <w:rFonts w:eastAsia="Batang" w:cs="Arial"/>
                <w:lang w:eastAsia="en-US"/>
              </w:rPr>
              <w:t>bw6</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61EFD90" w14:textId="77777777" w:rsidR="001B6FED" w:rsidRPr="006D6D77" w:rsidRDefault="001B6FED" w:rsidP="00EE75E9">
            <w:pPr>
              <w:pStyle w:val="TAC"/>
              <w:rPr>
                <w:rFonts w:eastAsia="Batang" w:cs="Arial"/>
                <w:lang w:eastAsia="en-US"/>
              </w:rPr>
            </w:pPr>
            <w:r w:rsidRPr="006D6D77">
              <w:rPr>
                <w:rFonts w:eastAsia="Batang" w:cs="Arial"/>
                <w:lang w:eastAsia="en-US"/>
              </w:rPr>
              <w:t>bw5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DF2452B" w14:textId="77777777" w:rsidR="001B6FED" w:rsidRPr="006D6D77" w:rsidRDefault="001B6FED" w:rsidP="00EE75E9">
            <w:pPr>
              <w:pStyle w:val="TAC"/>
              <w:rPr>
                <w:rFonts w:eastAsia="Batang" w:cs="Arial"/>
                <w:lang w:eastAsia="en-US"/>
              </w:rPr>
            </w:pPr>
            <w:r w:rsidRPr="006D6D77">
              <w:rPr>
                <w:rFonts w:eastAsia="Batang" w:cs="Arial"/>
                <w:lang w:eastAsia="en-US"/>
              </w:rPr>
              <w:t>bw4</w:t>
            </w:r>
          </w:p>
        </w:tc>
        <w:tc>
          <w:tcPr>
            <w:tcW w:w="819" w:type="dxa"/>
            <w:tcBorders>
              <w:top w:val="single" w:sz="4" w:space="0" w:color="auto"/>
              <w:left w:val="single" w:sz="4" w:space="0" w:color="auto"/>
              <w:bottom w:val="single" w:sz="4" w:space="0" w:color="auto"/>
              <w:right w:val="single" w:sz="4" w:space="0" w:color="auto"/>
            </w:tcBorders>
            <w:vAlign w:val="center"/>
          </w:tcPr>
          <w:p w14:paraId="125463E2" w14:textId="77777777" w:rsidR="001B6FED" w:rsidRPr="006D6D77" w:rsidRDefault="001B6FED" w:rsidP="00EE75E9">
            <w:pPr>
              <w:pStyle w:val="TAC"/>
              <w:rPr>
                <w:rFonts w:eastAsia="Batang" w:cs="Arial"/>
                <w:lang w:eastAsia="en-US"/>
              </w:rPr>
            </w:pPr>
            <w:r w:rsidRPr="006D6D77">
              <w:rPr>
                <w:rFonts w:eastAsia="Batang" w:cs="Arial"/>
                <w:lang w:eastAsia="en-US"/>
              </w:rPr>
              <w:t>bw3</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A887FBC" w14:textId="77777777" w:rsidR="001B6FED" w:rsidRPr="006D6D77" w:rsidRDefault="001B6FED" w:rsidP="00EE75E9">
            <w:pPr>
              <w:pStyle w:val="TAC"/>
              <w:rPr>
                <w:rFonts w:eastAsia="Batang" w:cs="Arial"/>
                <w:lang w:eastAsia="en-US"/>
              </w:rPr>
            </w:pPr>
            <w:r w:rsidRPr="006D6D77">
              <w:rPr>
                <w:rFonts w:eastAsia="Batang" w:cs="Arial"/>
                <w:lang w:eastAsia="en-US"/>
              </w:rPr>
              <w:t>bw5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19936B2" w14:textId="77777777" w:rsidR="001B6FED" w:rsidRPr="006D6D77" w:rsidRDefault="001B6FED" w:rsidP="00EE75E9">
            <w:pPr>
              <w:pStyle w:val="TAC"/>
              <w:rPr>
                <w:rFonts w:eastAsia="Batang" w:cs="Arial"/>
                <w:lang w:eastAsia="en-US"/>
              </w:rPr>
            </w:pPr>
            <w:r w:rsidRPr="006D6D77">
              <w:rPr>
                <w:rFonts w:eastAsia="Batang" w:cs="Arial"/>
                <w:lang w:eastAsia="en-US"/>
              </w:rPr>
              <w:t>bw4</w:t>
            </w:r>
          </w:p>
        </w:tc>
        <w:tc>
          <w:tcPr>
            <w:tcW w:w="861" w:type="dxa"/>
            <w:tcBorders>
              <w:top w:val="single" w:sz="4" w:space="0" w:color="auto"/>
              <w:left w:val="single" w:sz="4" w:space="0" w:color="auto"/>
              <w:bottom w:val="single" w:sz="4" w:space="0" w:color="auto"/>
              <w:right w:val="single" w:sz="4" w:space="0" w:color="auto"/>
            </w:tcBorders>
          </w:tcPr>
          <w:p w14:paraId="1DD43DFB" w14:textId="77777777" w:rsidR="001B6FED" w:rsidRPr="006D6D77" w:rsidRDefault="001B6FED" w:rsidP="00EE75E9">
            <w:pPr>
              <w:pStyle w:val="TAC"/>
              <w:rPr>
                <w:rFonts w:eastAsia="Batang" w:cs="Arial"/>
                <w:lang w:eastAsia="en-US"/>
              </w:rPr>
            </w:pPr>
            <w:r w:rsidRPr="006D6D77">
              <w:rPr>
                <w:rFonts w:eastAsia="Batang" w:cs="Arial"/>
                <w:lang w:eastAsia="en-US"/>
              </w:rPr>
              <w:t>bw3</w:t>
            </w:r>
          </w:p>
        </w:tc>
      </w:tr>
      <w:tr w:rsidR="001B6FED" w:rsidRPr="0032410E" w14:paraId="44C211AC"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171EF5DC" w14:textId="77777777" w:rsidR="001B6FED" w:rsidRPr="006D6D77" w:rsidRDefault="001B6FED" w:rsidP="00EE75E9">
            <w:pPr>
              <w:pStyle w:val="TAL"/>
              <w:rPr>
                <w:rFonts w:eastAsia="Batang" w:cs="Arial"/>
                <w:lang w:eastAsia="en-US"/>
              </w:rPr>
            </w:pPr>
            <w:r w:rsidRPr="006D6D77">
              <w:rPr>
                <w:rFonts w:eastAsia="Batang" w:cs="Arial"/>
                <w:lang w:eastAsia="en-US"/>
              </w:rPr>
              <w:t>srsBandwidth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9CAA91A"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EC61C6C"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13D03C5"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CC680AB"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19" w:type="dxa"/>
            <w:tcBorders>
              <w:top w:val="single" w:sz="4" w:space="0" w:color="auto"/>
              <w:left w:val="single" w:sz="4" w:space="0" w:color="auto"/>
              <w:bottom w:val="single" w:sz="4" w:space="0" w:color="auto"/>
              <w:right w:val="single" w:sz="4" w:space="0" w:color="auto"/>
            </w:tcBorders>
            <w:vAlign w:val="center"/>
          </w:tcPr>
          <w:p w14:paraId="664313BC"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658F7A0"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E209749"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61" w:type="dxa"/>
            <w:tcBorders>
              <w:top w:val="single" w:sz="4" w:space="0" w:color="auto"/>
              <w:left w:val="single" w:sz="4" w:space="0" w:color="auto"/>
              <w:bottom w:val="single" w:sz="4" w:space="0" w:color="auto"/>
              <w:right w:val="single" w:sz="4" w:space="0" w:color="auto"/>
            </w:tcBorders>
          </w:tcPr>
          <w:p w14:paraId="13587D0D"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r>
      <w:tr w:rsidR="001B6FED" w:rsidRPr="0032410E" w14:paraId="30BD1442"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42CC4EE" w14:textId="77777777" w:rsidR="001B6FED" w:rsidRPr="006D6D77" w:rsidRDefault="001B6FED" w:rsidP="00EE75E9">
            <w:pPr>
              <w:pStyle w:val="TAL"/>
              <w:rPr>
                <w:rFonts w:eastAsia="Batang" w:cs="Arial"/>
                <w:lang w:eastAsia="en-US"/>
              </w:rPr>
            </w:pPr>
            <w:r w:rsidRPr="006D6D77">
              <w:rPr>
                <w:rFonts w:eastAsia="Batang" w:cs="Arial"/>
                <w:lang w:eastAsia="en-US"/>
              </w:rPr>
              <w:t>srsHoppingBandwidth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48BC950"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1B6B64A"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97BFF82"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5061B22"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19" w:type="dxa"/>
            <w:tcBorders>
              <w:top w:val="single" w:sz="4" w:space="0" w:color="auto"/>
              <w:left w:val="single" w:sz="4" w:space="0" w:color="auto"/>
              <w:bottom w:val="single" w:sz="4" w:space="0" w:color="auto"/>
              <w:right w:val="single" w:sz="4" w:space="0" w:color="auto"/>
            </w:tcBorders>
            <w:vAlign w:val="center"/>
          </w:tcPr>
          <w:p w14:paraId="764BB965"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21453EC"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0E464DD"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61" w:type="dxa"/>
            <w:tcBorders>
              <w:top w:val="single" w:sz="4" w:space="0" w:color="auto"/>
              <w:left w:val="single" w:sz="4" w:space="0" w:color="auto"/>
              <w:bottom w:val="single" w:sz="4" w:space="0" w:color="auto"/>
              <w:right w:val="single" w:sz="4" w:space="0" w:color="auto"/>
            </w:tcBorders>
          </w:tcPr>
          <w:p w14:paraId="04FE7437"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r>
      <w:tr w:rsidR="001B6FED" w:rsidRPr="0032410E" w14:paraId="11D8B101"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0BEFD3E" w14:textId="77777777" w:rsidR="001B6FED" w:rsidRPr="006D6D77" w:rsidRDefault="001B6FED" w:rsidP="00EE75E9">
            <w:pPr>
              <w:pStyle w:val="TAL"/>
              <w:rPr>
                <w:rFonts w:eastAsia="Batang" w:cs="Arial"/>
                <w:lang w:eastAsia="en-US"/>
              </w:rPr>
            </w:pPr>
            <w:r w:rsidRPr="006D6D77">
              <w:rPr>
                <w:rFonts w:eastAsia="Batang" w:cs="Arial"/>
                <w:lang w:eastAsia="en-US"/>
              </w:rPr>
              <w:t>frequencyDomainPosition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A06287D"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794C0BA3"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567704F"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C4C8FE5"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19" w:type="dxa"/>
            <w:tcBorders>
              <w:top w:val="single" w:sz="4" w:space="0" w:color="auto"/>
              <w:left w:val="single" w:sz="4" w:space="0" w:color="auto"/>
              <w:bottom w:val="single" w:sz="4" w:space="0" w:color="auto"/>
              <w:right w:val="single" w:sz="4" w:space="0" w:color="auto"/>
            </w:tcBorders>
            <w:vAlign w:val="center"/>
          </w:tcPr>
          <w:p w14:paraId="40390E25"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7E085FE"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B815856"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1" w:type="dxa"/>
            <w:tcBorders>
              <w:top w:val="single" w:sz="4" w:space="0" w:color="auto"/>
              <w:left w:val="single" w:sz="4" w:space="0" w:color="auto"/>
              <w:bottom w:val="single" w:sz="4" w:space="0" w:color="auto"/>
              <w:right w:val="single" w:sz="4" w:space="0" w:color="auto"/>
            </w:tcBorders>
          </w:tcPr>
          <w:p w14:paraId="1C26A6C6" w14:textId="77777777" w:rsidR="001B6FED" w:rsidRPr="006D6D77" w:rsidRDefault="001B6FED" w:rsidP="00EE75E9">
            <w:pPr>
              <w:pStyle w:val="TAC"/>
              <w:rPr>
                <w:rFonts w:eastAsia="Batang" w:cs="Arial"/>
                <w:lang w:eastAsia="en-US"/>
              </w:rPr>
            </w:pPr>
            <w:r w:rsidRPr="006D6D77">
              <w:rPr>
                <w:rFonts w:eastAsia="Batang" w:cs="Arial"/>
                <w:lang w:eastAsia="en-US"/>
              </w:rPr>
              <w:t>0</w:t>
            </w:r>
          </w:p>
        </w:tc>
      </w:tr>
      <w:tr w:rsidR="001B6FED" w:rsidRPr="0032410E" w14:paraId="05EF4B2A"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410B3A3F" w14:textId="77777777" w:rsidR="001B6FED" w:rsidRPr="006D6D77" w:rsidRDefault="001B6FED" w:rsidP="00EE75E9">
            <w:pPr>
              <w:pStyle w:val="TAL"/>
              <w:rPr>
                <w:rFonts w:eastAsia="Batang" w:cs="Arial"/>
                <w:lang w:eastAsia="en-US"/>
              </w:rPr>
            </w:pPr>
            <w:r w:rsidRPr="006D6D77">
              <w:rPr>
                <w:rFonts w:eastAsia="Batang" w:cs="Arial"/>
                <w:lang w:eastAsia="en-US"/>
              </w:rPr>
              <w:t>srs-ConfigIndex</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6C65648"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1E8E85D"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F271A51"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A2969CB"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19" w:type="dxa"/>
            <w:tcBorders>
              <w:top w:val="single" w:sz="4" w:space="0" w:color="auto"/>
              <w:left w:val="single" w:sz="4" w:space="0" w:color="auto"/>
              <w:bottom w:val="single" w:sz="4" w:space="0" w:color="auto"/>
              <w:right w:val="single" w:sz="4" w:space="0" w:color="auto"/>
            </w:tcBorders>
            <w:vAlign w:val="center"/>
          </w:tcPr>
          <w:p w14:paraId="01CC7ED2"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D29EB40"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C32A920"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61" w:type="dxa"/>
            <w:tcBorders>
              <w:top w:val="single" w:sz="4" w:space="0" w:color="auto"/>
              <w:left w:val="single" w:sz="4" w:space="0" w:color="auto"/>
              <w:bottom w:val="single" w:sz="4" w:space="0" w:color="auto"/>
              <w:right w:val="single" w:sz="4" w:space="0" w:color="auto"/>
            </w:tcBorders>
          </w:tcPr>
          <w:p w14:paraId="6E8F2E47"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r>
      <w:tr w:rsidR="001B6FED" w:rsidRPr="0032410E" w14:paraId="1995BC80"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482336FD" w14:textId="77777777" w:rsidR="001B6FED" w:rsidRPr="006D6D77" w:rsidRDefault="001B6FED" w:rsidP="00EE75E9">
            <w:pPr>
              <w:pStyle w:val="TAL"/>
              <w:rPr>
                <w:rFonts w:eastAsia="Batang" w:cs="Arial"/>
                <w:lang w:eastAsia="en-US"/>
              </w:rPr>
            </w:pPr>
            <w:r w:rsidRPr="006D6D77">
              <w:rPr>
                <w:rFonts w:eastAsia="Batang" w:cs="Arial"/>
                <w:lang w:eastAsia="en-US"/>
              </w:rPr>
              <w:t>transmissionComb</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A01729D"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74969752"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0381E06"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3E4A220"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19" w:type="dxa"/>
            <w:tcBorders>
              <w:top w:val="single" w:sz="4" w:space="0" w:color="auto"/>
              <w:left w:val="single" w:sz="4" w:space="0" w:color="auto"/>
              <w:bottom w:val="single" w:sz="4" w:space="0" w:color="auto"/>
              <w:right w:val="single" w:sz="4" w:space="0" w:color="auto"/>
            </w:tcBorders>
            <w:vAlign w:val="center"/>
          </w:tcPr>
          <w:p w14:paraId="452C6637"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35A157C"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1F71727"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1" w:type="dxa"/>
            <w:tcBorders>
              <w:top w:val="single" w:sz="4" w:space="0" w:color="auto"/>
              <w:left w:val="single" w:sz="4" w:space="0" w:color="auto"/>
              <w:bottom w:val="single" w:sz="4" w:space="0" w:color="auto"/>
              <w:right w:val="single" w:sz="4" w:space="0" w:color="auto"/>
            </w:tcBorders>
          </w:tcPr>
          <w:p w14:paraId="3F401C98" w14:textId="77777777" w:rsidR="001B6FED" w:rsidRPr="006D6D77" w:rsidRDefault="001B6FED" w:rsidP="00EE75E9">
            <w:pPr>
              <w:pStyle w:val="TAC"/>
              <w:rPr>
                <w:rFonts w:eastAsia="Batang" w:cs="Arial"/>
                <w:lang w:eastAsia="en-US"/>
              </w:rPr>
            </w:pPr>
            <w:r w:rsidRPr="006D6D77">
              <w:rPr>
                <w:rFonts w:eastAsia="Batang" w:cs="Arial"/>
                <w:lang w:eastAsia="en-US"/>
              </w:rPr>
              <w:t>0</w:t>
            </w:r>
          </w:p>
        </w:tc>
      </w:tr>
      <w:tr w:rsidR="001B6FED" w:rsidRPr="0032410E" w14:paraId="2F4DCCB5"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06D46B4" w14:textId="77777777" w:rsidR="001B6FED" w:rsidRPr="006D6D77" w:rsidRDefault="001B6FED" w:rsidP="00EE75E9">
            <w:pPr>
              <w:pStyle w:val="TAL"/>
              <w:rPr>
                <w:rFonts w:eastAsia="Batang" w:cs="Arial"/>
                <w:lang w:eastAsia="en-US"/>
              </w:rPr>
            </w:pPr>
            <w:r w:rsidRPr="006D6D77">
              <w:rPr>
                <w:rFonts w:eastAsia="Batang" w:cs="Arial"/>
                <w:lang w:eastAsia="en-US"/>
              </w:rPr>
              <w:t>cyclicShift</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B3E36D1"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CC9B815"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1A7D466"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E8C0D92"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19" w:type="dxa"/>
            <w:tcBorders>
              <w:top w:val="single" w:sz="4" w:space="0" w:color="auto"/>
              <w:left w:val="single" w:sz="4" w:space="0" w:color="auto"/>
              <w:bottom w:val="single" w:sz="4" w:space="0" w:color="auto"/>
              <w:right w:val="single" w:sz="4" w:space="0" w:color="auto"/>
            </w:tcBorders>
            <w:vAlign w:val="center"/>
          </w:tcPr>
          <w:p w14:paraId="1DF15C94"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F7958A1"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D4A0189"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61" w:type="dxa"/>
            <w:tcBorders>
              <w:top w:val="single" w:sz="4" w:space="0" w:color="auto"/>
              <w:left w:val="single" w:sz="4" w:space="0" w:color="auto"/>
              <w:bottom w:val="single" w:sz="4" w:space="0" w:color="auto"/>
              <w:right w:val="single" w:sz="4" w:space="0" w:color="auto"/>
            </w:tcBorders>
          </w:tcPr>
          <w:p w14:paraId="1B29D7F0"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r>
      <w:tr w:rsidR="001B6FED" w:rsidRPr="0032410E" w14:paraId="5DF46A24"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56B31046" w14:textId="77777777" w:rsidR="001B6FED" w:rsidRPr="006D6D77" w:rsidRDefault="001B6FED" w:rsidP="00EE75E9">
            <w:pPr>
              <w:pStyle w:val="TAL"/>
              <w:rPr>
                <w:rFonts w:eastAsia="Batang" w:cs="Arial"/>
                <w:lang w:eastAsia="en-US"/>
              </w:rPr>
            </w:pPr>
            <w:r w:rsidRPr="006D6D77">
              <w:rPr>
                <w:rFonts w:eastAsia="Batang" w:cs="Arial"/>
                <w:lang w:eastAsia="en-US"/>
              </w:rPr>
              <w:t>srsAntennaPort</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E842313"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E425AFC"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2A9292B"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E9D5C97"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19" w:type="dxa"/>
            <w:tcBorders>
              <w:top w:val="single" w:sz="4" w:space="0" w:color="auto"/>
              <w:left w:val="single" w:sz="4" w:space="0" w:color="auto"/>
              <w:bottom w:val="single" w:sz="4" w:space="0" w:color="auto"/>
              <w:right w:val="single" w:sz="4" w:space="0" w:color="auto"/>
            </w:tcBorders>
            <w:vAlign w:val="center"/>
          </w:tcPr>
          <w:p w14:paraId="55F6045D"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A12591F"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CF1E556"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61" w:type="dxa"/>
            <w:tcBorders>
              <w:top w:val="single" w:sz="4" w:space="0" w:color="auto"/>
              <w:left w:val="single" w:sz="4" w:space="0" w:color="auto"/>
              <w:bottom w:val="single" w:sz="4" w:space="0" w:color="auto"/>
              <w:right w:val="single" w:sz="4" w:space="0" w:color="auto"/>
            </w:tcBorders>
          </w:tcPr>
          <w:p w14:paraId="36F7DD60"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r>
      <w:tr w:rsidR="001B6FED" w:rsidRPr="0032410E" w14:paraId="72DA6CCA" w14:textId="77777777" w:rsidTr="00EE75E9">
        <w:trPr>
          <w:jc w:val="center"/>
        </w:trPr>
        <w:tc>
          <w:tcPr>
            <w:tcW w:w="9608" w:type="dxa"/>
            <w:gridSpan w:val="9"/>
            <w:tcBorders>
              <w:top w:val="single" w:sz="4" w:space="0" w:color="auto"/>
              <w:left w:val="single" w:sz="4" w:space="0" w:color="auto"/>
              <w:bottom w:val="single" w:sz="4" w:space="0" w:color="auto"/>
              <w:right w:val="single" w:sz="4" w:space="0" w:color="auto"/>
            </w:tcBorders>
          </w:tcPr>
          <w:p w14:paraId="0498BEC0" w14:textId="77777777" w:rsidR="001B6FED" w:rsidRPr="006D6D77" w:rsidRDefault="001B6FED" w:rsidP="00EE75E9">
            <w:pPr>
              <w:pStyle w:val="TAN"/>
              <w:rPr>
                <w:rFonts w:eastAsia="Batang" w:cs="Arial"/>
                <w:lang w:eastAsia="en-US"/>
              </w:rPr>
            </w:pPr>
            <w:r w:rsidRPr="006D6D77">
              <w:rPr>
                <w:rFonts w:eastAsia="Batang" w:cs="Arial"/>
                <w:lang w:eastAsia="en-US"/>
              </w:rPr>
              <w:t>Note 1:</w:t>
            </w:r>
            <w:r w:rsidRPr="006D6D77">
              <w:rPr>
                <w:rFonts w:eastAsia="Batang" w:cs="Arial"/>
                <w:lang w:eastAsia="en-US"/>
              </w:rPr>
              <w:tab/>
              <w:t>No SRS sequence hopping, no SRS group hopping</w:t>
            </w:r>
          </w:p>
        </w:tc>
      </w:tr>
    </w:tbl>
    <w:p w14:paraId="408C858E" w14:textId="77777777" w:rsidR="001B6FED" w:rsidRDefault="001B6FED" w:rsidP="001B6FED">
      <w:pPr>
        <w:rPr>
          <w:lang w:eastAsia="zh-CN"/>
        </w:rPr>
      </w:pPr>
    </w:p>
    <w:p w14:paraId="69EC824F" w14:textId="77777777" w:rsidR="001B6FED" w:rsidRDefault="001B6FED" w:rsidP="001B6FED">
      <w:pPr>
        <w:pStyle w:val="TH"/>
        <w:rPr>
          <w:lang w:eastAsia="zh-CN"/>
        </w:rPr>
      </w:pPr>
      <w:r>
        <w:t>Table A-4: SRS Configuration for accuracy and measurement time requirements</w:t>
      </w:r>
      <w:r>
        <w:rPr>
          <w:rStyle w:val="CommentReference"/>
          <w:b w:val="0"/>
        </w:rPr>
        <w:t xml:space="preserve">, </w:t>
      </w:r>
      <w:r>
        <w:t>40 ≤ SRS RBs ≤ 96, single UE</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710"/>
        <w:gridCol w:w="869"/>
        <w:gridCol w:w="869"/>
        <w:gridCol w:w="870"/>
        <w:gridCol w:w="870"/>
        <w:gridCol w:w="870"/>
        <w:gridCol w:w="870"/>
        <w:gridCol w:w="870"/>
      </w:tblGrid>
      <w:tr w:rsidR="001B6FED" w:rsidRPr="0032410E" w14:paraId="72D64AFB"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tcPr>
          <w:p w14:paraId="314FF5DB" w14:textId="77777777" w:rsidR="001B6FED" w:rsidRPr="006D6D77" w:rsidRDefault="001B6FED" w:rsidP="00EE75E9">
            <w:pPr>
              <w:pStyle w:val="TAL"/>
              <w:rPr>
                <w:rFonts w:eastAsia="Batang" w:cs="Arial"/>
                <w:lang w:eastAsia="en-US"/>
              </w:rPr>
            </w:pPr>
            <w:r w:rsidRPr="006D6D77">
              <w:rPr>
                <w:rFonts w:eastAsia="Batang" w:cs="Arial"/>
                <w:lang w:eastAsia="en-US"/>
              </w:rPr>
              <w:t>Number of SRS resource blocks</w:t>
            </w:r>
          </w:p>
        </w:tc>
        <w:tc>
          <w:tcPr>
            <w:tcW w:w="869" w:type="dxa"/>
            <w:tcBorders>
              <w:top w:val="single" w:sz="4" w:space="0" w:color="auto"/>
              <w:left w:val="single" w:sz="4" w:space="0" w:color="auto"/>
              <w:bottom w:val="single" w:sz="4" w:space="0" w:color="auto"/>
              <w:right w:val="single" w:sz="4" w:space="0" w:color="auto"/>
            </w:tcBorders>
            <w:noWrap/>
            <w:vAlign w:val="center"/>
          </w:tcPr>
          <w:p w14:paraId="63978E46" w14:textId="77777777" w:rsidR="001B6FED" w:rsidRPr="006D6D77" w:rsidRDefault="001B6FED" w:rsidP="00EE75E9">
            <w:pPr>
              <w:pStyle w:val="TAC"/>
              <w:rPr>
                <w:rFonts w:eastAsia="Batang" w:cs="Arial"/>
                <w:lang w:eastAsia="en-US"/>
              </w:rPr>
            </w:pPr>
            <w:r w:rsidRPr="006D6D77">
              <w:rPr>
                <w:rFonts w:eastAsia="Batang" w:cs="Arial"/>
                <w:lang w:eastAsia="en-US"/>
              </w:rPr>
              <w:t>40</w:t>
            </w:r>
          </w:p>
        </w:tc>
        <w:tc>
          <w:tcPr>
            <w:tcW w:w="869" w:type="dxa"/>
            <w:tcBorders>
              <w:top w:val="single" w:sz="4" w:space="0" w:color="auto"/>
              <w:left w:val="single" w:sz="4" w:space="0" w:color="auto"/>
              <w:bottom w:val="single" w:sz="4" w:space="0" w:color="auto"/>
              <w:right w:val="single" w:sz="4" w:space="0" w:color="auto"/>
            </w:tcBorders>
            <w:noWrap/>
            <w:vAlign w:val="center"/>
          </w:tcPr>
          <w:p w14:paraId="483A0AB7" w14:textId="77777777" w:rsidR="001B6FED" w:rsidRPr="006D6D77" w:rsidRDefault="001B6FED" w:rsidP="00EE75E9">
            <w:pPr>
              <w:pStyle w:val="TAC"/>
              <w:rPr>
                <w:rFonts w:eastAsia="Batang" w:cs="Arial"/>
                <w:lang w:eastAsia="en-US"/>
              </w:rPr>
            </w:pPr>
            <w:r w:rsidRPr="006D6D77">
              <w:rPr>
                <w:rFonts w:eastAsia="Batang" w:cs="Arial"/>
                <w:lang w:eastAsia="en-US"/>
              </w:rPr>
              <w:t>48</w:t>
            </w:r>
          </w:p>
        </w:tc>
        <w:tc>
          <w:tcPr>
            <w:tcW w:w="870" w:type="dxa"/>
            <w:tcBorders>
              <w:top w:val="single" w:sz="4" w:space="0" w:color="auto"/>
              <w:left w:val="single" w:sz="4" w:space="0" w:color="auto"/>
              <w:bottom w:val="single" w:sz="4" w:space="0" w:color="auto"/>
              <w:right w:val="single" w:sz="4" w:space="0" w:color="auto"/>
            </w:tcBorders>
            <w:noWrap/>
            <w:vAlign w:val="center"/>
          </w:tcPr>
          <w:p w14:paraId="75B9EEE9" w14:textId="77777777" w:rsidR="001B6FED" w:rsidRPr="006D6D77" w:rsidRDefault="001B6FED" w:rsidP="00EE75E9">
            <w:pPr>
              <w:pStyle w:val="TAC"/>
              <w:rPr>
                <w:rFonts w:eastAsia="Batang" w:cs="Arial"/>
                <w:lang w:eastAsia="en-US"/>
              </w:rPr>
            </w:pPr>
            <w:r w:rsidRPr="006D6D77">
              <w:rPr>
                <w:rFonts w:eastAsia="Batang" w:cs="Arial"/>
                <w:lang w:eastAsia="en-US"/>
              </w:rPr>
              <w:t>60</w:t>
            </w:r>
          </w:p>
        </w:tc>
        <w:tc>
          <w:tcPr>
            <w:tcW w:w="870" w:type="dxa"/>
            <w:tcBorders>
              <w:top w:val="single" w:sz="4" w:space="0" w:color="auto"/>
              <w:left w:val="single" w:sz="4" w:space="0" w:color="auto"/>
              <w:bottom w:val="single" w:sz="4" w:space="0" w:color="auto"/>
              <w:right w:val="single" w:sz="4" w:space="0" w:color="auto"/>
            </w:tcBorders>
            <w:noWrap/>
            <w:vAlign w:val="center"/>
          </w:tcPr>
          <w:p w14:paraId="790F5814" w14:textId="77777777" w:rsidR="001B6FED" w:rsidRPr="006D6D77" w:rsidRDefault="001B6FED" w:rsidP="00EE75E9">
            <w:pPr>
              <w:pStyle w:val="TAC"/>
              <w:rPr>
                <w:rFonts w:eastAsia="Batang" w:cs="Arial"/>
                <w:lang w:eastAsia="en-US"/>
              </w:rPr>
            </w:pPr>
            <w:r w:rsidRPr="006D6D77">
              <w:rPr>
                <w:rFonts w:eastAsia="Batang" w:cs="Arial"/>
                <w:lang w:eastAsia="en-US"/>
              </w:rPr>
              <w:t>64</w:t>
            </w:r>
          </w:p>
        </w:tc>
        <w:tc>
          <w:tcPr>
            <w:tcW w:w="870" w:type="dxa"/>
            <w:tcBorders>
              <w:top w:val="single" w:sz="4" w:space="0" w:color="auto"/>
              <w:left w:val="single" w:sz="4" w:space="0" w:color="auto"/>
              <w:bottom w:val="single" w:sz="4" w:space="0" w:color="auto"/>
              <w:right w:val="single" w:sz="4" w:space="0" w:color="auto"/>
            </w:tcBorders>
            <w:vAlign w:val="center"/>
          </w:tcPr>
          <w:p w14:paraId="5CB2E5C9" w14:textId="77777777" w:rsidR="001B6FED" w:rsidRPr="006D6D77" w:rsidRDefault="001B6FED" w:rsidP="00EE75E9">
            <w:pPr>
              <w:pStyle w:val="TAC"/>
              <w:rPr>
                <w:rFonts w:eastAsia="Batang" w:cs="Arial"/>
                <w:lang w:eastAsia="en-US"/>
              </w:rPr>
            </w:pPr>
            <w:r w:rsidRPr="006D6D77">
              <w:rPr>
                <w:rFonts w:eastAsia="Batang" w:cs="Arial"/>
                <w:lang w:eastAsia="en-US"/>
              </w:rPr>
              <w:t>72</w:t>
            </w:r>
          </w:p>
        </w:tc>
        <w:tc>
          <w:tcPr>
            <w:tcW w:w="870" w:type="dxa"/>
            <w:tcBorders>
              <w:top w:val="single" w:sz="4" w:space="0" w:color="auto"/>
              <w:left w:val="single" w:sz="4" w:space="0" w:color="auto"/>
              <w:bottom w:val="single" w:sz="4" w:space="0" w:color="auto"/>
              <w:right w:val="single" w:sz="4" w:space="0" w:color="auto"/>
            </w:tcBorders>
            <w:noWrap/>
            <w:vAlign w:val="center"/>
          </w:tcPr>
          <w:p w14:paraId="562626DC" w14:textId="77777777" w:rsidR="001B6FED" w:rsidRPr="006D6D77" w:rsidRDefault="001B6FED" w:rsidP="00EE75E9">
            <w:pPr>
              <w:pStyle w:val="TAC"/>
              <w:rPr>
                <w:rFonts w:eastAsia="Batang" w:cs="Arial"/>
                <w:lang w:eastAsia="en-US"/>
              </w:rPr>
            </w:pPr>
            <w:r w:rsidRPr="006D6D77">
              <w:rPr>
                <w:rFonts w:eastAsia="Batang" w:cs="Arial"/>
                <w:lang w:eastAsia="en-US"/>
              </w:rPr>
              <w:t>80</w:t>
            </w:r>
          </w:p>
        </w:tc>
        <w:tc>
          <w:tcPr>
            <w:tcW w:w="870" w:type="dxa"/>
            <w:tcBorders>
              <w:top w:val="single" w:sz="4" w:space="0" w:color="auto"/>
              <w:left w:val="single" w:sz="4" w:space="0" w:color="auto"/>
              <w:bottom w:val="single" w:sz="4" w:space="0" w:color="auto"/>
              <w:right w:val="single" w:sz="4" w:space="0" w:color="auto"/>
            </w:tcBorders>
            <w:noWrap/>
            <w:vAlign w:val="center"/>
          </w:tcPr>
          <w:p w14:paraId="10ADB3C5" w14:textId="77777777" w:rsidR="001B6FED" w:rsidRPr="006D6D77" w:rsidRDefault="001B6FED" w:rsidP="00EE75E9">
            <w:pPr>
              <w:pStyle w:val="TAC"/>
              <w:rPr>
                <w:rFonts w:eastAsia="Batang" w:cs="Arial"/>
                <w:lang w:eastAsia="en-US"/>
              </w:rPr>
            </w:pPr>
            <w:r w:rsidRPr="006D6D77">
              <w:rPr>
                <w:rFonts w:eastAsia="Batang" w:cs="Arial"/>
                <w:lang w:eastAsia="en-US"/>
              </w:rPr>
              <w:t>96</w:t>
            </w:r>
          </w:p>
        </w:tc>
      </w:tr>
      <w:tr w:rsidR="001B6FED" w:rsidRPr="0032410E" w14:paraId="25D5BF89"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20764CA" w14:textId="77777777" w:rsidR="001B6FED" w:rsidRPr="006D6D77" w:rsidRDefault="001B6FED" w:rsidP="00EE75E9">
            <w:pPr>
              <w:pStyle w:val="TAL"/>
              <w:rPr>
                <w:rFonts w:eastAsia="Batang" w:cs="Arial"/>
                <w:lang w:eastAsia="en-US"/>
              </w:rPr>
            </w:pPr>
            <w:r w:rsidRPr="006D6D77">
              <w:rPr>
                <w:rFonts w:eastAsia="Batang" w:cs="Arial"/>
                <w:lang w:eastAsia="en-US"/>
              </w:rPr>
              <w:t>Channel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0B2588D"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4FBD16C"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B9DD88D" w14:textId="77777777" w:rsidR="001B6FED" w:rsidRPr="006D6D77" w:rsidRDefault="001B6FED" w:rsidP="00EE75E9">
            <w:pPr>
              <w:pStyle w:val="TAC"/>
              <w:rPr>
                <w:rFonts w:eastAsia="Batang" w:cs="Arial"/>
                <w:lang w:eastAsia="en-US"/>
              </w:rPr>
            </w:pPr>
            <w:r w:rsidRPr="006D6D77">
              <w:rPr>
                <w:rFonts w:eastAsia="Batang" w:cs="Arial"/>
                <w:lang w:eastAsia="en-US"/>
              </w:rPr>
              <w:t>15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1897B88" w14:textId="77777777" w:rsidR="001B6FED" w:rsidRPr="006D6D77" w:rsidRDefault="001B6FED" w:rsidP="00EE75E9">
            <w:pPr>
              <w:pStyle w:val="TAC"/>
              <w:rPr>
                <w:rFonts w:eastAsia="Batang" w:cs="Arial"/>
                <w:lang w:eastAsia="en-US"/>
              </w:rPr>
            </w:pPr>
            <w:r w:rsidRPr="006D6D77">
              <w:rPr>
                <w:rFonts w:eastAsia="Batang" w:cs="Arial"/>
                <w:lang w:eastAsia="en-US"/>
              </w:rPr>
              <w:t>15 MHz</w:t>
            </w:r>
          </w:p>
        </w:tc>
        <w:tc>
          <w:tcPr>
            <w:tcW w:w="870" w:type="dxa"/>
            <w:tcBorders>
              <w:top w:val="single" w:sz="4" w:space="0" w:color="auto"/>
              <w:left w:val="single" w:sz="4" w:space="0" w:color="auto"/>
              <w:bottom w:val="single" w:sz="4" w:space="0" w:color="auto"/>
              <w:right w:val="single" w:sz="4" w:space="0" w:color="auto"/>
            </w:tcBorders>
            <w:vAlign w:val="center"/>
          </w:tcPr>
          <w:p w14:paraId="3254CFDF" w14:textId="77777777" w:rsidR="001B6FED" w:rsidRPr="006D6D77" w:rsidRDefault="001B6FED" w:rsidP="00EE75E9">
            <w:pPr>
              <w:pStyle w:val="TAC"/>
              <w:rPr>
                <w:rFonts w:eastAsia="Batang" w:cs="Arial"/>
                <w:lang w:eastAsia="en-US"/>
              </w:rPr>
            </w:pPr>
            <w:r w:rsidRPr="006D6D77">
              <w:rPr>
                <w:rFonts w:eastAsia="Batang" w:cs="Arial"/>
                <w:lang w:eastAsia="en-US"/>
              </w:rPr>
              <w:t>15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AB77214" w14:textId="77777777" w:rsidR="001B6FED" w:rsidRPr="006D6D77" w:rsidRDefault="001B6FED" w:rsidP="00EE75E9">
            <w:pPr>
              <w:pStyle w:val="TAC"/>
              <w:rPr>
                <w:rFonts w:eastAsia="Batang" w:cs="Arial"/>
                <w:lang w:eastAsia="en-US"/>
              </w:rPr>
            </w:pPr>
            <w:r w:rsidRPr="006D6D77">
              <w:rPr>
                <w:rFonts w:eastAsia="Batang" w:cs="Arial"/>
                <w:lang w:eastAsia="en-US"/>
              </w:rPr>
              <w:t>20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AA061D3" w14:textId="77777777" w:rsidR="001B6FED" w:rsidRPr="006D6D77" w:rsidRDefault="001B6FED" w:rsidP="00EE75E9">
            <w:pPr>
              <w:pStyle w:val="TAC"/>
              <w:rPr>
                <w:rFonts w:eastAsia="Batang" w:cs="Arial"/>
                <w:lang w:eastAsia="en-US"/>
              </w:rPr>
            </w:pPr>
            <w:r w:rsidRPr="006D6D77">
              <w:rPr>
                <w:rFonts w:eastAsia="Batang" w:cs="Arial"/>
                <w:lang w:eastAsia="en-US"/>
              </w:rPr>
              <w:t>20 MHz</w:t>
            </w:r>
          </w:p>
        </w:tc>
      </w:tr>
      <w:tr w:rsidR="001B6FED" w:rsidRPr="0032410E" w14:paraId="4931CAE7"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1421A31E" w14:textId="77777777" w:rsidR="001B6FED" w:rsidRPr="006D6D77" w:rsidRDefault="001B6FED" w:rsidP="00EE75E9">
            <w:pPr>
              <w:pStyle w:val="TAL"/>
              <w:rPr>
                <w:rFonts w:eastAsia="Batang" w:cs="Arial"/>
                <w:lang w:eastAsia="en-US"/>
              </w:rPr>
            </w:pPr>
            <w:r w:rsidRPr="006D6D77">
              <w:rPr>
                <w:rFonts w:eastAsia="Batang" w:cs="Arial"/>
                <w:lang w:eastAsia="en-US"/>
              </w:rPr>
              <w:t>UL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97B8026"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1F0323B"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6C3E803" w14:textId="77777777" w:rsidR="001B6FED" w:rsidRPr="006D6D77" w:rsidRDefault="001B6FED" w:rsidP="00EE75E9">
            <w:pPr>
              <w:pStyle w:val="TAC"/>
              <w:rPr>
                <w:rFonts w:eastAsia="Batang" w:cs="Arial"/>
                <w:lang w:eastAsia="en-US"/>
              </w:rPr>
            </w:pPr>
            <w:r w:rsidRPr="006D6D77">
              <w:rPr>
                <w:rFonts w:eastAsia="Batang" w:cs="Arial"/>
                <w:lang w:eastAsia="en-US"/>
              </w:rPr>
              <w:t>n75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4A8881E" w14:textId="77777777" w:rsidR="001B6FED" w:rsidRPr="006D6D77" w:rsidRDefault="001B6FED" w:rsidP="00EE75E9">
            <w:pPr>
              <w:pStyle w:val="TAC"/>
              <w:rPr>
                <w:rFonts w:eastAsia="Batang" w:cs="Arial"/>
                <w:lang w:eastAsia="en-US"/>
              </w:rPr>
            </w:pPr>
            <w:r w:rsidRPr="006D6D77">
              <w:rPr>
                <w:rFonts w:eastAsia="Batang" w:cs="Arial"/>
                <w:lang w:eastAsia="en-US"/>
              </w:rPr>
              <w:t>n75</w:t>
            </w:r>
          </w:p>
        </w:tc>
        <w:tc>
          <w:tcPr>
            <w:tcW w:w="870" w:type="dxa"/>
            <w:tcBorders>
              <w:top w:val="single" w:sz="4" w:space="0" w:color="auto"/>
              <w:left w:val="single" w:sz="4" w:space="0" w:color="auto"/>
              <w:bottom w:val="single" w:sz="4" w:space="0" w:color="auto"/>
              <w:right w:val="single" w:sz="4" w:space="0" w:color="auto"/>
            </w:tcBorders>
            <w:vAlign w:val="center"/>
          </w:tcPr>
          <w:p w14:paraId="207AB640" w14:textId="77777777" w:rsidR="001B6FED" w:rsidRPr="006D6D77" w:rsidRDefault="001B6FED" w:rsidP="00EE75E9">
            <w:pPr>
              <w:pStyle w:val="TAC"/>
              <w:rPr>
                <w:rFonts w:eastAsia="Batang" w:cs="Arial"/>
                <w:lang w:eastAsia="en-US"/>
              </w:rPr>
            </w:pPr>
            <w:r w:rsidRPr="006D6D77">
              <w:rPr>
                <w:rFonts w:eastAsia="Batang" w:cs="Arial"/>
                <w:lang w:eastAsia="en-US"/>
              </w:rPr>
              <w:t>n75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EAE7671" w14:textId="77777777" w:rsidR="001B6FED" w:rsidRPr="006D6D77" w:rsidRDefault="001B6FED" w:rsidP="00EE75E9">
            <w:pPr>
              <w:pStyle w:val="TAC"/>
              <w:rPr>
                <w:rFonts w:eastAsia="Batang" w:cs="Arial"/>
                <w:lang w:eastAsia="en-US"/>
              </w:rPr>
            </w:pPr>
            <w:r w:rsidRPr="006D6D77">
              <w:rPr>
                <w:rFonts w:eastAsia="Batang" w:cs="Arial"/>
                <w:lang w:eastAsia="en-US"/>
              </w:rPr>
              <w:t>n100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6028194" w14:textId="77777777" w:rsidR="001B6FED" w:rsidRPr="006D6D77" w:rsidRDefault="001B6FED" w:rsidP="00EE75E9">
            <w:pPr>
              <w:pStyle w:val="TAC"/>
              <w:rPr>
                <w:rFonts w:eastAsia="Batang" w:cs="Arial"/>
                <w:lang w:eastAsia="en-US"/>
              </w:rPr>
            </w:pPr>
            <w:r w:rsidRPr="006D6D77">
              <w:rPr>
                <w:rFonts w:eastAsia="Batang" w:cs="Arial"/>
                <w:lang w:eastAsia="en-US"/>
              </w:rPr>
              <w:t>n100</w:t>
            </w:r>
          </w:p>
        </w:tc>
      </w:tr>
      <w:tr w:rsidR="001B6FED" w:rsidRPr="0032410E" w14:paraId="781E308A"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tcPr>
          <w:p w14:paraId="1641EC58" w14:textId="77777777" w:rsidR="001B6FED" w:rsidRPr="006D6D77" w:rsidRDefault="001B6FED" w:rsidP="00EE75E9">
            <w:pPr>
              <w:pStyle w:val="TAL"/>
              <w:rPr>
                <w:rFonts w:eastAsia="Batang" w:cs="Arial"/>
                <w:lang w:eastAsia="en-US"/>
              </w:rPr>
            </w:pPr>
            <w:r w:rsidRPr="006D6D77">
              <w:rPr>
                <w:rFonts w:eastAsia="Batang" w:cs="Arial"/>
                <w:lang w:eastAsia="en-US"/>
              </w:rPr>
              <w:t>Physical cell ID</w:t>
            </w:r>
          </w:p>
        </w:tc>
        <w:tc>
          <w:tcPr>
            <w:tcW w:w="869" w:type="dxa"/>
            <w:tcBorders>
              <w:top w:val="single" w:sz="4" w:space="0" w:color="auto"/>
              <w:left w:val="single" w:sz="4" w:space="0" w:color="auto"/>
              <w:bottom w:val="single" w:sz="4" w:space="0" w:color="auto"/>
              <w:right w:val="single" w:sz="4" w:space="0" w:color="auto"/>
            </w:tcBorders>
            <w:noWrap/>
            <w:vAlign w:val="center"/>
          </w:tcPr>
          <w:p w14:paraId="7A149913"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69" w:type="dxa"/>
            <w:tcBorders>
              <w:top w:val="single" w:sz="4" w:space="0" w:color="auto"/>
              <w:left w:val="single" w:sz="4" w:space="0" w:color="auto"/>
              <w:bottom w:val="single" w:sz="4" w:space="0" w:color="auto"/>
              <w:right w:val="single" w:sz="4" w:space="0" w:color="auto"/>
            </w:tcBorders>
            <w:noWrap/>
            <w:vAlign w:val="center"/>
          </w:tcPr>
          <w:p w14:paraId="03415515"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7C69BEBF"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7FC7A776"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vAlign w:val="center"/>
          </w:tcPr>
          <w:p w14:paraId="29705760"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55D4BAF1" w14:textId="77777777" w:rsidR="001B6FED" w:rsidRPr="006D6D77" w:rsidRDefault="001B6FED" w:rsidP="00EE75E9">
            <w:pPr>
              <w:pStyle w:val="TAC"/>
              <w:rPr>
                <w:rFonts w:eastAsia="Batang" w:cs="Arial"/>
                <w:lang w:eastAsia="en-US"/>
              </w:rPr>
            </w:pPr>
            <w:r w:rsidRPr="006D6D77">
              <w:rPr>
                <w:rFonts w:eastAsia="Batang" w:cs="Arial"/>
                <w:lang w:eastAsia="en-US"/>
              </w:rPr>
              <w:t>1</w:t>
            </w:r>
          </w:p>
        </w:tc>
        <w:tc>
          <w:tcPr>
            <w:tcW w:w="870" w:type="dxa"/>
            <w:tcBorders>
              <w:top w:val="single" w:sz="4" w:space="0" w:color="auto"/>
              <w:left w:val="single" w:sz="4" w:space="0" w:color="auto"/>
              <w:bottom w:val="single" w:sz="4" w:space="0" w:color="auto"/>
              <w:right w:val="single" w:sz="4" w:space="0" w:color="auto"/>
            </w:tcBorders>
            <w:noWrap/>
            <w:vAlign w:val="center"/>
          </w:tcPr>
          <w:p w14:paraId="5D148AD0" w14:textId="77777777" w:rsidR="001B6FED" w:rsidRPr="006D6D77" w:rsidRDefault="001B6FED" w:rsidP="00EE75E9">
            <w:pPr>
              <w:pStyle w:val="TAC"/>
              <w:rPr>
                <w:rFonts w:eastAsia="Batang" w:cs="Arial"/>
                <w:lang w:eastAsia="en-US"/>
              </w:rPr>
            </w:pPr>
            <w:r w:rsidRPr="006D6D77">
              <w:rPr>
                <w:rFonts w:eastAsia="Batang" w:cs="Arial"/>
                <w:lang w:eastAsia="en-US"/>
              </w:rPr>
              <w:t>1</w:t>
            </w:r>
          </w:p>
        </w:tc>
      </w:tr>
      <w:tr w:rsidR="001B6FED" w:rsidRPr="0032410E" w14:paraId="00A92C0C"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39391C50" w14:textId="77777777" w:rsidR="001B6FED" w:rsidRPr="006D6D77" w:rsidRDefault="001B6FED" w:rsidP="00EE75E9">
            <w:pPr>
              <w:pStyle w:val="TAL"/>
              <w:rPr>
                <w:rFonts w:eastAsia="Batang" w:cs="Arial"/>
                <w:lang w:eastAsia="en-US"/>
              </w:rPr>
            </w:pPr>
            <w:r w:rsidRPr="006D6D77">
              <w:rPr>
                <w:rFonts w:eastAsia="Batang" w:cs="Arial"/>
                <w:lang w:eastAsia="en-US"/>
              </w:rPr>
              <w:t>srsBandwidthConfiguration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EFFFE67" w14:textId="77777777" w:rsidR="001B6FED" w:rsidRPr="006D6D77" w:rsidRDefault="001B6FED" w:rsidP="00EE75E9">
            <w:pPr>
              <w:pStyle w:val="TAC"/>
              <w:rPr>
                <w:rFonts w:eastAsia="Batang" w:cs="Arial"/>
                <w:lang w:eastAsia="en-US"/>
              </w:rPr>
            </w:pPr>
            <w:r w:rsidRPr="006D6D77">
              <w:rPr>
                <w:rFonts w:eastAsia="Batang" w:cs="Arial"/>
                <w:lang w:eastAsia="en-US"/>
              </w:rPr>
              <w:t>bw2</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DCFB15A" w14:textId="77777777" w:rsidR="001B6FED" w:rsidRPr="006D6D77" w:rsidRDefault="001B6FED" w:rsidP="00EE75E9">
            <w:pPr>
              <w:pStyle w:val="TAC"/>
              <w:rPr>
                <w:rFonts w:eastAsia="Batang" w:cs="Arial"/>
                <w:lang w:eastAsia="en-US"/>
              </w:rPr>
            </w:pPr>
            <w:r w:rsidRPr="006D6D77">
              <w:rPr>
                <w:rFonts w:eastAsia="Batang" w:cs="Arial"/>
                <w:lang w:eastAsia="en-US"/>
              </w:rPr>
              <w:t>bw1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3D38DCE" w14:textId="77777777" w:rsidR="001B6FED" w:rsidRPr="006D6D77" w:rsidRDefault="001B6FED" w:rsidP="00EE75E9">
            <w:pPr>
              <w:pStyle w:val="TAC"/>
              <w:rPr>
                <w:rFonts w:eastAsia="Batang" w:cs="Arial"/>
                <w:lang w:eastAsia="en-US"/>
              </w:rPr>
            </w:pPr>
            <w:r w:rsidRPr="006D6D77">
              <w:rPr>
                <w:rFonts w:eastAsia="Batang" w:cs="Arial"/>
                <w:lang w:eastAsia="en-US"/>
              </w:rPr>
              <w:t>bw2</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5F3F5F3" w14:textId="77777777" w:rsidR="001B6FED" w:rsidRPr="006D6D77" w:rsidRDefault="001B6FED" w:rsidP="00EE75E9">
            <w:pPr>
              <w:pStyle w:val="TAC"/>
              <w:rPr>
                <w:rFonts w:eastAsia="Batang" w:cs="Arial"/>
                <w:lang w:eastAsia="en-US"/>
              </w:rPr>
            </w:pPr>
            <w:r w:rsidRPr="006D6D77">
              <w:rPr>
                <w:rFonts w:eastAsia="Batang" w:cs="Arial"/>
                <w:lang w:eastAsia="en-US"/>
              </w:rPr>
              <w:t>bw1</w:t>
            </w:r>
          </w:p>
        </w:tc>
        <w:tc>
          <w:tcPr>
            <w:tcW w:w="870" w:type="dxa"/>
            <w:tcBorders>
              <w:top w:val="single" w:sz="4" w:space="0" w:color="auto"/>
              <w:left w:val="single" w:sz="4" w:space="0" w:color="auto"/>
              <w:bottom w:val="single" w:sz="4" w:space="0" w:color="auto"/>
              <w:right w:val="single" w:sz="4" w:space="0" w:color="auto"/>
            </w:tcBorders>
            <w:vAlign w:val="center"/>
          </w:tcPr>
          <w:p w14:paraId="1B2F2427"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A8A9A78" w14:textId="77777777" w:rsidR="001B6FED" w:rsidRPr="006D6D77" w:rsidRDefault="001B6FED" w:rsidP="00EE75E9">
            <w:pPr>
              <w:pStyle w:val="TAC"/>
              <w:rPr>
                <w:rFonts w:eastAsia="Batang" w:cs="Arial"/>
                <w:lang w:eastAsia="en-US"/>
              </w:rPr>
            </w:pPr>
            <w:r w:rsidRPr="006D6D77">
              <w:rPr>
                <w:rFonts w:eastAsia="Batang" w:cs="Arial"/>
                <w:lang w:eastAsia="en-US"/>
              </w:rPr>
              <w:t>bw2</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254F78A" w14:textId="77777777" w:rsidR="001B6FED" w:rsidRPr="006D6D77" w:rsidRDefault="001B6FED" w:rsidP="00EE75E9">
            <w:pPr>
              <w:pStyle w:val="TAC"/>
              <w:rPr>
                <w:rFonts w:eastAsia="Batang" w:cs="Arial"/>
                <w:lang w:eastAsia="en-US"/>
              </w:rPr>
            </w:pPr>
            <w:r w:rsidRPr="006D6D77">
              <w:rPr>
                <w:rFonts w:eastAsia="Batang" w:cs="Arial"/>
                <w:lang w:eastAsia="en-US"/>
              </w:rPr>
              <w:t>bw1</w:t>
            </w:r>
          </w:p>
        </w:tc>
      </w:tr>
      <w:tr w:rsidR="001B6FED" w:rsidRPr="0032410E" w14:paraId="35D0CEB9"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750B83B3" w14:textId="77777777" w:rsidR="001B6FED" w:rsidRPr="006D6D77" w:rsidRDefault="001B6FED" w:rsidP="00EE75E9">
            <w:pPr>
              <w:pStyle w:val="TAL"/>
              <w:rPr>
                <w:rFonts w:eastAsia="Batang" w:cs="Arial"/>
                <w:lang w:eastAsia="en-US"/>
              </w:rPr>
            </w:pPr>
            <w:r w:rsidRPr="006D6D77">
              <w:rPr>
                <w:rFonts w:eastAsia="Batang" w:cs="Arial"/>
                <w:lang w:eastAsia="en-US"/>
              </w:rPr>
              <w:t>srsBandwidth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5C864D6"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3D14009"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D924807"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FE1F535"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vAlign w:val="center"/>
          </w:tcPr>
          <w:p w14:paraId="5A88C2BA"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BA3368E"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F70CF62"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r>
      <w:tr w:rsidR="001B6FED" w:rsidRPr="0032410E" w14:paraId="290753DA"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6976D2B" w14:textId="77777777" w:rsidR="001B6FED" w:rsidRPr="006D6D77" w:rsidRDefault="001B6FED" w:rsidP="00EE75E9">
            <w:pPr>
              <w:pStyle w:val="TAL"/>
              <w:rPr>
                <w:rFonts w:eastAsia="Batang" w:cs="Arial"/>
                <w:lang w:eastAsia="en-US"/>
              </w:rPr>
            </w:pPr>
            <w:r w:rsidRPr="006D6D77">
              <w:rPr>
                <w:rFonts w:eastAsia="Batang" w:cs="Arial"/>
                <w:lang w:eastAsia="en-US"/>
              </w:rPr>
              <w:t>srsHoppingBandwidth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A43DBEC"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858A348"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B7CE3FD"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1432ACA"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vAlign w:val="center"/>
          </w:tcPr>
          <w:p w14:paraId="48CD64F8"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AA752EB"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024A629"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r>
      <w:tr w:rsidR="001B6FED" w:rsidRPr="0032410E" w14:paraId="0FE62D83"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1928ADAF" w14:textId="77777777" w:rsidR="001B6FED" w:rsidRPr="006D6D77" w:rsidRDefault="001B6FED" w:rsidP="00EE75E9">
            <w:pPr>
              <w:pStyle w:val="TAL"/>
              <w:rPr>
                <w:rFonts w:eastAsia="Batang" w:cs="Arial"/>
                <w:lang w:eastAsia="en-US"/>
              </w:rPr>
            </w:pPr>
            <w:r w:rsidRPr="006D6D77">
              <w:rPr>
                <w:rFonts w:eastAsia="Batang" w:cs="Arial"/>
                <w:lang w:eastAsia="en-US"/>
              </w:rPr>
              <w:t>frequencyDomainPosition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89BE419"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F8A5E8A"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A59843D"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732E329"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vAlign w:val="center"/>
          </w:tcPr>
          <w:p w14:paraId="76419546"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D08A886"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035ED87" w14:textId="77777777" w:rsidR="001B6FED" w:rsidRPr="006D6D77" w:rsidRDefault="001B6FED" w:rsidP="00EE75E9">
            <w:pPr>
              <w:pStyle w:val="TAC"/>
              <w:rPr>
                <w:rFonts w:eastAsia="Batang" w:cs="Arial"/>
                <w:lang w:eastAsia="en-US"/>
              </w:rPr>
            </w:pPr>
            <w:r w:rsidRPr="006D6D77">
              <w:rPr>
                <w:rFonts w:eastAsia="Batang" w:cs="Arial"/>
                <w:lang w:eastAsia="en-US"/>
              </w:rPr>
              <w:t>0</w:t>
            </w:r>
          </w:p>
        </w:tc>
      </w:tr>
      <w:tr w:rsidR="001B6FED" w:rsidRPr="0032410E" w14:paraId="20F83DDB"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0C6CA96C" w14:textId="77777777" w:rsidR="001B6FED" w:rsidRPr="006D6D77" w:rsidRDefault="001B6FED" w:rsidP="00EE75E9">
            <w:pPr>
              <w:pStyle w:val="TAL"/>
              <w:rPr>
                <w:rFonts w:eastAsia="Batang" w:cs="Arial"/>
                <w:lang w:eastAsia="en-US"/>
              </w:rPr>
            </w:pPr>
            <w:r w:rsidRPr="006D6D77">
              <w:rPr>
                <w:rFonts w:eastAsia="Batang" w:cs="Arial"/>
                <w:lang w:eastAsia="en-US"/>
              </w:rPr>
              <w:t>srs-ConfigIndex</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FAC5BDE"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24D2000"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3D17D5C"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6C318B3"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vAlign w:val="center"/>
          </w:tcPr>
          <w:p w14:paraId="4597629E"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BAF2E33"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A8C3C75"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r>
      <w:tr w:rsidR="001B6FED" w:rsidRPr="0032410E" w14:paraId="7C9FDC41"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E69BCDE" w14:textId="77777777" w:rsidR="001B6FED" w:rsidRPr="006D6D77" w:rsidRDefault="001B6FED" w:rsidP="00EE75E9">
            <w:pPr>
              <w:pStyle w:val="TAL"/>
              <w:rPr>
                <w:rFonts w:eastAsia="Batang" w:cs="Arial"/>
                <w:lang w:eastAsia="en-US"/>
              </w:rPr>
            </w:pPr>
            <w:r w:rsidRPr="006D6D77">
              <w:rPr>
                <w:rFonts w:eastAsia="Batang" w:cs="Arial"/>
                <w:lang w:eastAsia="en-US"/>
              </w:rPr>
              <w:t>transmissionComb</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97F8755"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C77BD4A"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8A5B1EC"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7A7961C"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vAlign w:val="center"/>
          </w:tcPr>
          <w:p w14:paraId="43366EE3"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A48D595"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73663CE" w14:textId="77777777" w:rsidR="001B6FED" w:rsidRPr="006D6D77" w:rsidRDefault="001B6FED" w:rsidP="00EE75E9">
            <w:pPr>
              <w:pStyle w:val="TAC"/>
              <w:rPr>
                <w:rFonts w:eastAsia="Batang" w:cs="Arial"/>
                <w:lang w:eastAsia="en-US"/>
              </w:rPr>
            </w:pPr>
            <w:r w:rsidRPr="006D6D77">
              <w:rPr>
                <w:rFonts w:eastAsia="Batang" w:cs="Arial"/>
                <w:lang w:eastAsia="en-US"/>
              </w:rPr>
              <w:t>0</w:t>
            </w:r>
          </w:p>
        </w:tc>
      </w:tr>
      <w:tr w:rsidR="001B6FED" w:rsidRPr="0032410E" w14:paraId="0927B31D"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1BD1A4B9" w14:textId="77777777" w:rsidR="001B6FED" w:rsidRPr="006D6D77" w:rsidRDefault="001B6FED" w:rsidP="00EE75E9">
            <w:pPr>
              <w:pStyle w:val="TAL"/>
              <w:rPr>
                <w:rFonts w:eastAsia="Batang" w:cs="Arial"/>
                <w:lang w:eastAsia="en-US"/>
              </w:rPr>
            </w:pPr>
            <w:r w:rsidRPr="006D6D77">
              <w:rPr>
                <w:rFonts w:eastAsia="Batang" w:cs="Arial"/>
                <w:lang w:eastAsia="en-US"/>
              </w:rPr>
              <w:t>cyclicShift</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4A91177"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750FEE46"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F34F0C8"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D062484"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vAlign w:val="center"/>
          </w:tcPr>
          <w:p w14:paraId="5FB3992B"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807EFD3"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3882607" w14:textId="77777777" w:rsidR="001B6FED" w:rsidRPr="006D6D77" w:rsidRDefault="001B6FED" w:rsidP="00EE75E9">
            <w:pPr>
              <w:pStyle w:val="TAC"/>
              <w:rPr>
                <w:rFonts w:eastAsia="Batang" w:cs="Arial"/>
                <w:lang w:eastAsia="en-US"/>
              </w:rPr>
            </w:pPr>
            <w:r w:rsidRPr="006D6D77">
              <w:rPr>
                <w:rFonts w:eastAsia="Batang" w:cs="Arial"/>
                <w:lang w:eastAsia="en-US"/>
              </w:rPr>
              <w:t>cs0</w:t>
            </w:r>
          </w:p>
        </w:tc>
      </w:tr>
      <w:tr w:rsidR="001B6FED" w:rsidRPr="0032410E" w14:paraId="26A10A79"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530F0779" w14:textId="77777777" w:rsidR="001B6FED" w:rsidRPr="006D6D77" w:rsidRDefault="001B6FED" w:rsidP="00EE75E9">
            <w:pPr>
              <w:pStyle w:val="TAL"/>
              <w:rPr>
                <w:rFonts w:eastAsia="Batang" w:cs="Arial"/>
                <w:lang w:eastAsia="en-US"/>
              </w:rPr>
            </w:pPr>
            <w:r w:rsidRPr="006D6D77">
              <w:rPr>
                <w:rFonts w:eastAsia="Batang" w:cs="Arial"/>
                <w:lang w:eastAsia="en-US"/>
              </w:rPr>
              <w:t>srsAntennaPort</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29E7FAF"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594FE12"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FE3B370"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D679153"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vAlign w:val="center"/>
          </w:tcPr>
          <w:p w14:paraId="793EFB7C"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042B831"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AA0D1E5"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r>
      <w:tr w:rsidR="001B6FED" w:rsidRPr="0032410E" w14:paraId="3964A42B" w14:textId="77777777" w:rsidTr="00EE75E9">
        <w:trPr>
          <w:jc w:val="center"/>
        </w:trPr>
        <w:tc>
          <w:tcPr>
            <w:tcW w:w="8798" w:type="dxa"/>
            <w:gridSpan w:val="8"/>
            <w:tcBorders>
              <w:top w:val="single" w:sz="4" w:space="0" w:color="auto"/>
              <w:left w:val="single" w:sz="4" w:space="0" w:color="auto"/>
              <w:bottom w:val="single" w:sz="4" w:space="0" w:color="auto"/>
              <w:right w:val="single" w:sz="4" w:space="0" w:color="auto"/>
            </w:tcBorders>
          </w:tcPr>
          <w:p w14:paraId="0B1B825B" w14:textId="77777777" w:rsidR="001B6FED" w:rsidRPr="006D6D77" w:rsidRDefault="001B6FED" w:rsidP="00EE75E9">
            <w:pPr>
              <w:pStyle w:val="TAN"/>
              <w:rPr>
                <w:rFonts w:eastAsia="Batang" w:cs="Arial"/>
                <w:lang w:eastAsia="en-US"/>
              </w:rPr>
            </w:pPr>
            <w:r w:rsidRPr="006D6D77">
              <w:rPr>
                <w:rFonts w:eastAsia="Batang" w:cs="Arial"/>
                <w:lang w:eastAsia="en-US"/>
              </w:rPr>
              <w:t>Note 1:</w:t>
            </w:r>
            <w:r w:rsidRPr="006D6D77">
              <w:rPr>
                <w:rFonts w:eastAsia="Batang" w:cs="Arial"/>
                <w:lang w:eastAsia="en-US"/>
              </w:rPr>
              <w:tab/>
              <w:t>No SRS sequence hopping, no SRS group hopping</w:t>
            </w:r>
          </w:p>
        </w:tc>
      </w:tr>
    </w:tbl>
    <w:p w14:paraId="64FAC78E" w14:textId="77777777" w:rsidR="001B6FED" w:rsidRDefault="001B6FED" w:rsidP="001B6FED">
      <w:pPr>
        <w:rPr>
          <w:lang w:eastAsia="zh-CN"/>
        </w:rPr>
      </w:pPr>
    </w:p>
    <w:p w14:paraId="03C68CCC" w14:textId="77777777" w:rsidR="001B6FED" w:rsidRDefault="001B6FED" w:rsidP="001B6FED">
      <w:pPr>
        <w:pStyle w:val="TH"/>
        <w:rPr>
          <w:lang w:eastAsia="zh-CN"/>
        </w:rPr>
      </w:pPr>
      <w:r>
        <w:t>Table A-5: SRS Configuration for accuracy and measurement time requirements</w:t>
      </w:r>
      <w:r>
        <w:rPr>
          <w:rStyle w:val="CommentReference"/>
          <w:b w:val="0"/>
        </w:rPr>
        <w:t xml:space="preserve">, </w:t>
      </w:r>
      <w:r>
        <w:t>4 ≤ SRS RBs ≤ 36, parallel UL RTOA measurements</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710"/>
        <w:gridCol w:w="869"/>
        <w:gridCol w:w="869"/>
        <w:gridCol w:w="870"/>
        <w:gridCol w:w="870"/>
        <w:gridCol w:w="819"/>
        <w:gridCol w:w="870"/>
        <w:gridCol w:w="870"/>
        <w:gridCol w:w="861"/>
      </w:tblGrid>
      <w:tr w:rsidR="001B6FED" w:rsidRPr="0032410E" w14:paraId="7F5F1A1E"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tcPr>
          <w:p w14:paraId="73142B66" w14:textId="77777777" w:rsidR="001B6FED" w:rsidRPr="006D6D77" w:rsidRDefault="001B6FED" w:rsidP="00EE75E9">
            <w:pPr>
              <w:pStyle w:val="TAL"/>
              <w:rPr>
                <w:rFonts w:eastAsia="Batang" w:cs="Arial"/>
                <w:lang w:eastAsia="en-US"/>
              </w:rPr>
            </w:pPr>
            <w:r w:rsidRPr="006D6D77">
              <w:rPr>
                <w:rFonts w:eastAsia="Batang" w:cs="Arial"/>
                <w:lang w:eastAsia="en-US"/>
              </w:rPr>
              <w:t>Number of SRS resource blocks</w:t>
            </w:r>
          </w:p>
        </w:tc>
        <w:tc>
          <w:tcPr>
            <w:tcW w:w="869" w:type="dxa"/>
            <w:tcBorders>
              <w:top w:val="single" w:sz="4" w:space="0" w:color="auto"/>
              <w:left w:val="single" w:sz="4" w:space="0" w:color="auto"/>
              <w:bottom w:val="single" w:sz="4" w:space="0" w:color="auto"/>
              <w:right w:val="single" w:sz="4" w:space="0" w:color="auto"/>
            </w:tcBorders>
            <w:noWrap/>
            <w:vAlign w:val="center"/>
          </w:tcPr>
          <w:p w14:paraId="67D1D838" w14:textId="77777777" w:rsidR="001B6FED" w:rsidRPr="006D6D77" w:rsidRDefault="001B6FED" w:rsidP="00EE75E9">
            <w:pPr>
              <w:pStyle w:val="TAC"/>
              <w:rPr>
                <w:rFonts w:eastAsia="Batang" w:cs="Arial"/>
                <w:lang w:eastAsia="en-US"/>
              </w:rPr>
            </w:pPr>
            <w:r w:rsidRPr="006D6D77">
              <w:rPr>
                <w:rFonts w:eastAsia="Batang" w:cs="Arial"/>
                <w:lang w:eastAsia="en-US"/>
              </w:rPr>
              <w:t>4</w:t>
            </w:r>
          </w:p>
        </w:tc>
        <w:tc>
          <w:tcPr>
            <w:tcW w:w="869" w:type="dxa"/>
            <w:tcBorders>
              <w:top w:val="single" w:sz="4" w:space="0" w:color="auto"/>
              <w:left w:val="single" w:sz="4" w:space="0" w:color="auto"/>
              <w:bottom w:val="single" w:sz="4" w:space="0" w:color="auto"/>
              <w:right w:val="single" w:sz="4" w:space="0" w:color="auto"/>
            </w:tcBorders>
            <w:noWrap/>
            <w:vAlign w:val="center"/>
          </w:tcPr>
          <w:p w14:paraId="7860D965" w14:textId="77777777" w:rsidR="001B6FED" w:rsidRPr="006D6D77" w:rsidRDefault="001B6FED" w:rsidP="00EE75E9">
            <w:pPr>
              <w:pStyle w:val="TAC"/>
              <w:rPr>
                <w:rFonts w:eastAsia="Batang" w:cs="Arial"/>
                <w:lang w:eastAsia="en-US"/>
              </w:rPr>
            </w:pPr>
            <w:r w:rsidRPr="006D6D77">
              <w:rPr>
                <w:rFonts w:eastAsia="Batang" w:cs="Arial"/>
                <w:lang w:eastAsia="en-US"/>
              </w:rPr>
              <w:t>8</w:t>
            </w:r>
          </w:p>
        </w:tc>
        <w:tc>
          <w:tcPr>
            <w:tcW w:w="870" w:type="dxa"/>
            <w:tcBorders>
              <w:top w:val="single" w:sz="4" w:space="0" w:color="auto"/>
              <w:left w:val="single" w:sz="4" w:space="0" w:color="auto"/>
              <w:bottom w:val="single" w:sz="4" w:space="0" w:color="auto"/>
              <w:right w:val="single" w:sz="4" w:space="0" w:color="auto"/>
            </w:tcBorders>
            <w:noWrap/>
            <w:vAlign w:val="center"/>
          </w:tcPr>
          <w:p w14:paraId="3680FDF7" w14:textId="77777777" w:rsidR="001B6FED" w:rsidRPr="006D6D77" w:rsidRDefault="001B6FED" w:rsidP="00EE75E9">
            <w:pPr>
              <w:pStyle w:val="TAC"/>
              <w:rPr>
                <w:rFonts w:eastAsia="Batang" w:cs="Arial"/>
                <w:lang w:eastAsia="en-US"/>
              </w:rPr>
            </w:pPr>
            <w:r w:rsidRPr="006D6D77">
              <w:rPr>
                <w:rFonts w:eastAsia="Batang" w:cs="Arial"/>
                <w:lang w:eastAsia="en-US"/>
              </w:rPr>
              <w:t>12</w:t>
            </w:r>
          </w:p>
        </w:tc>
        <w:tc>
          <w:tcPr>
            <w:tcW w:w="870" w:type="dxa"/>
            <w:tcBorders>
              <w:top w:val="single" w:sz="4" w:space="0" w:color="auto"/>
              <w:left w:val="single" w:sz="4" w:space="0" w:color="auto"/>
              <w:bottom w:val="single" w:sz="4" w:space="0" w:color="auto"/>
              <w:right w:val="single" w:sz="4" w:space="0" w:color="auto"/>
            </w:tcBorders>
            <w:noWrap/>
            <w:vAlign w:val="center"/>
          </w:tcPr>
          <w:p w14:paraId="0D9BB364" w14:textId="77777777" w:rsidR="001B6FED" w:rsidRPr="006D6D77" w:rsidRDefault="001B6FED" w:rsidP="00EE75E9">
            <w:pPr>
              <w:pStyle w:val="TAC"/>
              <w:rPr>
                <w:rFonts w:eastAsia="Batang" w:cs="Arial"/>
                <w:lang w:eastAsia="en-US"/>
              </w:rPr>
            </w:pPr>
            <w:r w:rsidRPr="006D6D77">
              <w:rPr>
                <w:rFonts w:eastAsia="Batang" w:cs="Arial"/>
                <w:lang w:eastAsia="en-US"/>
              </w:rPr>
              <w:t>16</w:t>
            </w:r>
          </w:p>
        </w:tc>
        <w:tc>
          <w:tcPr>
            <w:tcW w:w="819" w:type="dxa"/>
            <w:tcBorders>
              <w:top w:val="single" w:sz="4" w:space="0" w:color="auto"/>
              <w:left w:val="single" w:sz="4" w:space="0" w:color="auto"/>
              <w:bottom w:val="single" w:sz="4" w:space="0" w:color="auto"/>
              <w:right w:val="single" w:sz="4" w:space="0" w:color="auto"/>
            </w:tcBorders>
            <w:vAlign w:val="center"/>
          </w:tcPr>
          <w:p w14:paraId="293DC1D2" w14:textId="77777777" w:rsidR="001B6FED" w:rsidRPr="006D6D77" w:rsidRDefault="001B6FED" w:rsidP="00EE75E9">
            <w:pPr>
              <w:pStyle w:val="TAC"/>
              <w:rPr>
                <w:rFonts w:eastAsia="Batang" w:cs="Arial"/>
                <w:lang w:eastAsia="en-US"/>
              </w:rPr>
            </w:pPr>
            <w:r w:rsidRPr="006D6D77">
              <w:rPr>
                <w:rFonts w:eastAsia="Batang" w:cs="Arial"/>
                <w:lang w:eastAsia="en-US"/>
              </w:rPr>
              <w:t>20</w:t>
            </w:r>
          </w:p>
        </w:tc>
        <w:tc>
          <w:tcPr>
            <w:tcW w:w="870" w:type="dxa"/>
            <w:tcBorders>
              <w:top w:val="single" w:sz="4" w:space="0" w:color="auto"/>
              <w:left w:val="single" w:sz="4" w:space="0" w:color="auto"/>
              <w:bottom w:val="single" w:sz="4" w:space="0" w:color="auto"/>
              <w:right w:val="single" w:sz="4" w:space="0" w:color="auto"/>
            </w:tcBorders>
            <w:noWrap/>
            <w:vAlign w:val="center"/>
          </w:tcPr>
          <w:p w14:paraId="41415B7F" w14:textId="77777777" w:rsidR="001B6FED" w:rsidRPr="006D6D77" w:rsidRDefault="001B6FED" w:rsidP="00EE75E9">
            <w:pPr>
              <w:pStyle w:val="TAC"/>
              <w:rPr>
                <w:rFonts w:eastAsia="Batang" w:cs="Arial"/>
                <w:lang w:eastAsia="en-US"/>
              </w:rPr>
            </w:pPr>
            <w:r w:rsidRPr="006D6D77">
              <w:rPr>
                <w:rFonts w:eastAsia="Batang" w:cs="Arial"/>
                <w:lang w:eastAsia="en-US"/>
              </w:rPr>
              <w:t>24</w:t>
            </w:r>
          </w:p>
        </w:tc>
        <w:tc>
          <w:tcPr>
            <w:tcW w:w="870" w:type="dxa"/>
            <w:tcBorders>
              <w:top w:val="single" w:sz="4" w:space="0" w:color="auto"/>
              <w:left w:val="single" w:sz="4" w:space="0" w:color="auto"/>
              <w:bottom w:val="single" w:sz="4" w:space="0" w:color="auto"/>
              <w:right w:val="single" w:sz="4" w:space="0" w:color="auto"/>
            </w:tcBorders>
            <w:noWrap/>
            <w:vAlign w:val="center"/>
          </w:tcPr>
          <w:p w14:paraId="035FF88C" w14:textId="77777777" w:rsidR="001B6FED" w:rsidRPr="006D6D77" w:rsidRDefault="001B6FED" w:rsidP="00EE75E9">
            <w:pPr>
              <w:pStyle w:val="TAC"/>
              <w:rPr>
                <w:rFonts w:eastAsia="Batang" w:cs="Arial"/>
                <w:lang w:eastAsia="en-US"/>
              </w:rPr>
            </w:pPr>
            <w:r w:rsidRPr="006D6D77">
              <w:rPr>
                <w:rFonts w:eastAsia="Batang" w:cs="Arial"/>
                <w:lang w:eastAsia="en-US"/>
              </w:rPr>
              <w:t>32</w:t>
            </w:r>
          </w:p>
        </w:tc>
        <w:tc>
          <w:tcPr>
            <w:tcW w:w="861" w:type="dxa"/>
            <w:tcBorders>
              <w:top w:val="single" w:sz="4" w:space="0" w:color="auto"/>
              <w:left w:val="single" w:sz="4" w:space="0" w:color="auto"/>
              <w:bottom w:val="single" w:sz="4" w:space="0" w:color="auto"/>
              <w:right w:val="single" w:sz="4" w:space="0" w:color="auto"/>
            </w:tcBorders>
          </w:tcPr>
          <w:p w14:paraId="13CECB6F" w14:textId="77777777" w:rsidR="001B6FED" w:rsidRPr="006D6D77" w:rsidRDefault="001B6FED" w:rsidP="00EE75E9">
            <w:pPr>
              <w:pStyle w:val="TAC"/>
              <w:rPr>
                <w:rFonts w:eastAsia="Batang" w:cs="Arial"/>
                <w:lang w:eastAsia="en-US"/>
              </w:rPr>
            </w:pPr>
            <w:r w:rsidRPr="006D6D77">
              <w:rPr>
                <w:rFonts w:eastAsia="Batang" w:cs="Arial"/>
                <w:lang w:eastAsia="en-US"/>
              </w:rPr>
              <w:t>36</w:t>
            </w:r>
          </w:p>
        </w:tc>
      </w:tr>
      <w:tr w:rsidR="001B6FED" w:rsidRPr="0032410E" w14:paraId="02C3B9B7"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7E79E4F5" w14:textId="77777777" w:rsidR="001B6FED" w:rsidRPr="006D6D77" w:rsidRDefault="001B6FED" w:rsidP="00EE75E9">
            <w:pPr>
              <w:pStyle w:val="TAL"/>
              <w:rPr>
                <w:rFonts w:eastAsia="Batang" w:cs="Arial"/>
                <w:lang w:eastAsia="en-US"/>
              </w:rPr>
            </w:pPr>
            <w:r w:rsidRPr="006D6D77">
              <w:rPr>
                <w:rFonts w:eastAsia="Batang" w:cs="Arial"/>
                <w:lang w:eastAsia="en-US"/>
              </w:rPr>
              <w:t>Channel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5519925" w14:textId="77777777" w:rsidR="001B6FED" w:rsidRPr="006D6D77" w:rsidRDefault="001B6FED" w:rsidP="00EE75E9">
            <w:pPr>
              <w:pStyle w:val="TAC"/>
              <w:rPr>
                <w:rFonts w:eastAsia="Batang" w:cs="Arial"/>
                <w:lang w:eastAsia="en-US"/>
              </w:rPr>
            </w:pPr>
            <w:r w:rsidRPr="006D6D77">
              <w:rPr>
                <w:rFonts w:eastAsia="Batang" w:cs="Arial"/>
                <w:lang w:eastAsia="en-US"/>
              </w:rPr>
              <w:t>1.4 MHz</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66CE9F2" w14:textId="77777777" w:rsidR="001B6FED" w:rsidRPr="006D6D77" w:rsidRDefault="001B6FED" w:rsidP="00EE75E9">
            <w:pPr>
              <w:pStyle w:val="TAC"/>
              <w:rPr>
                <w:rFonts w:eastAsia="Batang" w:cs="Arial"/>
                <w:lang w:eastAsia="en-US"/>
              </w:rPr>
            </w:pPr>
            <w:r w:rsidRPr="006D6D77">
              <w:rPr>
                <w:rFonts w:eastAsia="Batang" w:cs="Arial"/>
                <w:lang w:eastAsia="en-US"/>
              </w:rPr>
              <w:t>3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B57CA05" w14:textId="77777777" w:rsidR="001B6FED" w:rsidRPr="006D6D77" w:rsidRDefault="001B6FED" w:rsidP="00EE75E9">
            <w:pPr>
              <w:pStyle w:val="TAC"/>
              <w:rPr>
                <w:rFonts w:eastAsia="Batang" w:cs="Arial"/>
                <w:lang w:eastAsia="en-US"/>
              </w:rPr>
            </w:pPr>
            <w:r w:rsidRPr="006D6D77">
              <w:rPr>
                <w:rFonts w:eastAsia="Batang" w:cs="Arial"/>
                <w:lang w:eastAsia="en-US"/>
              </w:rPr>
              <w:t>3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1EE0B3D" w14:textId="77777777" w:rsidR="001B6FED" w:rsidRPr="006D6D77" w:rsidRDefault="001B6FED" w:rsidP="00EE75E9">
            <w:pPr>
              <w:pStyle w:val="TAC"/>
              <w:rPr>
                <w:rFonts w:eastAsia="Batang" w:cs="Arial"/>
                <w:lang w:eastAsia="en-US"/>
              </w:rPr>
            </w:pPr>
            <w:r w:rsidRPr="006D6D77">
              <w:rPr>
                <w:rFonts w:eastAsia="Batang" w:cs="Arial"/>
                <w:lang w:eastAsia="en-US"/>
              </w:rPr>
              <w:t>5 MHz</w:t>
            </w:r>
          </w:p>
        </w:tc>
        <w:tc>
          <w:tcPr>
            <w:tcW w:w="819" w:type="dxa"/>
            <w:tcBorders>
              <w:top w:val="single" w:sz="4" w:space="0" w:color="auto"/>
              <w:left w:val="single" w:sz="4" w:space="0" w:color="auto"/>
              <w:bottom w:val="single" w:sz="4" w:space="0" w:color="auto"/>
              <w:right w:val="single" w:sz="4" w:space="0" w:color="auto"/>
            </w:tcBorders>
            <w:vAlign w:val="center"/>
          </w:tcPr>
          <w:p w14:paraId="343212CE" w14:textId="77777777" w:rsidR="001B6FED" w:rsidRPr="006D6D77" w:rsidRDefault="001B6FED" w:rsidP="00EE75E9">
            <w:pPr>
              <w:pStyle w:val="TAC"/>
              <w:rPr>
                <w:rFonts w:eastAsia="Batang" w:cs="Arial"/>
                <w:lang w:eastAsia="en-US"/>
              </w:rPr>
            </w:pPr>
            <w:r w:rsidRPr="006D6D77">
              <w:rPr>
                <w:rFonts w:eastAsia="Batang" w:cs="Arial"/>
                <w:lang w:eastAsia="en-US"/>
              </w:rPr>
              <w:t>5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008350B"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5E7900E"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61" w:type="dxa"/>
            <w:tcBorders>
              <w:top w:val="single" w:sz="4" w:space="0" w:color="auto"/>
              <w:left w:val="single" w:sz="4" w:space="0" w:color="auto"/>
              <w:bottom w:val="single" w:sz="4" w:space="0" w:color="auto"/>
              <w:right w:val="single" w:sz="4" w:space="0" w:color="auto"/>
            </w:tcBorders>
          </w:tcPr>
          <w:p w14:paraId="2F8E579C"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r>
      <w:tr w:rsidR="001B6FED" w:rsidRPr="0032410E" w14:paraId="735E52C6"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9B8643E" w14:textId="77777777" w:rsidR="001B6FED" w:rsidRPr="006D6D77" w:rsidRDefault="001B6FED" w:rsidP="00EE75E9">
            <w:pPr>
              <w:pStyle w:val="TAL"/>
              <w:rPr>
                <w:rFonts w:eastAsia="Batang" w:cs="Arial"/>
                <w:lang w:eastAsia="en-US"/>
              </w:rPr>
            </w:pPr>
            <w:r w:rsidRPr="006D6D77">
              <w:rPr>
                <w:rFonts w:eastAsia="Batang" w:cs="Arial"/>
                <w:lang w:eastAsia="en-US"/>
              </w:rPr>
              <w:t>UL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1EA724C" w14:textId="77777777" w:rsidR="001B6FED" w:rsidRPr="006D6D77" w:rsidRDefault="001B6FED" w:rsidP="00EE75E9">
            <w:pPr>
              <w:pStyle w:val="TAC"/>
              <w:rPr>
                <w:rFonts w:eastAsia="Batang" w:cs="Arial"/>
                <w:lang w:eastAsia="en-US"/>
              </w:rPr>
            </w:pPr>
            <w:r w:rsidRPr="006D6D77">
              <w:rPr>
                <w:rFonts w:eastAsia="Batang" w:cs="Arial"/>
                <w:lang w:eastAsia="en-US"/>
              </w:rPr>
              <w:t>n6</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A2F9AF0" w14:textId="77777777" w:rsidR="001B6FED" w:rsidRPr="006D6D77" w:rsidRDefault="001B6FED" w:rsidP="00EE75E9">
            <w:pPr>
              <w:pStyle w:val="TAC"/>
              <w:rPr>
                <w:rFonts w:eastAsia="Batang" w:cs="Arial"/>
                <w:lang w:eastAsia="en-US"/>
              </w:rPr>
            </w:pPr>
            <w:r w:rsidRPr="006D6D77">
              <w:rPr>
                <w:rFonts w:eastAsia="Batang" w:cs="Arial"/>
                <w:lang w:eastAsia="en-US"/>
              </w:rPr>
              <w:t>n15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F57AE0C" w14:textId="77777777" w:rsidR="001B6FED" w:rsidRPr="006D6D77" w:rsidRDefault="001B6FED" w:rsidP="00EE75E9">
            <w:pPr>
              <w:pStyle w:val="TAC"/>
              <w:rPr>
                <w:rFonts w:eastAsia="Batang" w:cs="Arial"/>
                <w:lang w:eastAsia="en-US"/>
              </w:rPr>
            </w:pPr>
            <w:r w:rsidRPr="006D6D77">
              <w:rPr>
                <w:rFonts w:eastAsia="Batang" w:cs="Arial"/>
                <w:lang w:eastAsia="en-US"/>
              </w:rPr>
              <w:t>n15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1BCD96C" w14:textId="77777777" w:rsidR="001B6FED" w:rsidRPr="006D6D77" w:rsidRDefault="001B6FED" w:rsidP="00EE75E9">
            <w:pPr>
              <w:pStyle w:val="TAC"/>
              <w:rPr>
                <w:rFonts w:eastAsia="Batang" w:cs="Arial"/>
                <w:lang w:eastAsia="en-US"/>
              </w:rPr>
            </w:pPr>
            <w:r w:rsidRPr="006D6D77">
              <w:rPr>
                <w:rFonts w:eastAsia="Batang" w:cs="Arial"/>
                <w:lang w:eastAsia="en-US"/>
              </w:rPr>
              <w:t>n25</w:t>
            </w:r>
          </w:p>
        </w:tc>
        <w:tc>
          <w:tcPr>
            <w:tcW w:w="819" w:type="dxa"/>
            <w:tcBorders>
              <w:top w:val="single" w:sz="4" w:space="0" w:color="auto"/>
              <w:left w:val="single" w:sz="4" w:space="0" w:color="auto"/>
              <w:bottom w:val="single" w:sz="4" w:space="0" w:color="auto"/>
              <w:right w:val="single" w:sz="4" w:space="0" w:color="auto"/>
            </w:tcBorders>
            <w:vAlign w:val="center"/>
          </w:tcPr>
          <w:p w14:paraId="74EE06FB" w14:textId="77777777" w:rsidR="001B6FED" w:rsidRPr="006D6D77" w:rsidRDefault="001B6FED" w:rsidP="00EE75E9">
            <w:pPr>
              <w:pStyle w:val="TAC"/>
              <w:rPr>
                <w:rFonts w:eastAsia="Batang" w:cs="Arial"/>
                <w:lang w:eastAsia="en-US"/>
              </w:rPr>
            </w:pPr>
            <w:r w:rsidRPr="006D6D77">
              <w:rPr>
                <w:rFonts w:eastAsia="Batang" w:cs="Arial"/>
                <w:lang w:eastAsia="en-US"/>
              </w:rPr>
              <w:t>n25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A8ECA09"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2E9A90B"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61" w:type="dxa"/>
            <w:tcBorders>
              <w:top w:val="single" w:sz="4" w:space="0" w:color="auto"/>
              <w:left w:val="single" w:sz="4" w:space="0" w:color="auto"/>
              <w:bottom w:val="single" w:sz="4" w:space="0" w:color="auto"/>
              <w:right w:val="single" w:sz="4" w:space="0" w:color="auto"/>
            </w:tcBorders>
          </w:tcPr>
          <w:p w14:paraId="5906C271"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r>
      <w:tr w:rsidR="001B6FED" w:rsidRPr="0032410E" w14:paraId="6AA3F767"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049A7217" w14:textId="77777777" w:rsidR="001B6FED" w:rsidRPr="006D6D77" w:rsidRDefault="001B6FED" w:rsidP="00EE75E9">
            <w:pPr>
              <w:pStyle w:val="TAL"/>
              <w:rPr>
                <w:rFonts w:eastAsia="Batang" w:cs="Arial"/>
                <w:lang w:eastAsia="en-US"/>
              </w:rPr>
            </w:pPr>
            <w:r w:rsidRPr="006D6D77">
              <w:rPr>
                <w:rFonts w:eastAsia="Batang" w:cs="Arial"/>
                <w:lang w:eastAsia="en-US"/>
              </w:rPr>
              <w:t>srsBandwidthConfiguration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4178F15" w14:textId="77777777" w:rsidR="001B6FED" w:rsidRPr="006D6D77" w:rsidRDefault="001B6FED" w:rsidP="00EE75E9">
            <w:pPr>
              <w:pStyle w:val="TAC"/>
              <w:rPr>
                <w:rFonts w:eastAsia="Batang" w:cs="Arial"/>
                <w:lang w:eastAsia="en-US"/>
              </w:rPr>
            </w:pPr>
            <w:r w:rsidRPr="006D6D77">
              <w:rPr>
                <w:rFonts w:eastAsia="Batang" w:cs="Arial"/>
                <w:lang w:eastAsia="en-US"/>
              </w:rPr>
              <w:t>bw7</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6D8F159" w14:textId="77777777" w:rsidR="001B6FED" w:rsidRPr="006D6D77" w:rsidRDefault="001B6FED" w:rsidP="00EE75E9">
            <w:pPr>
              <w:pStyle w:val="TAC"/>
              <w:rPr>
                <w:rFonts w:eastAsia="Batang" w:cs="Arial"/>
                <w:lang w:eastAsia="en-US"/>
              </w:rPr>
            </w:pPr>
            <w:r w:rsidRPr="006D6D77">
              <w:rPr>
                <w:rFonts w:eastAsia="Batang" w:cs="Arial"/>
                <w:lang w:eastAsia="en-US"/>
              </w:rPr>
              <w:t>bw6</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BAF9935" w14:textId="77777777" w:rsidR="001B6FED" w:rsidRPr="006D6D77" w:rsidRDefault="001B6FED" w:rsidP="00EE75E9">
            <w:pPr>
              <w:pStyle w:val="TAC"/>
              <w:rPr>
                <w:rFonts w:eastAsia="Batang" w:cs="Arial"/>
                <w:lang w:eastAsia="en-US"/>
              </w:rPr>
            </w:pPr>
            <w:r w:rsidRPr="006D6D77">
              <w:rPr>
                <w:rFonts w:eastAsia="Batang" w:cs="Arial"/>
                <w:lang w:eastAsia="en-US"/>
              </w:rPr>
              <w:t>bw5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A9550BC" w14:textId="77777777" w:rsidR="001B6FED" w:rsidRPr="006D6D77" w:rsidRDefault="001B6FED" w:rsidP="00EE75E9">
            <w:pPr>
              <w:pStyle w:val="TAC"/>
              <w:rPr>
                <w:rFonts w:eastAsia="Batang" w:cs="Arial"/>
                <w:lang w:eastAsia="en-US"/>
              </w:rPr>
            </w:pPr>
            <w:r w:rsidRPr="006D6D77">
              <w:rPr>
                <w:rFonts w:eastAsia="Batang" w:cs="Arial"/>
                <w:lang w:eastAsia="en-US"/>
              </w:rPr>
              <w:t>bw4</w:t>
            </w:r>
          </w:p>
        </w:tc>
        <w:tc>
          <w:tcPr>
            <w:tcW w:w="819" w:type="dxa"/>
            <w:tcBorders>
              <w:top w:val="single" w:sz="4" w:space="0" w:color="auto"/>
              <w:left w:val="single" w:sz="4" w:space="0" w:color="auto"/>
              <w:bottom w:val="single" w:sz="4" w:space="0" w:color="auto"/>
              <w:right w:val="single" w:sz="4" w:space="0" w:color="auto"/>
            </w:tcBorders>
            <w:vAlign w:val="center"/>
          </w:tcPr>
          <w:p w14:paraId="3D4704E7" w14:textId="77777777" w:rsidR="001B6FED" w:rsidRPr="006D6D77" w:rsidRDefault="001B6FED" w:rsidP="00EE75E9">
            <w:pPr>
              <w:pStyle w:val="TAC"/>
              <w:rPr>
                <w:rFonts w:eastAsia="Batang" w:cs="Arial"/>
                <w:lang w:eastAsia="en-US"/>
              </w:rPr>
            </w:pPr>
            <w:r w:rsidRPr="006D6D77">
              <w:rPr>
                <w:rFonts w:eastAsia="Batang" w:cs="Arial"/>
                <w:lang w:eastAsia="en-US"/>
              </w:rPr>
              <w:t>bw3</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893EC21" w14:textId="77777777" w:rsidR="001B6FED" w:rsidRPr="006D6D77" w:rsidRDefault="001B6FED" w:rsidP="00EE75E9">
            <w:pPr>
              <w:pStyle w:val="TAC"/>
              <w:rPr>
                <w:rFonts w:eastAsia="Batang" w:cs="Arial"/>
                <w:lang w:eastAsia="en-US"/>
              </w:rPr>
            </w:pPr>
            <w:r w:rsidRPr="006D6D77">
              <w:rPr>
                <w:rFonts w:eastAsia="Batang" w:cs="Arial"/>
                <w:lang w:eastAsia="en-US"/>
              </w:rPr>
              <w:t>bw5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DD6A281" w14:textId="77777777" w:rsidR="001B6FED" w:rsidRPr="006D6D77" w:rsidRDefault="001B6FED" w:rsidP="00EE75E9">
            <w:pPr>
              <w:pStyle w:val="TAC"/>
              <w:rPr>
                <w:rFonts w:eastAsia="Batang" w:cs="Arial"/>
                <w:lang w:eastAsia="en-US"/>
              </w:rPr>
            </w:pPr>
            <w:r w:rsidRPr="006D6D77">
              <w:rPr>
                <w:rFonts w:eastAsia="Batang" w:cs="Arial"/>
                <w:lang w:eastAsia="en-US"/>
              </w:rPr>
              <w:t>bw4</w:t>
            </w:r>
          </w:p>
        </w:tc>
        <w:tc>
          <w:tcPr>
            <w:tcW w:w="861" w:type="dxa"/>
            <w:tcBorders>
              <w:top w:val="single" w:sz="4" w:space="0" w:color="auto"/>
              <w:left w:val="single" w:sz="4" w:space="0" w:color="auto"/>
              <w:bottom w:val="single" w:sz="4" w:space="0" w:color="auto"/>
              <w:right w:val="single" w:sz="4" w:space="0" w:color="auto"/>
            </w:tcBorders>
          </w:tcPr>
          <w:p w14:paraId="7E24F3A5" w14:textId="77777777" w:rsidR="001B6FED" w:rsidRPr="006D6D77" w:rsidRDefault="001B6FED" w:rsidP="00EE75E9">
            <w:pPr>
              <w:pStyle w:val="TAC"/>
              <w:rPr>
                <w:rFonts w:eastAsia="Batang" w:cs="Arial"/>
                <w:lang w:eastAsia="en-US"/>
              </w:rPr>
            </w:pPr>
            <w:r w:rsidRPr="006D6D77">
              <w:rPr>
                <w:rFonts w:eastAsia="Batang" w:cs="Arial"/>
                <w:lang w:eastAsia="en-US"/>
              </w:rPr>
              <w:t>bw3</w:t>
            </w:r>
          </w:p>
        </w:tc>
      </w:tr>
      <w:tr w:rsidR="001B6FED" w:rsidRPr="0032410E" w14:paraId="30790079"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F570B00" w14:textId="77777777" w:rsidR="001B6FED" w:rsidRPr="006D6D77" w:rsidRDefault="001B6FED" w:rsidP="00EE75E9">
            <w:pPr>
              <w:pStyle w:val="TAL"/>
              <w:rPr>
                <w:rFonts w:eastAsia="Batang" w:cs="Arial"/>
                <w:lang w:eastAsia="en-US"/>
              </w:rPr>
            </w:pPr>
            <w:r w:rsidRPr="006D6D77">
              <w:rPr>
                <w:rFonts w:eastAsia="Batang" w:cs="Arial"/>
                <w:lang w:eastAsia="en-US"/>
              </w:rPr>
              <w:t>srsBandwidth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94DDE03"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7B4AD8DA"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16E1324"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6E10DF0"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19" w:type="dxa"/>
            <w:tcBorders>
              <w:top w:val="single" w:sz="4" w:space="0" w:color="auto"/>
              <w:left w:val="single" w:sz="4" w:space="0" w:color="auto"/>
              <w:bottom w:val="single" w:sz="4" w:space="0" w:color="auto"/>
              <w:right w:val="single" w:sz="4" w:space="0" w:color="auto"/>
            </w:tcBorders>
            <w:vAlign w:val="center"/>
          </w:tcPr>
          <w:p w14:paraId="32E0A36E"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EEA7FE9"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539FC64"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61" w:type="dxa"/>
            <w:tcBorders>
              <w:top w:val="single" w:sz="4" w:space="0" w:color="auto"/>
              <w:left w:val="single" w:sz="4" w:space="0" w:color="auto"/>
              <w:bottom w:val="single" w:sz="4" w:space="0" w:color="auto"/>
              <w:right w:val="single" w:sz="4" w:space="0" w:color="auto"/>
            </w:tcBorders>
          </w:tcPr>
          <w:p w14:paraId="0C944DCA"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r>
      <w:tr w:rsidR="001B6FED" w:rsidRPr="0032410E" w14:paraId="10A8817B"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D13DD60" w14:textId="77777777" w:rsidR="001B6FED" w:rsidRPr="006D6D77" w:rsidRDefault="001B6FED" w:rsidP="00EE75E9">
            <w:pPr>
              <w:pStyle w:val="TAL"/>
              <w:rPr>
                <w:rFonts w:eastAsia="Batang" w:cs="Arial"/>
                <w:lang w:eastAsia="en-US"/>
              </w:rPr>
            </w:pPr>
            <w:r w:rsidRPr="006D6D77">
              <w:rPr>
                <w:rFonts w:eastAsia="Batang" w:cs="Arial"/>
                <w:lang w:eastAsia="en-US"/>
              </w:rPr>
              <w:t>srsHoppingBandwidth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E208749"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70F2EC6F"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2655456"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4614460"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19" w:type="dxa"/>
            <w:tcBorders>
              <w:top w:val="single" w:sz="4" w:space="0" w:color="auto"/>
              <w:left w:val="single" w:sz="4" w:space="0" w:color="auto"/>
              <w:bottom w:val="single" w:sz="4" w:space="0" w:color="auto"/>
              <w:right w:val="single" w:sz="4" w:space="0" w:color="auto"/>
            </w:tcBorders>
            <w:vAlign w:val="center"/>
          </w:tcPr>
          <w:p w14:paraId="52890E9C"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F025AB3"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85E71AC"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61" w:type="dxa"/>
            <w:tcBorders>
              <w:top w:val="single" w:sz="4" w:space="0" w:color="auto"/>
              <w:left w:val="single" w:sz="4" w:space="0" w:color="auto"/>
              <w:bottom w:val="single" w:sz="4" w:space="0" w:color="auto"/>
              <w:right w:val="single" w:sz="4" w:space="0" w:color="auto"/>
            </w:tcBorders>
          </w:tcPr>
          <w:p w14:paraId="6A3BBC02"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r>
      <w:tr w:rsidR="001B6FED" w:rsidRPr="0032410E" w14:paraId="3C7C1B88"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B7BFC9D" w14:textId="77777777" w:rsidR="001B6FED" w:rsidRPr="006D6D77" w:rsidRDefault="001B6FED" w:rsidP="00EE75E9">
            <w:pPr>
              <w:pStyle w:val="TAL"/>
              <w:rPr>
                <w:rFonts w:eastAsia="Batang" w:cs="Arial"/>
                <w:lang w:eastAsia="en-US"/>
              </w:rPr>
            </w:pPr>
            <w:r w:rsidRPr="006D6D77">
              <w:rPr>
                <w:rFonts w:eastAsia="Batang" w:cs="Arial"/>
                <w:lang w:eastAsia="en-US"/>
              </w:rPr>
              <w:t>frequencyDomainPosition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E96DDF6"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CCE18C9"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9999881"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47C839F"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19" w:type="dxa"/>
            <w:tcBorders>
              <w:top w:val="single" w:sz="4" w:space="0" w:color="auto"/>
              <w:left w:val="single" w:sz="4" w:space="0" w:color="auto"/>
              <w:bottom w:val="single" w:sz="4" w:space="0" w:color="auto"/>
              <w:right w:val="single" w:sz="4" w:space="0" w:color="auto"/>
            </w:tcBorders>
            <w:vAlign w:val="center"/>
          </w:tcPr>
          <w:p w14:paraId="67D26724"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DCBBE00"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C44CB62"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1" w:type="dxa"/>
            <w:tcBorders>
              <w:top w:val="single" w:sz="4" w:space="0" w:color="auto"/>
              <w:left w:val="single" w:sz="4" w:space="0" w:color="auto"/>
              <w:bottom w:val="single" w:sz="4" w:space="0" w:color="auto"/>
              <w:right w:val="single" w:sz="4" w:space="0" w:color="auto"/>
            </w:tcBorders>
          </w:tcPr>
          <w:p w14:paraId="563B5015" w14:textId="77777777" w:rsidR="001B6FED" w:rsidRPr="006D6D77" w:rsidRDefault="001B6FED" w:rsidP="00EE75E9">
            <w:pPr>
              <w:pStyle w:val="TAC"/>
              <w:rPr>
                <w:rFonts w:eastAsia="Batang" w:cs="Arial"/>
                <w:lang w:eastAsia="en-US"/>
              </w:rPr>
            </w:pPr>
            <w:r w:rsidRPr="006D6D77">
              <w:rPr>
                <w:rFonts w:eastAsia="Batang" w:cs="Arial"/>
                <w:lang w:eastAsia="en-US"/>
              </w:rPr>
              <w:t>0</w:t>
            </w:r>
          </w:p>
        </w:tc>
      </w:tr>
      <w:tr w:rsidR="001B6FED" w:rsidRPr="0032410E" w14:paraId="54202127"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00390B73" w14:textId="77777777" w:rsidR="001B6FED" w:rsidRPr="006D6D77" w:rsidRDefault="001B6FED" w:rsidP="00EE75E9">
            <w:pPr>
              <w:pStyle w:val="TAL"/>
              <w:rPr>
                <w:rFonts w:eastAsia="Batang" w:cs="Arial"/>
                <w:lang w:eastAsia="en-US"/>
              </w:rPr>
            </w:pPr>
            <w:r w:rsidRPr="006D6D77">
              <w:rPr>
                <w:rFonts w:eastAsia="Batang" w:cs="Arial"/>
                <w:lang w:eastAsia="en-US"/>
              </w:rPr>
              <w:t>srs-ConfigIndex</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778E27E"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395B997"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1FDB877"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D9A6234"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19" w:type="dxa"/>
            <w:tcBorders>
              <w:top w:val="single" w:sz="4" w:space="0" w:color="auto"/>
              <w:left w:val="single" w:sz="4" w:space="0" w:color="auto"/>
              <w:bottom w:val="single" w:sz="4" w:space="0" w:color="auto"/>
              <w:right w:val="single" w:sz="4" w:space="0" w:color="auto"/>
            </w:tcBorders>
            <w:vAlign w:val="center"/>
          </w:tcPr>
          <w:p w14:paraId="26B64ED8"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AFB78E1"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C59235B"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61" w:type="dxa"/>
            <w:tcBorders>
              <w:top w:val="single" w:sz="4" w:space="0" w:color="auto"/>
              <w:left w:val="single" w:sz="4" w:space="0" w:color="auto"/>
              <w:bottom w:val="single" w:sz="4" w:space="0" w:color="auto"/>
              <w:right w:val="single" w:sz="4" w:space="0" w:color="auto"/>
            </w:tcBorders>
          </w:tcPr>
          <w:p w14:paraId="62AE4F2B"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r>
      <w:tr w:rsidR="001B6FED" w:rsidRPr="0032410E" w14:paraId="123ABC16"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FA4AAA9" w14:textId="77777777" w:rsidR="001B6FED" w:rsidRPr="006D6D77" w:rsidRDefault="001B6FED" w:rsidP="00EE75E9">
            <w:pPr>
              <w:pStyle w:val="TAL"/>
              <w:rPr>
                <w:rFonts w:eastAsia="Batang" w:cs="Arial"/>
                <w:lang w:eastAsia="en-US"/>
              </w:rPr>
            </w:pPr>
            <w:r w:rsidRPr="006D6D77">
              <w:rPr>
                <w:rFonts w:eastAsia="Batang" w:cs="Arial"/>
                <w:lang w:eastAsia="en-US"/>
              </w:rPr>
              <w:t>srsAntennaPort</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B33F8E7"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33E071C9"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47A0AE1"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90031EE"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19" w:type="dxa"/>
            <w:tcBorders>
              <w:top w:val="single" w:sz="4" w:space="0" w:color="auto"/>
              <w:left w:val="single" w:sz="4" w:space="0" w:color="auto"/>
              <w:bottom w:val="single" w:sz="4" w:space="0" w:color="auto"/>
              <w:right w:val="single" w:sz="4" w:space="0" w:color="auto"/>
            </w:tcBorders>
            <w:vAlign w:val="center"/>
          </w:tcPr>
          <w:p w14:paraId="37884949"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270367D"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5E6F908"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61" w:type="dxa"/>
            <w:tcBorders>
              <w:top w:val="single" w:sz="4" w:space="0" w:color="auto"/>
              <w:left w:val="single" w:sz="4" w:space="0" w:color="auto"/>
              <w:bottom w:val="single" w:sz="4" w:space="0" w:color="auto"/>
              <w:right w:val="single" w:sz="4" w:space="0" w:color="auto"/>
            </w:tcBorders>
          </w:tcPr>
          <w:p w14:paraId="28EC746A"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r>
      <w:tr w:rsidR="001B6FED" w:rsidRPr="0032410E" w14:paraId="3FF734AC" w14:textId="77777777" w:rsidTr="00EE75E9">
        <w:trPr>
          <w:jc w:val="center"/>
        </w:trPr>
        <w:tc>
          <w:tcPr>
            <w:tcW w:w="9608" w:type="dxa"/>
            <w:gridSpan w:val="9"/>
            <w:tcBorders>
              <w:top w:val="single" w:sz="4" w:space="0" w:color="auto"/>
              <w:left w:val="single" w:sz="4" w:space="0" w:color="auto"/>
              <w:bottom w:val="single" w:sz="4" w:space="0" w:color="auto"/>
              <w:right w:val="single" w:sz="4" w:space="0" w:color="auto"/>
            </w:tcBorders>
          </w:tcPr>
          <w:p w14:paraId="724E4698" w14:textId="77777777" w:rsidR="001B6FED" w:rsidRPr="006D6D77" w:rsidRDefault="001B6FED" w:rsidP="00EE75E9">
            <w:pPr>
              <w:pStyle w:val="TAN"/>
              <w:rPr>
                <w:rFonts w:eastAsia="Batang" w:cs="Arial"/>
                <w:lang w:eastAsia="en-US"/>
              </w:rPr>
            </w:pPr>
            <w:r w:rsidRPr="006D6D77">
              <w:rPr>
                <w:rFonts w:eastAsia="Batang" w:cs="Arial"/>
                <w:lang w:eastAsia="en-US"/>
              </w:rPr>
              <w:t>Note 1:</w:t>
            </w:r>
            <w:r w:rsidRPr="006D6D77">
              <w:rPr>
                <w:rFonts w:eastAsia="Batang" w:cs="Arial"/>
                <w:lang w:eastAsia="en-US"/>
              </w:rPr>
              <w:tab/>
              <w:t>No SRS sequence hopping, no SRS group hopping</w:t>
            </w:r>
          </w:p>
        </w:tc>
      </w:tr>
    </w:tbl>
    <w:p w14:paraId="09AC8347" w14:textId="77777777" w:rsidR="001B6FED" w:rsidRDefault="001B6FED" w:rsidP="001B6FED">
      <w:pPr>
        <w:rPr>
          <w:lang w:eastAsia="zh-CN"/>
        </w:rPr>
      </w:pPr>
    </w:p>
    <w:p w14:paraId="3A34F7A3" w14:textId="77777777" w:rsidR="001B6FED" w:rsidRDefault="001B6FED" w:rsidP="001B6FED">
      <w:pPr>
        <w:pStyle w:val="TH"/>
        <w:rPr>
          <w:lang w:eastAsia="zh-CN"/>
        </w:rPr>
      </w:pPr>
      <w:r>
        <w:t>Table A-6: SRS Configuration for accuracy and measurement time requirements, 40 ≤ SRS RBs ≤ 96, parallel UL RTOA measurements</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710"/>
        <w:gridCol w:w="869"/>
        <w:gridCol w:w="869"/>
        <w:gridCol w:w="870"/>
        <w:gridCol w:w="870"/>
        <w:gridCol w:w="870"/>
        <w:gridCol w:w="870"/>
        <w:gridCol w:w="870"/>
      </w:tblGrid>
      <w:tr w:rsidR="001B6FED" w:rsidRPr="0032410E" w14:paraId="34064F93"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tcPr>
          <w:p w14:paraId="1D0CEE93" w14:textId="77777777" w:rsidR="001B6FED" w:rsidRPr="006D6D77" w:rsidRDefault="001B6FED" w:rsidP="00EE75E9">
            <w:pPr>
              <w:pStyle w:val="TAL"/>
              <w:rPr>
                <w:rFonts w:eastAsia="Batang" w:cs="Arial"/>
                <w:lang w:eastAsia="en-US"/>
              </w:rPr>
            </w:pPr>
            <w:r w:rsidRPr="006D6D77">
              <w:rPr>
                <w:rFonts w:eastAsia="Batang" w:cs="Arial"/>
                <w:lang w:eastAsia="en-US"/>
              </w:rPr>
              <w:t>Number of SRS resource blocks</w:t>
            </w:r>
          </w:p>
        </w:tc>
        <w:tc>
          <w:tcPr>
            <w:tcW w:w="869" w:type="dxa"/>
            <w:tcBorders>
              <w:top w:val="single" w:sz="4" w:space="0" w:color="auto"/>
              <w:left w:val="single" w:sz="4" w:space="0" w:color="auto"/>
              <w:bottom w:val="single" w:sz="4" w:space="0" w:color="auto"/>
              <w:right w:val="single" w:sz="4" w:space="0" w:color="auto"/>
            </w:tcBorders>
            <w:noWrap/>
            <w:vAlign w:val="center"/>
          </w:tcPr>
          <w:p w14:paraId="14294663" w14:textId="77777777" w:rsidR="001B6FED" w:rsidRPr="006D6D77" w:rsidRDefault="001B6FED" w:rsidP="00EE75E9">
            <w:pPr>
              <w:pStyle w:val="TAC"/>
              <w:rPr>
                <w:rFonts w:eastAsia="Batang" w:cs="Arial"/>
                <w:lang w:eastAsia="en-US"/>
              </w:rPr>
            </w:pPr>
            <w:r w:rsidRPr="006D6D77">
              <w:rPr>
                <w:rFonts w:eastAsia="Batang" w:cs="Arial"/>
                <w:lang w:eastAsia="en-US"/>
              </w:rPr>
              <w:t>40</w:t>
            </w:r>
          </w:p>
        </w:tc>
        <w:tc>
          <w:tcPr>
            <w:tcW w:w="869" w:type="dxa"/>
            <w:tcBorders>
              <w:top w:val="single" w:sz="4" w:space="0" w:color="auto"/>
              <w:left w:val="single" w:sz="4" w:space="0" w:color="auto"/>
              <w:bottom w:val="single" w:sz="4" w:space="0" w:color="auto"/>
              <w:right w:val="single" w:sz="4" w:space="0" w:color="auto"/>
            </w:tcBorders>
            <w:noWrap/>
            <w:vAlign w:val="center"/>
          </w:tcPr>
          <w:p w14:paraId="0E7DF44C" w14:textId="77777777" w:rsidR="001B6FED" w:rsidRPr="006D6D77" w:rsidRDefault="001B6FED" w:rsidP="00EE75E9">
            <w:pPr>
              <w:pStyle w:val="TAC"/>
              <w:rPr>
                <w:rFonts w:eastAsia="Batang" w:cs="Arial"/>
                <w:lang w:eastAsia="en-US"/>
              </w:rPr>
            </w:pPr>
            <w:r w:rsidRPr="006D6D77">
              <w:rPr>
                <w:rFonts w:eastAsia="Batang" w:cs="Arial"/>
                <w:lang w:eastAsia="en-US"/>
              </w:rPr>
              <w:t>48</w:t>
            </w:r>
          </w:p>
        </w:tc>
        <w:tc>
          <w:tcPr>
            <w:tcW w:w="870" w:type="dxa"/>
            <w:tcBorders>
              <w:top w:val="single" w:sz="4" w:space="0" w:color="auto"/>
              <w:left w:val="single" w:sz="4" w:space="0" w:color="auto"/>
              <w:bottom w:val="single" w:sz="4" w:space="0" w:color="auto"/>
              <w:right w:val="single" w:sz="4" w:space="0" w:color="auto"/>
            </w:tcBorders>
            <w:noWrap/>
            <w:vAlign w:val="center"/>
          </w:tcPr>
          <w:p w14:paraId="1111C128" w14:textId="77777777" w:rsidR="001B6FED" w:rsidRPr="006D6D77" w:rsidRDefault="001B6FED" w:rsidP="00EE75E9">
            <w:pPr>
              <w:pStyle w:val="TAC"/>
              <w:rPr>
                <w:rFonts w:eastAsia="Batang" w:cs="Arial"/>
                <w:lang w:eastAsia="en-US"/>
              </w:rPr>
            </w:pPr>
            <w:r w:rsidRPr="006D6D77">
              <w:rPr>
                <w:rFonts w:eastAsia="Batang" w:cs="Arial"/>
                <w:lang w:eastAsia="en-US"/>
              </w:rPr>
              <w:t>60</w:t>
            </w:r>
          </w:p>
        </w:tc>
        <w:tc>
          <w:tcPr>
            <w:tcW w:w="870" w:type="dxa"/>
            <w:tcBorders>
              <w:top w:val="single" w:sz="4" w:space="0" w:color="auto"/>
              <w:left w:val="single" w:sz="4" w:space="0" w:color="auto"/>
              <w:bottom w:val="single" w:sz="4" w:space="0" w:color="auto"/>
              <w:right w:val="single" w:sz="4" w:space="0" w:color="auto"/>
            </w:tcBorders>
            <w:noWrap/>
            <w:vAlign w:val="center"/>
          </w:tcPr>
          <w:p w14:paraId="712BE230" w14:textId="77777777" w:rsidR="001B6FED" w:rsidRPr="006D6D77" w:rsidRDefault="001B6FED" w:rsidP="00EE75E9">
            <w:pPr>
              <w:pStyle w:val="TAC"/>
              <w:rPr>
                <w:rFonts w:eastAsia="Batang" w:cs="Arial"/>
                <w:lang w:eastAsia="en-US"/>
              </w:rPr>
            </w:pPr>
            <w:r w:rsidRPr="006D6D77">
              <w:rPr>
                <w:rFonts w:eastAsia="Batang" w:cs="Arial"/>
                <w:lang w:eastAsia="en-US"/>
              </w:rPr>
              <w:t>64</w:t>
            </w:r>
          </w:p>
        </w:tc>
        <w:tc>
          <w:tcPr>
            <w:tcW w:w="870" w:type="dxa"/>
            <w:tcBorders>
              <w:top w:val="single" w:sz="4" w:space="0" w:color="auto"/>
              <w:left w:val="single" w:sz="4" w:space="0" w:color="auto"/>
              <w:bottom w:val="single" w:sz="4" w:space="0" w:color="auto"/>
              <w:right w:val="single" w:sz="4" w:space="0" w:color="auto"/>
            </w:tcBorders>
            <w:vAlign w:val="center"/>
          </w:tcPr>
          <w:p w14:paraId="3B91304B" w14:textId="77777777" w:rsidR="001B6FED" w:rsidRPr="006D6D77" w:rsidRDefault="001B6FED" w:rsidP="00EE75E9">
            <w:pPr>
              <w:pStyle w:val="TAC"/>
              <w:rPr>
                <w:rFonts w:eastAsia="Batang" w:cs="Arial"/>
                <w:lang w:eastAsia="en-US"/>
              </w:rPr>
            </w:pPr>
            <w:r w:rsidRPr="006D6D77">
              <w:rPr>
                <w:rFonts w:eastAsia="Batang" w:cs="Arial"/>
                <w:lang w:eastAsia="en-US"/>
              </w:rPr>
              <w:t>72</w:t>
            </w:r>
          </w:p>
        </w:tc>
        <w:tc>
          <w:tcPr>
            <w:tcW w:w="870" w:type="dxa"/>
            <w:tcBorders>
              <w:top w:val="single" w:sz="4" w:space="0" w:color="auto"/>
              <w:left w:val="single" w:sz="4" w:space="0" w:color="auto"/>
              <w:bottom w:val="single" w:sz="4" w:space="0" w:color="auto"/>
              <w:right w:val="single" w:sz="4" w:space="0" w:color="auto"/>
            </w:tcBorders>
            <w:noWrap/>
            <w:vAlign w:val="center"/>
          </w:tcPr>
          <w:p w14:paraId="4BF6739A" w14:textId="77777777" w:rsidR="001B6FED" w:rsidRPr="006D6D77" w:rsidRDefault="001B6FED" w:rsidP="00EE75E9">
            <w:pPr>
              <w:pStyle w:val="TAC"/>
              <w:rPr>
                <w:rFonts w:eastAsia="Batang" w:cs="Arial"/>
                <w:lang w:eastAsia="en-US"/>
              </w:rPr>
            </w:pPr>
            <w:r w:rsidRPr="006D6D77">
              <w:rPr>
                <w:rFonts w:eastAsia="Batang" w:cs="Arial"/>
                <w:lang w:eastAsia="en-US"/>
              </w:rPr>
              <w:t>80</w:t>
            </w:r>
          </w:p>
        </w:tc>
        <w:tc>
          <w:tcPr>
            <w:tcW w:w="870" w:type="dxa"/>
            <w:tcBorders>
              <w:top w:val="single" w:sz="4" w:space="0" w:color="auto"/>
              <w:left w:val="single" w:sz="4" w:space="0" w:color="auto"/>
              <w:bottom w:val="single" w:sz="4" w:space="0" w:color="auto"/>
              <w:right w:val="single" w:sz="4" w:space="0" w:color="auto"/>
            </w:tcBorders>
            <w:noWrap/>
            <w:vAlign w:val="center"/>
          </w:tcPr>
          <w:p w14:paraId="48BDCA4A" w14:textId="77777777" w:rsidR="001B6FED" w:rsidRPr="006D6D77" w:rsidRDefault="001B6FED" w:rsidP="00EE75E9">
            <w:pPr>
              <w:pStyle w:val="TAC"/>
              <w:rPr>
                <w:rFonts w:eastAsia="Batang" w:cs="Arial"/>
                <w:lang w:eastAsia="en-US"/>
              </w:rPr>
            </w:pPr>
            <w:r w:rsidRPr="006D6D77">
              <w:rPr>
                <w:rFonts w:eastAsia="Batang" w:cs="Arial"/>
                <w:lang w:eastAsia="en-US"/>
              </w:rPr>
              <w:t>96</w:t>
            </w:r>
          </w:p>
        </w:tc>
      </w:tr>
      <w:tr w:rsidR="001B6FED" w:rsidRPr="0032410E" w14:paraId="390AC532"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71279A4F" w14:textId="77777777" w:rsidR="001B6FED" w:rsidRPr="006D6D77" w:rsidRDefault="001B6FED" w:rsidP="00EE75E9">
            <w:pPr>
              <w:pStyle w:val="TAL"/>
              <w:rPr>
                <w:rFonts w:eastAsia="Batang" w:cs="Arial"/>
                <w:lang w:eastAsia="en-US"/>
              </w:rPr>
            </w:pPr>
            <w:r w:rsidRPr="006D6D77">
              <w:rPr>
                <w:rFonts w:eastAsia="Batang" w:cs="Arial"/>
                <w:lang w:eastAsia="en-US"/>
              </w:rPr>
              <w:t>Channel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757B5B9"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AE338C6" w14:textId="77777777" w:rsidR="001B6FED" w:rsidRPr="006D6D77" w:rsidRDefault="001B6FED" w:rsidP="00EE75E9">
            <w:pPr>
              <w:pStyle w:val="TAC"/>
              <w:rPr>
                <w:rFonts w:eastAsia="Batang" w:cs="Arial"/>
                <w:lang w:eastAsia="en-US"/>
              </w:rPr>
            </w:pPr>
            <w:r w:rsidRPr="006D6D77">
              <w:rPr>
                <w:rFonts w:eastAsia="Batang" w:cs="Arial"/>
                <w:lang w:eastAsia="en-US"/>
              </w:rPr>
              <w:t>10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A05D11C" w14:textId="77777777" w:rsidR="001B6FED" w:rsidRPr="006D6D77" w:rsidRDefault="001B6FED" w:rsidP="00EE75E9">
            <w:pPr>
              <w:pStyle w:val="TAC"/>
              <w:rPr>
                <w:rFonts w:eastAsia="Batang" w:cs="Arial"/>
                <w:lang w:eastAsia="en-US"/>
              </w:rPr>
            </w:pPr>
            <w:r w:rsidRPr="006D6D77">
              <w:rPr>
                <w:rFonts w:eastAsia="Batang" w:cs="Arial"/>
                <w:lang w:eastAsia="en-US"/>
              </w:rPr>
              <w:t>15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C33D618" w14:textId="77777777" w:rsidR="001B6FED" w:rsidRPr="006D6D77" w:rsidRDefault="001B6FED" w:rsidP="00EE75E9">
            <w:pPr>
              <w:pStyle w:val="TAC"/>
              <w:rPr>
                <w:rFonts w:eastAsia="Batang" w:cs="Arial"/>
                <w:lang w:eastAsia="en-US"/>
              </w:rPr>
            </w:pPr>
            <w:r w:rsidRPr="006D6D77">
              <w:rPr>
                <w:rFonts w:eastAsia="Batang" w:cs="Arial"/>
                <w:lang w:eastAsia="en-US"/>
              </w:rPr>
              <w:t>15 MHz</w:t>
            </w:r>
          </w:p>
        </w:tc>
        <w:tc>
          <w:tcPr>
            <w:tcW w:w="870" w:type="dxa"/>
            <w:tcBorders>
              <w:top w:val="single" w:sz="4" w:space="0" w:color="auto"/>
              <w:left w:val="single" w:sz="4" w:space="0" w:color="auto"/>
              <w:bottom w:val="single" w:sz="4" w:space="0" w:color="auto"/>
              <w:right w:val="single" w:sz="4" w:space="0" w:color="auto"/>
            </w:tcBorders>
            <w:vAlign w:val="center"/>
          </w:tcPr>
          <w:p w14:paraId="1BA93608" w14:textId="77777777" w:rsidR="001B6FED" w:rsidRPr="006D6D77" w:rsidRDefault="001B6FED" w:rsidP="00EE75E9">
            <w:pPr>
              <w:pStyle w:val="TAC"/>
              <w:rPr>
                <w:rFonts w:eastAsia="Batang" w:cs="Arial"/>
                <w:lang w:eastAsia="en-US"/>
              </w:rPr>
            </w:pPr>
            <w:r w:rsidRPr="006D6D77">
              <w:rPr>
                <w:rFonts w:eastAsia="Batang" w:cs="Arial"/>
                <w:lang w:eastAsia="en-US"/>
              </w:rPr>
              <w:t>15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58A862E" w14:textId="77777777" w:rsidR="001B6FED" w:rsidRPr="006D6D77" w:rsidRDefault="001B6FED" w:rsidP="00EE75E9">
            <w:pPr>
              <w:pStyle w:val="TAC"/>
              <w:rPr>
                <w:rFonts w:eastAsia="Batang" w:cs="Arial"/>
                <w:lang w:eastAsia="en-US"/>
              </w:rPr>
            </w:pPr>
            <w:r w:rsidRPr="006D6D77">
              <w:rPr>
                <w:rFonts w:eastAsia="Batang" w:cs="Arial"/>
                <w:lang w:eastAsia="en-US"/>
              </w:rPr>
              <w:t>20 MHz</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E4A722B" w14:textId="77777777" w:rsidR="001B6FED" w:rsidRPr="006D6D77" w:rsidRDefault="001B6FED" w:rsidP="00EE75E9">
            <w:pPr>
              <w:pStyle w:val="TAC"/>
              <w:rPr>
                <w:rFonts w:eastAsia="Batang" w:cs="Arial"/>
                <w:lang w:eastAsia="en-US"/>
              </w:rPr>
            </w:pPr>
            <w:r w:rsidRPr="006D6D77">
              <w:rPr>
                <w:rFonts w:eastAsia="Batang" w:cs="Arial"/>
                <w:lang w:eastAsia="en-US"/>
              </w:rPr>
              <w:t>20 MHz</w:t>
            </w:r>
          </w:p>
        </w:tc>
      </w:tr>
      <w:tr w:rsidR="001B6FED" w:rsidRPr="0032410E" w14:paraId="149FF122"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D3BE674" w14:textId="77777777" w:rsidR="001B6FED" w:rsidRPr="006D6D77" w:rsidRDefault="001B6FED" w:rsidP="00EE75E9">
            <w:pPr>
              <w:pStyle w:val="TAL"/>
              <w:rPr>
                <w:rFonts w:eastAsia="Batang" w:cs="Arial"/>
                <w:lang w:eastAsia="en-US"/>
              </w:rPr>
            </w:pPr>
            <w:r w:rsidRPr="006D6D77">
              <w:rPr>
                <w:rFonts w:eastAsia="Batang" w:cs="Arial"/>
                <w:lang w:eastAsia="en-US"/>
              </w:rPr>
              <w:t>UL 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E04E16F"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C492B61" w14:textId="77777777" w:rsidR="001B6FED" w:rsidRPr="006D6D77" w:rsidRDefault="001B6FED" w:rsidP="00EE75E9">
            <w:pPr>
              <w:pStyle w:val="TAC"/>
              <w:rPr>
                <w:rFonts w:eastAsia="Batang" w:cs="Arial"/>
                <w:lang w:eastAsia="en-US"/>
              </w:rPr>
            </w:pPr>
            <w:r w:rsidRPr="006D6D77">
              <w:rPr>
                <w:rFonts w:eastAsia="Batang" w:cs="Arial"/>
                <w:lang w:eastAsia="en-US"/>
              </w:rPr>
              <w:t>n50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E11E9B9" w14:textId="77777777" w:rsidR="001B6FED" w:rsidRPr="006D6D77" w:rsidRDefault="001B6FED" w:rsidP="00EE75E9">
            <w:pPr>
              <w:pStyle w:val="TAC"/>
              <w:rPr>
                <w:rFonts w:eastAsia="Batang" w:cs="Arial"/>
                <w:lang w:eastAsia="en-US"/>
              </w:rPr>
            </w:pPr>
            <w:r w:rsidRPr="006D6D77">
              <w:rPr>
                <w:rFonts w:eastAsia="Batang" w:cs="Arial"/>
                <w:lang w:eastAsia="en-US"/>
              </w:rPr>
              <w:t>n75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404054F8" w14:textId="77777777" w:rsidR="001B6FED" w:rsidRPr="006D6D77" w:rsidRDefault="001B6FED" w:rsidP="00EE75E9">
            <w:pPr>
              <w:pStyle w:val="TAC"/>
              <w:rPr>
                <w:rFonts w:eastAsia="Batang" w:cs="Arial"/>
                <w:lang w:eastAsia="en-US"/>
              </w:rPr>
            </w:pPr>
            <w:r w:rsidRPr="006D6D77">
              <w:rPr>
                <w:rFonts w:eastAsia="Batang" w:cs="Arial"/>
                <w:lang w:eastAsia="en-US"/>
              </w:rPr>
              <w:t>n75</w:t>
            </w:r>
          </w:p>
        </w:tc>
        <w:tc>
          <w:tcPr>
            <w:tcW w:w="870" w:type="dxa"/>
            <w:tcBorders>
              <w:top w:val="single" w:sz="4" w:space="0" w:color="auto"/>
              <w:left w:val="single" w:sz="4" w:space="0" w:color="auto"/>
              <w:bottom w:val="single" w:sz="4" w:space="0" w:color="auto"/>
              <w:right w:val="single" w:sz="4" w:space="0" w:color="auto"/>
            </w:tcBorders>
            <w:vAlign w:val="center"/>
          </w:tcPr>
          <w:p w14:paraId="7F08842F" w14:textId="77777777" w:rsidR="001B6FED" w:rsidRPr="006D6D77" w:rsidRDefault="001B6FED" w:rsidP="00EE75E9">
            <w:pPr>
              <w:pStyle w:val="TAC"/>
              <w:rPr>
                <w:rFonts w:eastAsia="Batang" w:cs="Arial"/>
                <w:lang w:eastAsia="en-US"/>
              </w:rPr>
            </w:pPr>
            <w:r w:rsidRPr="006D6D77">
              <w:rPr>
                <w:rFonts w:eastAsia="Batang" w:cs="Arial"/>
                <w:lang w:eastAsia="en-US"/>
              </w:rPr>
              <w:t>n75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4C3F3F7" w14:textId="77777777" w:rsidR="001B6FED" w:rsidRPr="006D6D77" w:rsidRDefault="001B6FED" w:rsidP="00EE75E9">
            <w:pPr>
              <w:pStyle w:val="TAC"/>
              <w:rPr>
                <w:rFonts w:eastAsia="Batang" w:cs="Arial"/>
                <w:lang w:eastAsia="en-US"/>
              </w:rPr>
            </w:pPr>
            <w:r w:rsidRPr="006D6D77">
              <w:rPr>
                <w:rFonts w:eastAsia="Batang" w:cs="Arial"/>
                <w:lang w:eastAsia="en-US"/>
              </w:rPr>
              <w:t>n100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C730BFE" w14:textId="77777777" w:rsidR="001B6FED" w:rsidRPr="006D6D77" w:rsidRDefault="001B6FED" w:rsidP="00EE75E9">
            <w:pPr>
              <w:pStyle w:val="TAC"/>
              <w:rPr>
                <w:rFonts w:eastAsia="Batang" w:cs="Arial"/>
                <w:lang w:eastAsia="en-US"/>
              </w:rPr>
            </w:pPr>
            <w:r w:rsidRPr="006D6D77">
              <w:rPr>
                <w:rFonts w:eastAsia="Batang" w:cs="Arial"/>
                <w:lang w:eastAsia="en-US"/>
              </w:rPr>
              <w:t>n100</w:t>
            </w:r>
          </w:p>
        </w:tc>
      </w:tr>
      <w:tr w:rsidR="001B6FED" w:rsidRPr="0032410E" w14:paraId="32A61AAC"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56F26185" w14:textId="77777777" w:rsidR="001B6FED" w:rsidRPr="006D6D77" w:rsidRDefault="001B6FED" w:rsidP="00EE75E9">
            <w:pPr>
              <w:pStyle w:val="TAL"/>
              <w:rPr>
                <w:rFonts w:eastAsia="Batang" w:cs="Arial"/>
                <w:lang w:eastAsia="en-US"/>
              </w:rPr>
            </w:pPr>
            <w:r w:rsidRPr="006D6D77">
              <w:rPr>
                <w:rFonts w:eastAsia="Batang" w:cs="Arial"/>
                <w:lang w:eastAsia="en-US"/>
              </w:rPr>
              <w:t>srsBandwidthConfiguration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B93FFB0" w14:textId="77777777" w:rsidR="001B6FED" w:rsidRPr="006D6D77" w:rsidRDefault="001B6FED" w:rsidP="00EE75E9">
            <w:pPr>
              <w:pStyle w:val="TAC"/>
              <w:rPr>
                <w:rFonts w:eastAsia="Batang" w:cs="Arial"/>
                <w:lang w:eastAsia="en-US"/>
              </w:rPr>
            </w:pPr>
            <w:r w:rsidRPr="006D6D77">
              <w:rPr>
                <w:rFonts w:eastAsia="Batang" w:cs="Arial"/>
                <w:lang w:eastAsia="en-US"/>
              </w:rPr>
              <w:t>bw2</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67C4CAA4" w14:textId="77777777" w:rsidR="001B6FED" w:rsidRPr="006D6D77" w:rsidRDefault="001B6FED" w:rsidP="00EE75E9">
            <w:pPr>
              <w:pStyle w:val="TAC"/>
              <w:rPr>
                <w:rFonts w:eastAsia="Batang" w:cs="Arial"/>
                <w:lang w:eastAsia="en-US"/>
              </w:rPr>
            </w:pPr>
            <w:r w:rsidRPr="006D6D77">
              <w:rPr>
                <w:rFonts w:eastAsia="Batang" w:cs="Arial"/>
                <w:lang w:eastAsia="en-US"/>
              </w:rPr>
              <w:t>bw1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39EEF44" w14:textId="77777777" w:rsidR="001B6FED" w:rsidRPr="006D6D77" w:rsidRDefault="001B6FED" w:rsidP="00EE75E9">
            <w:pPr>
              <w:pStyle w:val="TAC"/>
              <w:rPr>
                <w:rFonts w:eastAsia="Batang" w:cs="Arial"/>
                <w:lang w:eastAsia="en-US"/>
              </w:rPr>
            </w:pPr>
            <w:r w:rsidRPr="006D6D77">
              <w:rPr>
                <w:rFonts w:eastAsia="Batang" w:cs="Arial"/>
                <w:lang w:eastAsia="en-US"/>
              </w:rPr>
              <w:t>bw2</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34DB695" w14:textId="77777777" w:rsidR="001B6FED" w:rsidRPr="006D6D77" w:rsidRDefault="001B6FED" w:rsidP="00EE75E9">
            <w:pPr>
              <w:pStyle w:val="TAC"/>
              <w:rPr>
                <w:rFonts w:eastAsia="Batang" w:cs="Arial"/>
                <w:lang w:eastAsia="en-US"/>
              </w:rPr>
            </w:pPr>
            <w:r w:rsidRPr="006D6D77">
              <w:rPr>
                <w:rFonts w:eastAsia="Batang" w:cs="Arial"/>
                <w:lang w:eastAsia="en-US"/>
              </w:rPr>
              <w:t>bw1</w:t>
            </w:r>
          </w:p>
        </w:tc>
        <w:tc>
          <w:tcPr>
            <w:tcW w:w="870" w:type="dxa"/>
            <w:tcBorders>
              <w:top w:val="single" w:sz="4" w:space="0" w:color="auto"/>
              <w:left w:val="single" w:sz="4" w:space="0" w:color="auto"/>
              <w:bottom w:val="single" w:sz="4" w:space="0" w:color="auto"/>
              <w:right w:val="single" w:sz="4" w:space="0" w:color="auto"/>
            </w:tcBorders>
            <w:vAlign w:val="center"/>
          </w:tcPr>
          <w:p w14:paraId="5762326B"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D3506DE" w14:textId="77777777" w:rsidR="001B6FED" w:rsidRPr="006D6D77" w:rsidRDefault="001B6FED" w:rsidP="00EE75E9">
            <w:pPr>
              <w:pStyle w:val="TAC"/>
              <w:rPr>
                <w:rFonts w:eastAsia="Batang" w:cs="Arial"/>
                <w:lang w:eastAsia="en-US"/>
              </w:rPr>
            </w:pPr>
            <w:r w:rsidRPr="006D6D77">
              <w:rPr>
                <w:rFonts w:eastAsia="Batang" w:cs="Arial"/>
                <w:lang w:eastAsia="en-US"/>
              </w:rPr>
              <w:t>bw2</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65554E2" w14:textId="77777777" w:rsidR="001B6FED" w:rsidRPr="006D6D77" w:rsidRDefault="001B6FED" w:rsidP="00EE75E9">
            <w:pPr>
              <w:pStyle w:val="TAC"/>
              <w:rPr>
                <w:rFonts w:eastAsia="Batang" w:cs="Arial"/>
                <w:lang w:eastAsia="en-US"/>
              </w:rPr>
            </w:pPr>
            <w:r w:rsidRPr="006D6D77">
              <w:rPr>
                <w:rFonts w:eastAsia="Batang" w:cs="Arial"/>
                <w:lang w:eastAsia="en-US"/>
              </w:rPr>
              <w:t>bw1</w:t>
            </w:r>
          </w:p>
        </w:tc>
      </w:tr>
      <w:tr w:rsidR="001B6FED" w:rsidRPr="0032410E" w14:paraId="1BFF3586"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95A17A5" w14:textId="77777777" w:rsidR="001B6FED" w:rsidRPr="006D6D77" w:rsidRDefault="001B6FED" w:rsidP="00EE75E9">
            <w:pPr>
              <w:pStyle w:val="TAL"/>
              <w:rPr>
                <w:rFonts w:eastAsia="Batang" w:cs="Arial"/>
                <w:lang w:eastAsia="en-US"/>
              </w:rPr>
            </w:pPr>
            <w:r w:rsidRPr="006D6D77">
              <w:rPr>
                <w:rFonts w:eastAsia="Batang" w:cs="Arial"/>
                <w:lang w:eastAsia="en-US"/>
              </w:rPr>
              <w:t>srsBandwidth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049E2A5"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D889548"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BD3AD9E"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2B8730C"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vAlign w:val="center"/>
          </w:tcPr>
          <w:p w14:paraId="69225585"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6537B810"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59D3B78" w14:textId="77777777" w:rsidR="001B6FED" w:rsidRPr="006D6D77" w:rsidRDefault="001B6FED" w:rsidP="00EE75E9">
            <w:pPr>
              <w:pStyle w:val="TAC"/>
              <w:rPr>
                <w:rFonts w:eastAsia="Batang" w:cs="Arial"/>
                <w:lang w:eastAsia="en-US"/>
              </w:rPr>
            </w:pPr>
            <w:r w:rsidRPr="006D6D77">
              <w:rPr>
                <w:rFonts w:eastAsia="Batang" w:cs="Arial"/>
                <w:lang w:eastAsia="en-US"/>
              </w:rPr>
              <w:t>bw0</w:t>
            </w:r>
          </w:p>
        </w:tc>
      </w:tr>
      <w:tr w:rsidR="001B6FED" w:rsidRPr="0032410E" w14:paraId="058DB446"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8B521BC" w14:textId="77777777" w:rsidR="001B6FED" w:rsidRPr="006D6D77" w:rsidRDefault="001B6FED" w:rsidP="00EE75E9">
            <w:pPr>
              <w:pStyle w:val="TAL"/>
              <w:rPr>
                <w:rFonts w:eastAsia="Batang" w:cs="Arial"/>
                <w:lang w:eastAsia="en-US"/>
              </w:rPr>
            </w:pPr>
            <w:r w:rsidRPr="006D6D77">
              <w:rPr>
                <w:rFonts w:eastAsia="Batang" w:cs="Arial"/>
                <w:lang w:eastAsia="en-US"/>
              </w:rPr>
              <w:t>srsHoppingBandwidth</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7DBEAC9"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5ACAF16B"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69C6BE4"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9E3D163"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vAlign w:val="center"/>
          </w:tcPr>
          <w:p w14:paraId="23E4885A"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14F9FD1"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6B2D477" w14:textId="77777777" w:rsidR="001B6FED" w:rsidRPr="006D6D77" w:rsidRDefault="001B6FED" w:rsidP="00EE75E9">
            <w:pPr>
              <w:pStyle w:val="TAC"/>
              <w:rPr>
                <w:rFonts w:eastAsia="Batang" w:cs="Arial"/>
                <w:lang w:eastAsia="en-US"/>
              </w:rPr>
            </w:pPr>
            <w:r w:rsidRPr="006D6D77">
              <w:rPr>
                <w:rFonts w:eastAsia="Batang" w:cs="Arial"/>
                <w:lang w:eastAsia="en-US"/>
              </w:rPr>
              <w:t>hbw0</w:t>
            </w:r>
          </w:p>
        </w:tc>
      </w:tr>
      <w:tr w:rsidR="001B6FED" w:rsidRPr="0032410E" w14:paraId="45A43C12"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28498925" w14:textId="77777777" w:rsidR="001B6FED" w:rsidRPr="006D6D77" w:rsidRDefault="001B6FED" w:rsidP="00EE75E9">
            <w:pPr>
              <w:pStyle w:val="TAL"/>
              <w:rPr>
                <w:rFonts w:eastAsia="Batang" w:cs="Arial"/>
                <w:lang w:eastAsia="en-US"/>
              </w:rPr>
            </w:pPr>
            <w:r w:rsidRPr="006D6D77">
              <w:rPr>
                <w:rFonts w:eastAsia="Batang" w:cs="Arial"/>
                <w:lang w:eastAsia="en-US"/>
              </w:rPr>
              <w:t>frequencyDomainPosition</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281F0E42"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4A72CE32"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15D344C"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FAC232C"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vAlign w:val="center"/>
          </w:tcPr>
          <w:p w14:paraId="69CE2779"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24CD3AA7"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704FEF82" w14:textId="77777777" w:rsidR="001B6FED" w:rsidRPr="006D6D77" w:rsidRDefault="001B6FED" w:rsidP="00EE75E9">
            <w:pPr>
              <w:pStyle w:val="TAC"/>
              <w:rPr>
                <w:rFonts w:eastAsia="Batang" w:cs="Arial"/>
                <w:lang w:eastAsia="en-US"/>
              </w:rPr>
            </w:pPr>
            <w:r w:rsidRPr="006D6D77">
              <w:rPr>
                <w:rFonts w:eastAsia="Batang" w:cs="Arial"/>
                <w:lang w:eastAsia="en-US"/>
              </w:rPr>
              <w:t>0</w:t>
            </w:r>
          </w:p>
        </w:tc>
      </w:tr>
      <w:tr w:rsidR="001B6FED" w:rsidRPr="0032410E" w14:paraId="17107DA3"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48A16378" w14:textId="77777777" w:rsidR="001B6FED" w:rsidRPr="006D6D77" w:rsidRDefault="001B6FED" w:rsidP="00EE75E9">
            <w:pPr>
              <w:pStyle w:val="TAL"/>
              <w:rPr>
                <w:rFonts w:eastAsia="Batang" w:cs="Arial"/>
                <w:lang w:eastAsia="en-US"/>
              </w:rPr>
            </w:pPr>
            <w:r w:rsidRPr="006D6D77">
              <w:rPr>
                <w:rFonts w:eastAsia="Batang" w:cs="Arial"/>
                <w:lang w:eastAsia="en-US"/>
              </w:rPr>
              <w:t>srs-ConfigIndex</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7271BFC4"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0D6C5DB"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A711B95"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03BDF60"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vAlign w:val="center"/>
          </w:tcPr>
          <w:p w14:paraId="13F51ADA"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D13E0C8"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3EA33AB8" w14:textId="77777777" w:rsidR="001B6FED" w:rsidRPr="006D6D77" w:rsidRDefault="001B6FED" w:rsidP="00EE75E9">
            <w:pPr>
              <w:pStyle w:val="TAC"/>
              <w:rPr>
                <w:rFonts w:eastAsia="Batang" w:cs="Arial"/>
                <w:lang w:eastAsia="en-US"/>
              </w:rPr>
            </w:pPr>
            <w:r w:rsidRPr="006D6D77">
              <w:rPr>
                <w:rFonts w:eastAsia="Batang" w:cs="Arial"/>
                <w:lang w:eastAsia="en-US"/>
              </w:rPr>
              <w:t>325</w:t>
            </w:r>
          </w:p>
        </w:tc>
      </w:tr>
      <w:tr w:rsidR="001B6FED" w:rsidRPr="0032410E" w14:paraId="2D38A9A0" w14:textId="77777777" w:rsidTr="00EE75E9">
        <w:trPr>
          <w:jc w:val="center"/>
        </w:trPr>
        <w:tc>
          <w:tcPr>
            <w:tcW w:w="2710" w:type="dxa"/>
            <w:tcBorders>
              <w:top w:val="single" w:sz="4" w:space="0" w:color="auto"/>
              <w:left w:val="single" w:sz="4" w:space="0" w:color="auto"/>
              <w:bottom w:val="single" w:sz="4" w:space="0" w:color="auto"/>
              <w:right w:val="single" w:sz="4" w:space="0" w:color="auto"/>
            </w:tcBorders>
            <w:noWrap/>
            <w:vAlign w:val="center"/>
            <w:hideMark/>
          </w:tcPr>
          <w:p w14:paraId="6EB0930E" w14:textId="77777777" w:rsidR="001B6FED" w:rsidRPr="006D6D77" w:rsidRDefault="001B6FED" w:rsidP="00EE75E9">
            <w:pPr>
              <w:pStyle w:val="TAL"/>
              <w:rPr>
                <w:rFonts w:eastAsia="Batang" w:cs="Arial"/>
                <w:lang w:eastAsia="en-US"/>
              </w:rPr>
            </w:pPr>
            <w:r w:rsidRPr="006D6D77">
              <w:rPr>
                <w:rFonts w:eastAsia="Batang" w:cs="Arial"/>
                <w:lang w:eastAsia="en-US"/>
              </w:rPr>
              <w:t>srsAntennaPort</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07066CD0"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69" w:type="dxa"/>
            <w:tcBorders>
              <w:top w:val="single" w:sz="4" w:space="0" w:color="auto"/>
              <w:left w:val="single" w:sz="4" w:space="0" w:color="auto"/>
              <w:bottom w:val="single" w:sz="4" w:space="0" w:color="auto"/>
              <w:right w:val="single" w:sz="4" w:space="0" w:color="auto"/>
            </w:tcBorders>
            <w:noWrap/>
            <w:vAlign w:val="center"/>
            <w:hideMark/>
          </w:tcPr>
          <w:p w14:paraId="1C890A42"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05B3D46"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574A8237"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vAlign w:val="center"/>
          </w:tcPr>
          <w:p w14:paraId="60726560"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1FA7F536"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c>
          <w:tcPr>
            <w:tcW w:w="870" w:type="dxa"/>
            <w:tcBorders>
              <w:top w:val="single" w:sz="4" w:space="0" w:color="auto"/>
              <w:left w:val="single" w:sz="4" w:space="0" w:color="auto"/>
              <w:bottom w:val="single" w:sz="4" w:space="0" w:color="auto"/>
              <w:right w:val="single" w:sz="4" w:space="0" w:color="auto"/>
            </w:tcBorders>
            <w:noWrap/>
            <w:vAlign w:val="center"/>
            <w:hideMark/>
          </w:tcPr>
          <w:p w14:paraId="0976CA39" w14:textId="77777777" w:rsidR="001B6FED" w:rsidRPr="006D6D77" w:rsidRDefault="001B6FED" w:rsidP="00EE75E9">
            <w:pPr>
              <w:pStyle w:val="TAC"/>
              <w:rPr>
                <w:rFonts w:eastAsia="Batang" w:cs="Arial"/>
                <w:lang w:eastAsia="en-US"/>
              </w:rPr>
            </w:pPr>
            <w:r w:rsidRPr="006D6D77">
              <w:rPr>
                <w:rFonts w:eastAsia="Batang" w:cs="Arial"/>
                <w:lang w:eastAsia="en-US"/>
              </w:rPr>
              <w:t>an1</w:t>
            </w:r>
          </w:p>
        </w:tc>
      </w:tr>
      <w:tr w:rsidR="001B6FED" w:rsidRPr="0032410E" w14:paraId="5A462300" w14:textId="77777777" w:rsidTr="00EE75E9">
        <w:trPr>
          <w:jc w:val="center"/>
        </w:trPr>
        <w:tc>
          <w:tcPr>
            <w:tcW w:w="8798" w:type="dxa"/>
            <w:gridSpan w:val="8"/>
            <w:tcBorders>
              <w:top w:val="single" w:sz="4" w:space="0" w:color="auto"/>
              <w:left w:val="single" w:sz="4" w:space="0" w:color="auto"/>
              <w:bottom w:val="single" w:sz="4" w:space="0" w:color="auto"/>
              <w:right w:val="single" w:sz="4" w:space="0" w:color="auto"/>
            </w:tcBorders>
          </w:tcPr>
          <w:p w14:paraId="71D02C73" w14:textId="77777777" w:rsidR="001B6FED" w:rsidRPr="006D6D77" w:rsidRDefault="001B6FED" w:rsidP="00EE75E9">
            <w:pPr>
              <w:pStyle w:val="TAN"/>
              <w:rPr>
                <w:rFonts w:eastAsia="Batang" w:cs="Arial"/>
                <w:lang w:eastAsia="en-US"/>
              </w:rPr>
            </w:pPr>
            <w:r w:rsidRPr="006D6D77">
              <w:rPr>
                <w:rFonts w:eastAsia="Batang" w:cs="Arial"/>
                <w:lang w:eastAsia="en-US"/>
              </w:rPr>
              <w:t>Note 1:</w:t>
            </w:r>
            <w:r w:rsidRPr="006D6D77">
              <w:rPr>
                <w:rFonts w:eastAsia="Batang" w:cs="Arial"/>
                <w:lang w:eastAsia="en-US"/>
              </w:rPr>
              <w:tab/>
              <w:t>No SRS sequence hopping, no SRS group hopping</w:t>
            </w:r>
          </w:p>
        </w:tc>
      </w:tr>
    </w:tbl>
    <w:p w14:paraId="4FB98E24" w14:textId="77777777" w:rsidR="001B6FED" w:rsidRDefault="001B6FED" w:rsidP="001B6FED">
      <w:pPr>
        <w:rPr>
          <w:lang w:eastAsia="zh-CN"/>
        </w:rPr>
      </w:pPr>
    </w:p>
    <w:p w14:paraId="1C8EDE6F" w14:textId="77777777" w:rsidR="001B6FED" w:rsidRDefault="001B6FED" w:rsidP="001B6FED">
      <w:pPr>
        <w:rPr>
          <w:lang w:eastAsia="zh-CN"/>
        </w:rPr>
      </w:pPr>
    </w:p>
    <w:p w14:paraId="2FF81C9F" w14:textId="77777777" w:rsidR="001B6FED" w:rsidRPr="004F7A6E" w:rsidRDefault="001B6FED" w:rsidP="001B6FED">
      <w:pPr>
        <w:pStyle w:val="TH"/>
        <w:rPr>
          <w:lang w:eastAsia="zh-CN"/>
        </w:rPr>
      </w:pPr>
      <w:r w:rsidRPr="004F7A6E">
        <w:t>Table A-</w:t>
      </w:r>
      <w:r>
        <w:t>7</w:t>
      </w:r>
      <w:r w:rsidRPr="004F7A6E">
        <w:t xml:space="preserve">: SRS </w:t>
      </w:r>
      <w:r>
        <w:t>Physical cell ID for</w:t>
      </w:r>
      <w:r w:rsidRPr="004F7A6E">
        <w:t xml:space="preserve"> parallel </w:t>
      </w:r>
      <w:r w:rsidRPr="00184A34">
        <w:t>UL RTOA measurements</w:t>
      </w:r>
    </w:p>
    <w:tbl>
      <w:tblPr>
        <w:tblW w:w="6940" w:type="dxa"/>
        <w:tblInd w:w="1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480"/>
        <w:gridCol w:w="965"/>
        <w:gridCol w:w="755"/>
        <w:gridCol w:w="960"/>
        <w:gridCol w:w="960"/>
        <w:gridCol w:w="960"/>
        <w:gridCol w:w="860"/>
      </w:tblGrid>
      <w:tr w:rsidR="001B6FED" w:rsidRPr="0032410E" w14:paraId="61AE23AB" w14:textId="77777777" w:rsidTr="00EE75E9">
        <w:trPr>
          <w:trHeight w:val="20"/>
        </w:trPr>
        <w:tc>
          <w:tcPr>
            <w:tcW w:w="1480" w:type="dxa"/>
            <w:shd w:val="clear" w:color="auto" w:fill="auto"/>
            <w:vAlign w:val="center"/>
            <w:hideMark/>
          </w:tcPr>
          <w:p w14:paraId="5C6EC080"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Channel bandwidth</w:t>
            </w:r>
          </w:p>
        </w:tc>
        <w:tc>
          <w:tcPr>
            <w:tcW w:w="965" w:type="dxa"/>
            <w:shd w:val="clear" w:color="auto" w:fill="auto"/>
            <w:vAlign w:val="center"/>
            <w:hideMark/>
          </w:tcPr>
          <w:p w14:paraId="1FDBC5F2"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1.4 MHz</w:t>
            </w:r>
          </w:p>
        </w:tc>
        <w:tc>
          <w:tcPr>
            <w:tcW w:w="755" w:type="dxa"/>
            <w:shd w:val="clear" w:color="auto" w:fill="auto"/>
            <w:vAlign w:val="center"/>
            <w:hideMark/>
          </w:tcPr>
          <w:p w14:paraId="4D45876A"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3 MHz</w:t>
            </w:r>
          </w:p>
        </w:tc>
        <w:tc>
          <w:tcPr>
            <w:tcW w:w="960" w:type="dxa"/>
            <w:shd w:val="clear" w:color="auto" w:fill="auto"/>
            <w:vAlign w:val="center"/>
            <w:hideMark/>
          </w:tcPr>
          <w:p w14:paraId="7F68D7AD"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5 MHz</w:t>
            </w:r>
          </w:p>
        </w:tc>
        <w:tc>
          <w:tcPr>
            <w:tcW w:w="960" w:type="dxa"/>
            <w:shd w:val="clear" w:color="auto" w:fill="auto"/>
            <w:vAlign w:val="center"/>
            <w:hideMark/>
          </w:tcPr>
          <w:p w14:paraId="742716CF"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10 MHz</w:t>
            </w:r>
          </w:p>
        </w:tc>
        <w:tc>
          <w:tcPr>
            <w:tcW w:w="960" w:type="dxa"/>
            <w:shd w:val="clear" w:color="auto" w:fill="auto"/>
            <w:vAlign w:val="center"/>
            <w:hideMark/>
          </w:tcPr>
          <w:p w14:paraId="1AA2F2EB"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15 MHz</w:t>
            </w:r>
          </w:p>
        </w:tc>
        <w:tc>
          <w:tcPr>
            <w:tcW w:w="860" w:type="dxa"/>
            <w:shd w:val="clear" w:color="auto" w:fill="auto"/>
            <w:vAlign w:val="center"/>
            <w:hideMark/>
          </w:tcPr>
          <w:p w14:paraId="784DF49D"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20 MHz</w:t>
            </w:r>
          </w:p>
        </w:tc>
      </w:tr>
      <w:tr w:rsidR="001B6FED" w:rsidRPr="0032410E" w14:paraId="4689A3DE" w14:textId="77777777" w:rsidTr="00EE75E9">
        <w:trPr>
          <w:trHeight w:val="20"/>
        </w:trPr>
        <w:tc>
          <w:tcPr>
            <w:tcW w:w="1480" w:type="dxa"/>
            <w:shd w:val="clear" w:color="auto" w:fill="auto"/>
            <w:noWrap/>
            <w:vAlign w:val="center"/>
            <w:hideMark/>
          </w:tcPr>
          <w:p w14:paraId="709B420B"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UE number</w:t>
            </w:r>
          </w:p>
        </w:tc>
        <w:tc>
          <w:tcPr>
            <w:tcW w:w="965" w:type="dxa"/>
            <w:shd w:val="clear" w:color="auto" w:fill="auto"/>
            <w:vAlign w:val="center"/>
            <w:hideMark/>
          </w:tcPr>
          <w:p w14:paraId="0F41818E"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755" w:type="dxa"/>
            <w:shd w:val="clear" w:color="auto" w:fill="auto"/>
            <w:vAlign w:val="center"/>
            <w:hideMark/>
          </w:tcPr>
          <w:p w14:paraId="5F13EB3E"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1A348E61"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6D46E572"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53DD27D2"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860" w:type="dxa"/>
            <w:shd w:val="clear" w:color="auto" w:fill="auto"/>
            <w:vAlign w:val="center"/>
            <w:hideMark/>
          </w:tcPr>
          <w:p w14:paraId="664D8239"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r>
      <w:tr w:rsidR="001B6FED" w:rsidRPr="0032410E" w14:paraId="436E2D7C" w14:textId="77777777" w:rsidTr="00EE75E9">
        <w:trPr>
          <w:trHeight w:val="20"/>
        </w:trPr>
        <w:tc>
          <w:tcPr>
            <w:tcW w:w="1480" w:type="dxa"/>
            <w:shd w:val="clear" w:color="auto" w:fill="auto"/>
            <w:noWrap/>
            <w:vAlign w:val="center"/>
            <w:hideMark/>
          </w:tcPr>
          <w:p w14:paraId="2960495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5" w:type="dxa"/>
            <w:shd w:val="clear" w:color="auto" w:fill="auto"/>
            <w:noWrap/>
            <w:vAlign w:val="center"/>
            <w:hideMark/>
          </w:tcPr>
          <w:p w14:paraId="6DEAC30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5" w:type="dxa"/>
            <w:shd w:val="clear" w:color="auto" w:fill="auto"/>
            <w:noWrap/>
            <w:vAlign w:val="center"/>
            <w:hideMark/>
          </w:tcPr>
          <w:p w14:paraId="6248F2B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394CE4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EB9FAD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FD8F8C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21CCA8A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43714114" w14:textId="77777777" w:rsidTr="00EE75E9">
        <w:trPr>
          <w:trHeight w:val="20"/>
        </w:trPr>
        <w:tc>
          <w:tcPr>
            <w:tcW w:w="1480" w:type="dxa"/>
            <w:shd w:val="clear" w:color="auto" w:fill="auto"/>
            <w:noWrap/>
            <w:vAlign w:val="center"/>
            <w:hideMark/>
          </w:tcPr>
          <w:p w14:paraId="74D3D7B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5" w:type="dxa"/>
            <w:shd w:val="clear" w:color="auto" w:fill="auto"/>
            <w:noWrap/>
            <w:vAlign w:val="center"/>
            <w:hideMark/>
          </w:tcPr>
          <w:p w14:paraId="7E06A5D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5" w:type="dxa"/>
            <w:shd w:val="clear" w:color="auto" w:fill="auto"/>
            <w:noWrap/>
            <w:vAlign w:val="center"/>
            <w:hideMark/>
          </w:tcPr>
          <w:p w14:paraId="60155C1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E7B75C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161A0A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95C958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5FE0859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7B064CC5" w14:textId="77777777" w:rsidTr="00EE75E9">
        <w:trPr>
          <w:trHeight w:val="20"/>
        </w:trPr>
        <w:tc>
          <w:tcPr>
            <w:tcW w:w="1480" w:type="dxa"/>
            <w:shd w:val="clear" w:color="auto" w:fill="auto"/>
            <w:noWrap/>
            <w:vAlign w:val="center"/>
            <w:hideMark/>
          </w:tcPr>
          <w:p w14:paraId="6ADA6C9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965" w:type="dxa"/>
            <w:shd w:val="clear" w:color="auto" w:fill="auto"/>
            <w:noWrap/>
            <w:vAlign w:val="center"/>
            <w:hideMark/>
          </w:tcPr>
          <w:p w14:paraId="5884ABE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5" w:type="dxa"/>
            <w:shd w:val="clear" w:color="auto" w:fill="auto"/>
            <w:noWrap/>
            <w:vAlign w:val="center"/>
            <w:hideMark/>
          </w:tcPr>
          <w:p w14:paraId="74C3AF0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21EB84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F8F29E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247FED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4F07D86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095A6A7E" w14:textId="77777777" w:rsidTr="00EE75E9">
        <w:trPr>
          <w:trHeight w:val="20"/>
        </w:trPr>
        <w:tc>
          <w:tcPr>
            <w:tcW w:w="1480" w:type="dxa"/>
            <w:shd w:val="clear" w:color="auto" w:fill="auto"/>
            <w:noWrap/>
            <w:vAlign w:val="center"/>
            <w:hideMark/>
          </w:tcPr>
          <w:p w14:paraId="3BBC21D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965" w:type="dxa"/>
            <w:shd w:val="clear" w:color="auto" w:fill="auto"/>
            <w:noWrap/>
            <w:vAlign w:val="center"/>
            <w:hideMark/>
          </w:tcPr>
          <w:p w14:paraId="3B6B341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5" w:type="dxa"/>
            <w:shd w:val="clear" w:color="auto" w:fill="auto"/>
            <w:noWrap/>
            <w:vAlign w:val="center"/>
            <w:hideMark/>
          </w:tcPr>
          <w:p w14:paraId="1ABAEB7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FE71CA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042FAE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4A0274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5F1024A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504FBCE3" w14:textId="77777777" w:rsidTr="00EE75E9">
        <w:trPr>
          <w:trHeight w:val="20"/>
        </w:trPr>
        <w:tc>
          <w:tcPr>
            <w:tcW w:w="1480" w:type="dxa"/>
            <w:shd w:val="clear" w:color="auto" w:fill="auto"/>
            <w:noWrap/>
            <w:vAlign w:val="center"/>
            <w:hideMark/>
          </w:tcPr>
          <w:p w14:paraId="6CB41F1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5</w:t>
            </w:r>
          </w:p>
        </w:tc>
        <w:tc>
          <w:tcPr>
            <w:tcW w:w="965" w:type="dxa"/>
            <w:shd w:val="clear" w:color="auto" w:fill="auto"/>
            <w:noWrap/>
            <w:vAlign w:val="center"/>
            <w:hideMark/>
          </w:tcPr>
          <w:p w14:paraId="551A965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755" w:type="dxa"/>
            <w:shd w:val="clear" w:color="auto" w:fill="auto"/>
            <w:noWrap/>
            <w:vAlign w:val="center"/>
            <w:hideMark/>
          </w:tcPr>
          <w:p w14:paraId="78067CB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BEB750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2F4C9B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3EBFC6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0F3DC8D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4992E3E2" w14:textId="77777777" w:rsidTr="00EE75E9">
        <w:trPr>
          <w:trHeight w:val="20"/>
        </w:trPr>
        <w:tc>
          <w:tcPr>
            <w:tcW w:w="1480" w:type="dxa"/>
            <w:shd w:val="clear" w:color="auto" w:fill="auto"/>
            <w:noWrap/>
            <w:vAlign w:val="center"/>
            <w:hideMark/>
          </w:tcPr>
          <w:p w14:paraId="1E0E2FA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6</w:t>
            </w:r>
          </w:p>
        </w:tc>
        <w:tc>
          <w:tcPr>
            <w:tcW w:w="965" w:type="dxa"/>
            <w:shd w:val="clear" w:color="auto" w:fill="auto"/>
            <w:noWrap/>
            <w:vAlign w:val="center"/>
            <w:hideMark/>
          </w:tcPr>
          <w:p w14:paraId="21474AC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755" w:type="dxa"/>
            <w:shd w:val="clear" w:color="auto" w:fill="auto"/>
            <w:noWrap/>
            <w:vAlign w:val="center"/>
            <w:hideMark/>
          </w:tcPr>
          <w:p w14:paraId="470D5D3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6BE9A9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93C895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26E82B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4499565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6A1A39DA" w14:textId="77777777" w:rsidTr="00EE75E9">
        <w:trPr>
          <w:trHeight w:val="20"/>
        </w:trPr>
        <w:tc>
          <w:tcPr>
            <w:tcW w:w="1480" w:type="dxa"/>
            <w:shd w:val="clear" w:color="auto" w:fill="auto"/>
            <w:noWrap/>
            <w:vAlign w:val="center"/>
            <w:hideMark/>
          </w:tcPr>
          <w:p w14:paraId="233D347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7</w:t>
            </w:r>
          </w:p>
        </w:tc>
        <w:tc>
          <w:tcPr>
            <w:tcW w:w="965" w:type="dxa"/>
            <w:shd w:val="clear" w:color="auto" w:fill="auto"/>
            <w:noWrap/>
            <w:vAlign w:val="center"/>
            <w:hideMark/>
          </w:tcPr>
          <w:p w14:paraId="7E135BA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755" w:type="dxa"/>
            <w:shd w:val="clear" w:color="auto" w:fill="auto"/>
            <w:noWrap/>
            <w:vAlign w:val="center"/>
            <w:hideMark/>
          </w:tcPr>
          <w:p w14:paraId="47AFF10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43BD9D6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C4BB9A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01D271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5971496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4A58319D" w14:textId="77777777" w:rsidTr="00EE75E9">
        <w:trPr>
          <w:trHeight w:val="20"/>
        </w:trPr>
        <w:tc>
          <w:tcPr>
            <w:tcW w:w="1480" w:type="dxa"/>
            <w:shd w:val="clear" w:color="auto" w:fill="auto"/>
            <w:noWrap/>
            <w:vAlign w:val="center"/>
            <w:hideMark/>
          </w:tcPr>
          <w:p w14:paraId="0B2A51F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8</w:t>
            </w:r>
          </w:p>
        </w:tc>
        <w:tc>
          <w:tcPr>
            <w:tcW w:w="965" w:type="dxa"/>
            <w:shd w:val="clear" w:color="auto" w:fill="auto"/>
            <w:noWrap/>
            <w:vAlign w:val="center"/>
            <w:hideMark/>
          </w:tcPr>
          <w:p w14:paraId="719633A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755" w:type="dxa"/>
            <w:shd w:val="clear" w:color="auto" w:fill="auto"/>
            <w:noWrap/>
            <w:vAlign w:val="center"/>
            <w:hideMark/>
          </w:tcPr>
          <w:p w14:paraId="2A49B61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8DA567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B33ADC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89DAA7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43A2746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04EEA3DD" w14:textId="77777777" w:rsidTr="00EE75E9">
        <w:trPr>
          <w:trHeight w:val="20"/>
        </w:trPr>
        <w:tc>
          <w:tcPr>
            <w:tcW w:w="1480" w:type="dxa"/>
            <w:shd w:val="clear" w:color="auto" w:fill="auto"/>
            <w:noWrap/>
            <w:vAlign w:val="center"/>
            <w:hideMark/>
          </w:tcPr>
          <w:p w14:paraId="3474359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9</w:t>
            </w:r>
          </w:p>
        </w:tc>
        <w:tc>
          <w:tcPr>
            <w:tcW w:w="965" w:type="dxa"/>
            <w:shd w:val="clear" w:color="auto" w:fill="auto"/>
            <w:noWrap/>
            <w:vAlign w:val="center"/>
            <w:hideMark/>
          </w:tcPr>
          <w:p w14:paraId="6938CEB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755" w:type="dxa"/>
            <w:shd w:val="clear" w:color="auto" w:fill="auto"/>
            <w:noWrap/>
            <w:vAlign w:val="center"/>
            <w:hideMark/>
          </w:tcPr>
          <w:p w14:paraId="435F8C7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439D65D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859899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DFFD8B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0B2AD30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3DDB5E0F" w14:textId="77777777" w:rsidTr="00EE75E9">
        <w:trPr>
          <w:trHeight w:val="20"/>
        </w:trPr>
        <w:tc>
          <w:tcPr>
            <w:tcW w:w="1480" w:type="dxa"/>
            <w:shd w:val="clear" w:color="auto" w:fill="auto"/>
            <w:noWrap/>
            <w:vAlign w:val="center"/>
            <w:hideMark/>
          </w:tcPr>
          <w:p w14:paraId="5211137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10</w:t>
            </w:r>
          </w:p>
        </w:tc>
        <w:tc>
          <w:tcPr>
            <w:tcW w:w="965" w:type="dxa"/>
            <w:shd w:val="clear" w:color="auto" w:fill="auto"/>
            <w:noWrap/>
            <w:vAlign w:val="center"/>
            <w:hideMark/>
          </w:tcPr>
          <w:p w14:paraId="7425000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755" w:type="dxa"/>
            <w:shd w:val="clear" w:color="auto" w:fill="auto"/>
            <w:noWrap/>
            <w:vAlign w:val="center"/>
            <w:hideMark/>
          </w:tcPr>
          <w:p w14:paraId="4A7E8B5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73B48C6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07B38A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4239A54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3887693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3B4DE971" w14:textId="77777777" w:rsidTr="00EE75E9">
        <w:trPr>
          <w:trHeight w:val="20"/>
        </w:trPr>
        <w:tc>
          <w:tcPr>
            <w:tcW w:w="1480" w:type="dxa"/>
            <w:shd w:val="clear" w:color="auto" w:fill="auto"/>
            <w:noWrap/>
            <w:vAlign w:val="center"/>
            <w:hideMark/>
          </w:tcPr>
          <w:p w14:paraId="23B4367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11</w:t>
            </w:r>
          </w:p>
        </w:tc>
        <w:tc>
          <w:tcPr>
            <w:tcW w:w="965" w:type="dxa"/>
            <w:shd w:val="clear" w:color="auto" w:fill="auto"/>
            <w:noWrap/>
            <w:vAlign w:val="center"/>
            <w:hideMark/>
          </w:tcPr>
          <w:p w14:paraId="53999AD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755" w:type="dxa"/>
            <w:shd w:val="clear" w:color="auto" w:fill="auto"/>
            <w:noWrap/>
            <w:vAlign w:val="center"/>
            <w:hideMark/>
          </w:tcPr>
          <w:p w14:paraId="46D510E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76F5501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C0F7A9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8DE0DA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39BDA41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571953D6" w14:textId="77777777" w:rsidTr="00EE75E9">
        <w:trPr>
          <w:trHeight w:val="20"/>
        </w:trPr>
        <w:tc>
          <w:tcPr>
            <w:tcW w:w="1480" w:type="dxa"/>
            <w:shd w:val="clear" w:color="auto" w:fill="auto"/>
            <w:noWrap/>
            <w:vAlign w:val="center"/>
            <w:hideMark/>
          </w:tcPr>
          <w:p w14:paraId="3701660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12</w:t>
            </w:r>
          </w:p>
        </w:tc>
        <w:tc>
          <w:tcPr>
            <w:tcW w:w="965" w:type="dxa"/>
            <w:shd w:val="clear" w:color="auto" w:fill="auto"/>
            <w:noWrap/>
            <w:vAlign w:val="center"/>
            <w:hideMark/>
          </w:tcPr>
          <w:p w14:paraId="4BB3C31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755" w:type="dxa"/>
            <w:shd w:val="clear" w:color="auto" w:fill="auto"/>
            <w:noWrap/>
            <w:vAlign w:val="center"/>
            <w:hideMark/>
          </w:tcPr>
          <w:p w14:paraId="4A4FBA5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6FAD9BC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23D6C1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968B00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0036F31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1A7DC507" w14:textId="77777777" w:rsidTr="00EE75E9">
        <w:trPr>
          <w:trHeight w:val="20"/>
        </w:trPr>
        <w:tc>
          <w:tcPr>
            <w:tcW w:w="1480" w:type="dxa"/>
            <w:shd w:val="clear" w:color="auto" w:fill="auto"/>
            <w:noWrap/>
            <w:vAlign w:val="center"/>
            <w:hideMark/>
          </w:tcPr>
          <w:p w14:paraId="01B20A5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13</w:t>
            </w:r>
          </w:p>
        </w:tc>
        <w:tc>
          <w:tcPr>
            <w:tcW w:w="965" w:type="dxa"/>
            <w:shd w:val="clear" w:color="auto" w:fill="auto"/>
            <w:noWrap/>
            <w:vAlign w:val="center"/>
            <w:hideMark/>
          </w:tcPr>
          <w:p w14:paraId="26438C6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755" w:type="dxa"/>
            <w:shd w:val="clear" w:color="auto" w:fill="auto"/>
            <w:noWrap/>
            <w:vAlign w:val="center"/>
            <w:hideMark/>
          </w:tcPr>
          <w:p w14:paraId="086E8C1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14000C3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0E181F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4644588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4704B41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68044FD0" w14:textId="77777777" w:rsidTr="00EE75E9">
        <w:trPr>
          <w:trHeight w:val="20"/>
        </w:trPr>
        <w:tc>
          <w:tcPr>
            <w:tcW w:w="1480" w:type="dxa"/>
            <w:shd w:val="clear" w:color="auto" w:fill="auto"/>
            <w:noWrap/>
            <w:vAlign w:val="center"/>
            <w:hideMark/>
          </w:tcPr>
          <w:p w14:paraId="65FC5BE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14</w:t>
            </w:r>
          </w:p>
        </w:tc>
        <w:tc>
          <w:tcPr>
            <w:tcW w:w="965" w:type="dxa"/>
            <w:shd w:val="clear" w:color="auto" w:fill="auto"/>
            <w:noWrap/>
            <w:vAlign w:val="center"/>
            <w:hideMark/>
          </w:tcPr>
          <w:p w14:paraId="1D5DCBB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755" w:type="dxa"/>
            <w:shd w:val="clear" w:color="auto" w:fill="auto"/>
            <w:noWrap/>
            <w:vAlign w:val="center"/>
            <w:hideMark/>
          </w:tcPr>
          <w:p w14:paraId="325DD4F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54BF261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4425734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BC4881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6DA4D82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37CD5912" w14:textId="77777777" w:rsidTr="00EE75E9">
        <w:trPr>
          <w:trHeight w:val="20"/>
        </w:trPr>
        <w:tc>
          <w:tcPr>
            <w:tcW w:w="1480" w:type="dxa"/>
            <w:shd w:val="clear" w:color="auto" w:fill="auto"/>
            <w:noWrap/>
            <w:vAlign w:val="center"/>
            <w:hideMark/>
          </w:tcPr>
          <w:p w14:paraId="0876D91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15</w:t>
            </w:r>
          </w:p>
        </w:tc>
        <w:tc>
          <w:tcPr>
            <w:tcW w:w="965" w:type="dxa"/>
            <w:shd w:val="clear" w:color="auto" w:fill="auto"/>
            <w:noWrap/>
            <w:vAlign w:val="center"/>
            <w:hideMark/>
          </w:tcPr>
          <w:p w14:paraId="527260B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755" w:type="dxa"/>
            <w:shd w:val="clear" w:color="auto" w:fill="auto"/>
            <w:noWrap/>
            <w:vAlign w:val="center"/>
            <w:hideMark/>
          </w:tcPr>
          <w:p w14:paraId="08F4B91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2F6CE60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FC118A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DDC439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7618FDC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0D69F1FB" w14:textId="77777777" w:rsidTr="00EE75E9">
        <w:trPr>
          <w:trHeight w:val="20"/>
        </w:trPr>
        <w:tc>
          <w:tcPr>
            <w:tcW w:w="1480" w:type="dxa"/>
            <w:shd w:val="clear" w:color="auto" w:fill="auto"/>
            <w:noWrap/>
            <w:vAlign w:val="center"/>
            <w:hideMark/>
          </w:tcPr>
          <w:p w14:paraId="5BDED8F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16</w:t>
            </w:r>
          </w:p>
        </w:tc>
        <w:tc>
          <w:tcPr>
            <w:tcW w:w="965" w:type="dxa"/>
            <w:shd w:val="clear" w:color="auto" w:fill="auto"/>
            <w:noWrap/>
            <w:vAlign w:val="center"/>
            <w:hideMark/>
          </w:tcPr>
          <w:p w14:paraId="0F37266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755" w:type="dxa"/>
            <w:shd w:val="clear" w:color="auto" w:fill="auto"/>
            <w:noWrap/>
            <w:vAlign w:val="center"/>
            <w:hideMark/>
          </w:tcPr>
          <w:p w14:paraId="51C8CB4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0" w:type="dxa"/>
            <w:shd w:val="clear" w:color="auto" w:fill="auto"/>
            <w:noWrap/>
            <w:vAlign w:val="center"/>
            <w:hideMark/>
          </w:tcPr>
          <w:p w14:paraId="1F2B53C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C3A1C8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C66924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4606C96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bl>
    <w:p w14:paraId="3474D113" w14:textId="77777777" w:rsidR="001B6FED" w:rsidRDefault="001B6FED" w:rsidP="001B6FED">
      <w:pPr>
        <w:rPr>
          <w:lang w:eastAsia="zh-CN"/>
        </w:rPr>
      </w:pPr>
    </w:p>
    <w:p w14:paraId="008583CC" w14:textId="77777777" w:rsidR="001B6FED" w:rsidRDefault="001B6FED" w:rsidP="001B6FED">
      <w:pPr>
        <w:pStyle w:val="TH"/>
        <w:rPr>
          <w:lang w:eastAsia="zh-CN"/>
        </w:rPr>
      </w:pPr>
      <w:r w:rsidRPr="004F7A6E">
        <w:t>Table A-</w:t>
      </w:r>
      <w:r>
        <w:t>8</w:t>
      </w:r>
      <w:r w:rsidRPr="004F7A6E">
        <w:t xml:space="preserve">: SRS </w:t>
      </w:r>
      <w:r>
        <w:t>cyclic shift for</w:t>
      </w:r>
      <w:r w:rsidRPr="004F7A6E">
        <w:t xml:space="preserve"> parallel </w:t>
      </w:r>
      <w:r w:rsidRPr="00184A34">
        <w:t>UL RTOA measurements</w:t>
      </w:r>
    </w:p>
    <w:tbl>
      <w:tblPr>
        <w:tblW w:w="6940" w:type="dxa"/>
        <w:tblInd w:w="1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480"/>
        <w:gridCol w:w="860"/>
        <w:gridCol w:w="860"/>
        <w:gridCol w:w="960"/>
        <w:gridCol w:w="960"/>
        <w:gridCol w:w="960"/>
        <w:gridCol w:w="860"/>
      </w:tblGrid>
      <w:tr w:rsidR="001B6FED" w:rsidRPr="0032410E" w14:paraId="151C348E" w14:textId="77777777" w:rsidTr="00EE75E9">
        <w:trPr>
          <w:trHeight w:val="20"/>
        </w:trPr>
        <w:tc>
          <w:tcPr>
            <w:tcW w:w="1480" w:type="dxa"/>
            <w:shd w:val="clear" w:color="auto" w:fill="auto"/>
            <w:vAlign w:val="center"/>
            <w:hideMark/>
          </w:tcPr>
          <w:p w14:paraId="1D1DDDF0"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Channel bandwidth</w:t>
            </w:r>
          </w:p>
        </w:tc>
        <w:tc>
          <w:tcPr>
            <w:tcW w:w="860" w:type="dxa"/>
            <w:shd w:val="clear" w:color="auto" w:fill="auto"/>
            <w:vAlign w:val="center"/>
            <w:hideMark/>
          </w:tcPr>
          <w:p w14:paraId="1DD7F5D7"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1.4 MHz</w:t>
            </w:r>
          </w:p>
        </w:tc>
        <w:tc>
          <w:tcPr>
            <w:tcW w:w="860" w:type="dxa"/>
            <w:shd w:val="clear" w:color="auto" w:fill="auto"/>
            <w:vAlign w:val="center"/>
            <w:hideMark/>
          </w:tcPr>
          <w:p w14:paraId="00FEFA2F"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3 MHz</w:t>
            </w:r>
          </w:p>
        </w:tc>
        <w:tc>
          <w:tcPr>
            <w:tcW w:w="960" w:type="dxa"/>
            <w:shd w:val="clear" w:color="auto" w:fill="auto"/>
            <w:vAlign w:val="center"/>
            <w:hideMark/>
          </w:tcPr>
          <w:p w14:paraId="50D09A54"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5 MHz</w:t>
            </w:r>
          </w:p>
        </w:tc>
        <w:tc>
          <w:tcPr>
            <w:tcW w:w="960" w:type="dxa"/>
            <w:shd w:val="clear" w:color="auto" w:fill="auto"/>
            <w:vAlign w:val="center"/>
            <w:hideMark/>
          </w:tcPr>
          <w:p w14:paraId="6DBD6204"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10 MHz</w:t>
            </w:r>
          </w:p>
        </w:tc>
        <w:tc>
          <w:tcPr>
            <w:tcW w:w="960" w:type="dxa"/>
            <w:shd w:val="clear" w:color="auto" w:fill="auto"/>
            <w:vAlign w:val="center"/>
            <w:hideMark/>
          </w:tcPr>
          <w:p w14:paraId="15662AD1"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15 MHz</w:t>
            </w:r>
          </w:p>
        </w:tc>
        <w:tc>
          <w:tcPr>
            <w:tcW w:w="860" w:type="dxa"/>
            <w:shd w:val="clear" w:color="auto" w:fill="auto"/>
            <w:vAlign w:val="center"/>
            <w:hideMark/>
          </w:tcPr>
          <w:p w14:paraId="0B85550B"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20 MHz</w:t>
            </w:r>
          </w:p>
        </w:tc>
      </w:tr>
      <w:tr w:rsidR="001B6FED" w:rsidRPr="0032410E" w14:paraId="0D543E50" w14:textId="77777777" w:rsidTr="00EE75E9">
        <w:trPr>
          <w:trHeight w:val="20"/>
        </w:trPr>
        <w:tc>
          <w:tcPr>
            <w:tcW w:w="1480" w:type="dxa"/>
            <w:shd w:val="clear" w:color="auto" w:fill="auto"/>
            <w:noWrap/>
            <w:vAlign w:val="center"/>
            <w:hideMark/>
          </w:tcPr>
          <w:p w14:paraId="7618EFD8"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UE number</w:t>
            </w:r>
          </w:p>
        </w:tc>
        <w:tc>
          <w:tcPr>
            <w:tcW w:w="860" w:type="dxa"/>
            <w:shd w:val="clear" w:color="auto" w:fill="auto"/>
            <w:vAlign w:val="center"/>
            <w:hideMark/>
          </w:tcPr>
          <w:p w14:paraId="35B61D84"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860" w:type="dxa"/>
            <w:shd w:val="clear" w:color="auto" w:fill="auto"/>
            <w:vAlign w:val="center"/>
            <w:hideMark/>
          </w:tcPr>
          <w:p w14:paraId="26972819"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0FEA0414"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1FAB2133"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03256245"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860" w:type="dxa"/>
            <w:shd w:val="clear" w:color="auto" w:fill="auto"/>
            <w:vAlign w:val="center"/>
            <w:hideMark/>
          </w:tcPr>
          <w:p w14:paraId="4C37A225"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r>
      <w:tr w:rsidR="001B6FED" w:rsidRPr="0032410E" w14:paraId="2CEE47A2" w14:textId="77777777" w:rsidTr="00EE75E9">
        <w:trPr>
          <w:trHeight w:val="20"/>
        </w:trPr>
        <w:tc>
          <w:tcPr>
            <w:tcW w:w="1480" w:type="dxa"/>
            <w:shd w:val="clear" w:color="auto" w:fill="auto"/>
            <w:noWrap/>
            <w:vAlign w:val="center"/>
            <w:hideMark/>
          </w:tcPr>
          <w:p w14:paraId="73E7378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08497C2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062BA1E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52EE0EC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11BAB50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42C080C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6E18151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r>
      <w:tr w:rsidR="001B6FED" w:rsidRPr="0032410E" w14:paraId="684FFC28" w14:textId="77777777" w:rsidTr="00EE75E9">
        <w:trPr>
          <w:trHeight w:val="20"/>
        </w:trPr>
        <w:tc>
          <w:tcPr>
            <w:tcW w:w="1480" w:type="dxa"/>
            <w:shd w:val="clear" w:color="auto" w:fill="auto"/>
            <w:noWrap/>
            <w:vAlign w:val="center"/>
            <w:hideMark/>
          </w:tcPr>
          <w:p w14:paraId="4C3EECE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860" w:type="dxa"/>
            <w:shd w:val="clear" w:color="auto" w:fill="auto"/>
            <w:noWrap/>
            <w:vAlign w:val="center"/>
            <w:hideMark/>
          </w:tcPr>
          <w:p w14:paraId="2512B4E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59B2E61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3F32214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c>
          <w:tcPr>
            <w:tcW w:w="960" w:type="dxa"/>
            <w:shd w:val="clear" w:color="auto" w:fill="auto"/>
            <w:noWrap/>
            <w:vAlign w:val="center"/>
            <w:hideMark/>
          </w:tcPr>
          <w:p w14:paraId="0134671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c>
          <w:tcPr>
            <w:tcW w:w="960" w:type="dxa"/>
            <w:shd w:val="clear" w:color="auto" w:fill="auto"/>
            <w:noWrap/>
            <w:vAlign w:val="center"/>
            <w:hideMark/>
          </w:tcPr>
          <w:p w14:paraId="5264525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c>
          <w:tcPr>
            <w:tcW w:w="860" w:type="dxa"/>
            <w:shd w:val="clear" w:color="auto" w:fill="auto"/>
            <w:noWrap/>
            <w:vAlign w:val="center"/>
            <w:hideMark/>
          </w:tcPr>
          <w:p w14:paraId="6DB8DF0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r>
      <w:tr w:rsidR="001B6FED" w:rsidRPr="0032410E" w14:paraId="3B5E5DF2" w14:textId="77777777" w:rsidTr="00EE75E9">
        <w:trPr>
          <w:trHeight w:val="20"/>
        </w:trPr>
        <w:tc>
          <w:tcPr>
            <w:tcW w:w="1480" w:type="dxa"/>
            <w:shd w:val="clear" w:color="auto" w:fill="auto"/>
            <w:noWrap/>
            <w:vAlign w:val="center"/>
            <w:hideMark/>
          </w:tcPr>
          <w:p w14:paraId="5F897FC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860" w:type="dxa"/>
            <w:shd w:val="clear" w:color="auto" w:fill="auto"/>
            <w:noWrap/>
            <w:vAlign w:val="center"/>
            <w:hideMark/>
          </w:tcPr>
          <w:p w14:paraId="38F872D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2E5AE27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6FAE13A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0435625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0F094CC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860" w:type="dxa"/>
            <w:shd w:val="clear" w:color="auto" w:fill="auto"/>
            <w:noWrap/>
            <w:vAlign w:val="center"/>
            <w:hideMark/>
          </w:tcPr>
          <w:p w14:paraId="72D39DE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r>
      <w:tr w:rsidR="001B6FED" w:rsidRPr="0032410E" w14:paraId="2AD8CE11" w14:textId="77777777" w:rsidTr="00EE75E9">
        <w:trPr>
          <w:trHeight w:val="20"/>
        </w:trPr>
        <w:tc>
          <w:tcPr>
            <w:tcW w:w="1480" w:type="dxa"/>
            <w:shd w:val="clear" w:color="auto" w:fill="auto"/>
            <w:noWrap/>
            <w:vAlign w:val="center"/>
            <w:hideMark/>
          </w:tcPr>
          <w:p w14:paraId="2E46E67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860" w:type="dxa"/>
            <w:shd w:val="clear" w:color="auto" w:fill="auto"/>
            <w:noWrap/>
            <w:vAlign w:val="center"/>
            <w:hideMark/>
          </w:tcPr>
          <w:p w14:paraId="7103CC4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39C18FD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51B844A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c>
          <w:tcPr>
            <w:tcW w:w="960" w:type="dxa"/>
            <w:shd w:val="clear" w:color="auto" w:fill="auto"/>
            <w:noWrap/>
            <w:vAlign w:val="center"/>
            <w:hideMark/>
          </w:tcPr>
          <w:p w14:paraId="252DDBA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c>
          <w:tcPr>
            <w:tcW w:w="960" w:type="dxa"/>
            <w:shd w:val="clear" w:color="auto" w:fill="auto"/>
            <w:noWrap/>
            <w:vAlign w:val="center"/>
            <w:hideMark/>
          </w:tcPr>
          <w:p w14:paraId="6B50AFF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c>
          <w:tcPr>
            <w:tcW w:w="860" w:type="dxa"/>
            <w:shd w:val="clear" w:color="auto" w:fill="auto"/>
            <w:noWrap/>
            <w:vAlign w:val="center"/>
            <w:hideMark/>
          </w:tcPr>
          <w:p w14:paraId="117AB0A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r>
      <w:tr w:rsidR="001B6FED" w:rsidRPr="0032410E" w14:paraId="3EE23A09" w14:textId="77777777" w:rsidTr="00EE75E9">
        <w:trPr>
          <w:trHeight w:val="20"/>
        </w:trPr>
        <w:tc>
          <w:tcPr>
            <w:tcW w:w="1480" w:type="dxa"/>
            <w:shd w:val="clear" w:color="auto" w:fill="auto"/>
            <w:noWrap/>
            <w:vAlign w:val="center"/>
            <w:hideMark/>
          </w:tcPr>
          <w:p w14:paraId="5A66274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5</w:t>
            </w:r>
          </w:p>
        </w:tc>
        <w:tc>
          <w:tcPr>
            <w:tcW w:w="860" w:type="dxa"/>
            <w:shd w:val="clear" w:color="auto" w:fill="auto"/>
            <w:noWrap/>
            <w:vAlign w:val="center"/>
            <w:hideMark/>
          </w:tcPr>
          <w:p w14:paraId="1BFCFAF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53340C4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0EC8BF8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4667E0C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1A260FA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413239D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r>
      <w:tr w:rsidR="001B6FED" w:rsidRPr="0032410E" w14:paraId="1F6CBC08" w14:textId="77777777" w:rsidTr="00EE75E9">
        <w:trPr>
          <w:trHeight w:val="20"/>
        </w:trPr>
        <w:tc>
          <w:tcPr>
            <w:tcW w:w="1480" w:type="dxa"/>
            <w:shd w:val="clear" w:color="auto" w:fill="auto"/>
            <w:noWrap/>
            <w:vAlign w:val="center"/>
            <w:hideMark/>
          </w:tcPr>
          <w:p w14:paraId="07D93CF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6</w:t>
            </w:r>
          </w:p>
        </w:tc>
        <w:tc>
          <w:tcPr>
            <w:tcW w:w="860" w:type="dxa"/>
            <w:shd w:val="clear" w:color="auto" w:fill="auto"/>
            <w:noWrap/>
            <w:vAlign w:val="center"/>
            <w:hideMark/>
          </w:tcPr>
          <w:p w14:paraId="3403C2F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0F5A65C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19FF4F0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c>
          <w:tcPr>
            <w:tcW w:w="960" w:type="dxa"/>
            <w:shd w:val="clear" w:color="auto" w:fill="auto"/>
            <w:noWrap/>
            <w:vAlign w:val="center"/>
            <w:hideMark/>
          </w:tcPr>
          <w:p w14:paraId="72884B5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c>
          <w:tcPr>
            <w:tcW w:w="960" w:type="dxa"/>
            <w:shd w:val="clear" w:color="auto" w:fill="auto"/>
            <w:noWrap/>
            <w:vAlign w:val="center"/>
            <w:hideMark/>
          </w:tcPr>
          <w:p w14:paraId="71BF031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c>
          <w:tcPr>
            <w:tcW w:w="860" w:type="dxa"/>
            <w:shd w:val="clear" w:color="auto" w:fill="auto"/>
            <w:noWrap/>
            <w:vAlign w:val="center"/>
            <w:hideMark/>
          </w:tcPr>
          <w:p w14:paraId="47E7B73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r>
      <w:tr w:rsidR="001B6FED" w:rsidRPr="0032410E" w14:paraId="1DCBFF4E" w14:textId="77777777" w:rsidTr="00EE75E9">
        <w:trPr>
          <w:trHeight w:val="20"/>
        </w:trPr>
        <w:tc>
          <w:tcPr>
            <w:tcW w:w="1480" w:type="dxa"/>
            <w:shd w:val="clear" w:color="auto" w:fill="auto"/>
            <w:noWrap/>
            <w:vAlign w:val="center"/>
            <w:hideMark/>
          </w:tcPr>
          <w:p w14:paraId="29764CD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7</w:t>
            </w:r>
          </w:p>
        </w:tc>
        <w:tc>
          <w:tcPr>
            <w:tcW w:w="860" w:type="dxa"/>
            <w:shd w:val="clear" w:color="auto" w:fill="auto"/>
            <w:noWrap/>
            <w:vAlign w:val="center"/>
            <w:hideMark/>
          </w:tcPr>
          <w:p w14:paraId="3A6E5D9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370A793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27D95F1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5921D7F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0266D3B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860" w:type="dxa"/>
            <w:shd w:val="clear" w:color="auto" w:fill="auto"/>
            <w:noWrap/>
            <w:vAlign w:val="center"/>
            <w:hideMark/>
          </w:tcPr>
          <w:p w14:paraId="3DD48A5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r>
      <w:tr w:rsidR="001B6FED" w:rsidRPr="0032410E" w14:paraId="26E58F22" w14:textId="77777777" w:rsidTr="00EE75E9">
        <w:trPr>
          <w:trHeight w:val="20"/>
        </w:trPr>
        <w:tc>
          <w:tcPr>
            <w:tcW w:w="1480" w:type="dxa"/>
            <w:shd w:val="clear" w:color="auto" w:fill="auto"/>
            <w:noWrap/>
            <w:vAlign w:val="center"/>
            <w:hideMark/>
          </w:tcPr>
          <w:p w14:paraId="360E19B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8</w:t>
            </w:r>
          </w:p>
        </w:tc>
        <w:tc>
          <w:tcPr>
            <w:tcW w:w="860" w:type="dxa"/>
            <w:shd w:val="clear" w:color="auto" w:fill="auto"/>
            <w:noWrap/>
            <w:vAlign w:val="center"/>
            <w:hideMark/>
          </w:tcPr>
          <w:p w14:paraId="55FC8AA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545FB2A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7654D0C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c>
          <w:tcPr>
            <w:tcW w:w="960" w:type="dxa"/>
            <w:shd w:val="clear" w:color="auto" w:fill="auto"/>
            <w:noWrap/>
            <w:vAlign w:val="center"/>
            <w:hideMark/>
          </w:tcPr>
          <w:p w14:paraId="2ED98F8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c>
          <w:tcPr>
            <w:tcW w:w="960" w:type="dxa"/>
            <w:shd w:val="clear" w:color="auto" w:fill="auto"/>
            <w:noWrap/>
            <w:vAlign w:val="center"/>
            <w:hideMark/>
          </w:tcPr>
          <w:p w14:paraId="6B62E01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c>
          <w:tcPr>
            <w:tcW w:w="860" w:type="dxa"/>
            <w:shd w:val="clear" w:color="auto" w:fill="auto"/>
            <w:noWrap/>
            <w:vAlign w:val="center"/>
            <w:hideMark/>
          </w:tcPr>
          <w:p w14:paraId="4B3AB95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r>
      <w:tr w:rsidR="001B6FED" w:rsidRPr="0032410E" w14:paraId="407B8415" w14:textId="77777777" w:rsidTr="00EE75E9">
        <w:trPr>
          <w:trHeight w:val="20"/>
        </w:trPr>
        <w:tc>
          <w:tcPr>
            <w:tcW w:w="1480" w:type="dxa"/>
            <w:shd w:val="clear" w:color="auto" w:fill="auto"/>
            <w:noWrap/>
            <w:vAlign w:val="center"/>
            <w:hideMark/>
          </w:tcPr>
          <w:p w14:paraId="4FB0D23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9</w:t>
            </w:r>
          </w:p>
        </w:tc>
        <w:tc>
          <w:tcPr>
            <w:tcW w:w="860" w:type="dxa"/>
            <w:shd w:val="clear" w:color="auto" w:fill="auto"/>
            <w:noWrap/>
            <w:vAlign w:val="center"/>
            <w:hideMark/>
          </w:tcPr>
          <w:p w14:paraId="4D7E1B3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79E6070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08A7BA4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25A14A6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37B0DFE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178ABCD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r>
      <w:tr w:rsidR="001B6FED" w:rsidRPr="0032410E" w14:paraId="69025A9A" w14:textId="77777777" w:rsidTr="00EE75E9">
        <w:trPr>
          <w:trHeight w:val="20"/>
        </w:trPr>
        <w:tc>
          <w:tcPr>
            <w:tcW w:w="1480" w:type="dxa"/>
            <w:shd w:val="clear" w:color="auto" w:fill="auto"/>
            <w:noWrap/>
            <w:vAlign w:val="center"/>
            <w:hideMark/>
          </w:tcPr>
          <w:p w14:paraId="5D86FCC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10</w:t>
            </w:r>
          </w:p>
        </w:tc>
        <w:tc>
          <w:tcPr>
            <w:tcW w:w="860" w:type="dxa"/>
            <w:shd w:val="clear" w:color="auto" w:fill="auto"/>
            <w:noWrap/>
            <w:vAlign w:val="center"/>
            <w:hideMark/>
          </w:tcPr>
          <w:p w14:paraId="1E9B843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4F2C988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7CE4961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c>
          <w:tcPr>
            <w:tcW w:w="960" w:type="dxa"/>
            <w:shd w:val="clear" w:color="auto" w:fill="auto"/>
            <w:noWrap/>
            <w:vAlign w:val="center"/>
            <w:hideMark/>
          </w:tcPr>
          <w:p w14:paraId="685EAD6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c>
          <w:tcPr>
            <w:tcW w:w="960" w:type="dxa"/>
            <w:shd w:val="clear" w:color="auto" w:fill="auto"/>
            <w:noWrap/>
            <w:vAlign w:val="center"/>
            <w:hideMark/>
          </w:tcPr>
          <w:p w14:paraId="132FE39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c>
          <w:tcPr>
            <w:tcW w:w="860" w:type="dxa"/>
            <w:shd w:val="clear" w:color="auto" w:fill="auto"/>
            <w:noWrap/>
            <w:vAlign w:val="center"/>
            <w:hideMark/>
          </w:tcPr>
          <w:p w14:paraId="2F3A41F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cs1</w:t>
            </w:r>
          </w:p>
        </w:tc>
      </w:tr>
      <w:tr w:rsidR="001B6FED" w:rsidRPr="0032410E" w14:paraId="127651F5" w14:textId="77777777" w:rsidTr="00EE75E9">
        <w:trPr>
          <w:trHeight w:val="20"/>
        </w:trPr>
        <w:tc>
          <w:tcPr>
            <w:tcW w:w="1480" w:type="dxa"/>
            <w:shd w:val="clear" w:color="auto" w:fill="auto"/>
            <w:noWrap/>
            <w:vAlign w:val="center"/>
            <w:hideMark/>
          </w:tcPr>
          <w:p w14:paraId="1A5AC20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11</w:t>
            </w:r>
          </w:p>
        </w:tc>
        <w:tc>
          <w:tcPr>
            <w:tcW w:w="860" w:type="dxa"/>
            <w:shd w:val="clear" w:color="auto" w:fill="auto"/>
            <w:noWrap/>
            <w:vAlign w:val="center"/>
            <w:hideMark/>
          </w:tcPr>
          <w:p w14:paraId="26D2589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6E9D6EB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28AD8F3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255B188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32C7CE3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860" w:type="dxa"/>
            <w:shd w:val="clear" w:color="auto" w:fill="auto"/>
            <w:noWrap/>
            <w:vAlign w:val="center"/>
            <w:hideMark/>
          </w:tcPr>
          <w:p w14:paraId="363E635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r>
      <w:tr w:rsidR="001B6FED" w:rsidRPr="0032410E" w14:paraId="04E72120" w14:textId="77777777" w:rsidTr="00EE75E9">
        <w:trPr>
          <w:trHeight w:val="20"/>
        </w:trPr>
        <w:tc>
          <w:tcPr>
            <w:tcW w:w="1480" w:type="dxa"/>
            <w:shd w:val="clear" w:color="auto" w:fill="auto"/>
            <w:noWrap/>
            <w:vAlign w:val="center"/>
            <w:hideMark/>
          </w:tcPr>
          <w:p w14:paraId="6032EAC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12</w:t>
            </w:r>
          </w:p>
        </w:tc>
        <w:tc>
          <w:tcPr>
            <w:tcW w:w="860" w:type="dxa"/>
            <w:shd w:val="clear" w:color="auto" w:fill="auto"/>
            <w:noWrap/>
            <w:vAlign w:val="center"/>
            <w:hideMark/>
          </w:tcPr>
          <w:p w14:paraId="1C66F9F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3591433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20CD5D5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c>
          <w:tcPr>
            <w:tcW w:w="960" w:type="dxa"/>
            <w:shd w:val="clear" w:color="auto" w:fill="auto"/>
            <w:noWrap/>
            <w:vAlign w:val="center"/>
            <w:hideMark/>
          </w:tcPr>
          <w:p w14:paraId="0181C45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c>
          <w:tcPr>
            <w:tcW w:w="960" w:type="dxa"/>
            <w:shd w:val="clear" w:color="auto" w:fill="auto"/>
            <w:noWrap/>
            <w:vAlign w:val="center"/>
            <w:hideMark/>
          </w:tcPr>
          <w:p w14:paraId="6A5533B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c>
          <w:tcPr>
            <w:tcW w:w="860" w:type="dxa"/>
            <w:shd w:val="clear" w:color="auto" w:fill="auto"/>
            <w:noWrap/>
            <w:vAlign w:val="center"/>
            <w:hideMark/>
          </w:tcPr>
          <w:p w14:paraId="61AEAB1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cs3</w:t>
            </w:r>
          </w:p>
        </w:tc>
      </w:tr>
      <w:tr w:rsidR="001B6FED" w:rsidRPr="0032410E" w14:paraId="54282C33" w14:textId="77777777" w:rsidTr="00EE75E9">
        <w:trPr>
          <w:trHeight w:val="20"/>
        </w:trPr>
        <w:tc>
          <w:tcPr>
            <w:tcW w:w="1480" w:type="dxa"/>
            <w:shd w:val="clear" w:color="auto" w:fill="auto"/>
            <w:noWrap/>
            <w:vAlign w:val="center"/>
            <w:hideMark/>
          </w:tcPr>
          <w:p w14:paraId="31EE74D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13</w:t>
            </w:r>
          </w:p>
        </w:tc>
        <w:tc>
          <w:tcPr>
            <w:tcW w:w="860" w:type="dxa"/>
            <w:shd w:val="clear" w:color="auto" w:fill="auto"/>
            <w:noWrap/>
            <w:vAlign w:val="center"/>
            <w:hideMark/>
          </w:tcPr>
          <w:p w14:paraId="2404EFA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6C6B0FE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960" w:type="dxa"/>
            <w:shd w:val="clear" w:color="auto" w:fill="auto"/>
            <w:noWrap/>
            <w:vAlign w:val="center"/>
            <w:hideMark/>
          </w:tcPr>
          <w:p w14:paraId="624D947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55447B3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3F37770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4DDDE1B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r>
      <w:tr w:rsidR="001B6FED" w:rsidRPr="0032410E" w14:paraId="524FE581" w14:textId="77777777" w:rsidTr="00EE75E9">
        <w:trPr>
          <w:trHeight w:val="20"/>
        </w:trPr>
        <w:tc>
          <w:tcPr>
            <w:tcW w:w="1480" w:type="dxa"/>
            <w:shd w:val="clear" w:color="auto" w:fill="auto"/>
            <w:noWrap/>
            <w:vAlign w:val="center"/>
            <w:hideMark/>
          </w:tcPr>
          <w:p w14:paraId="243485C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14</w:t>
            </w:r>
          </w:p>
        </w:tc>
        <w:tc>
          <w:tcPr>
            <w:tcW w:w="860" w:type="dxa"/>
            <w:shd w:val="clear" w:color="auto" w:fill="auto"/>
            <w:noWrap/>
            <w:vAlign w:val="center"/>
            <w:hideMark/>
          </w:tcPr>
          <w:p w14:paraId="0DFC262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1D50E61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cs2</w:t>
            </w:r>
          </w:p>
        </w:tc>
        <w:tc>
          <w:tcPr>
            <w:tcW w:w="960" w:type="dxa"/>
            <w:shd w:val="clear" w:color="auto" w:fill="auto"/>
            <w:noWrap/>
            <w:vAlign w:val="center"/>
            <w:hideMark/>
          </w:tcPr>
          <w:p w14:paraId="4396AE4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c>
          <w:tcPr>
            <w:tcW w:w="960" w:type="dxa"/>
            <w:shd w:val="clear" w:color="auto" w:fill="auto"/>
            <w:noWrap/>
            <w:vAlign w:val="center"/>
            <w:hideMark/>
          </w:tcPr>
          <w:p w14:paraId="06A7E78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c>
          <w:tcPr>
            <w:tcW w:w="960" w:type="dxa"/>
            <w:shd w:val="clear" w:color="auto" w:fill="auto"/>
            <w:noWrap/>
            <w:vAlign w:val="center"/>
            <w:hideMark/>
          </w:tcPr>
          <w:p w14:paraId="7269FFC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c>
          <w:tcPr>
            <w:tcW w:w="860" w:type="dxa"/>
            <w:shd w:val="clear" w:color="auto" w:fill="auto"/>
            <w:noWrap/>
            <w:vAlign w:val="center"/>
            <w:hideMark/>
          </w:tcPr>
          <w:p w14:paraId="678772E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cs5</w:t>
            </w:r>
          </w:p>
        </w:tc>
      </w:tr>
      <w:tr w:rsidR="001B6FED" w:rsidRPr="0032410E" w14:paraId="555A5153" w14:textId="77777777" w:rsidTr="00EE75E9">
        <w:trPr>
          <w:trHeight w:val="20"/>
        </w:trPr>
        <w:tc>
          <w:tcPr>
            <w:tcW w:w="1480" w:type="dxa"/>
            <w:shd w:val="clear" w:color="auto" w:fill="auto"/>
            <w:noWrap/>
            <w:vAlign w:val="center"/>
            <w:hideMark/>
          </w:tcPr>
          <w:p w14:paraId="5E245AA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15</w:t>
            </w:r>
          </w:p>
        </w:tc>
        <w:tc>
          <w:tcPr>
            <w:tcW w:w="860" w:type="dxa"/>
            <w:shd w:val="clear" w:color="auto" w:fill="auto"/>
            <w:noWrap/>
            <w:vAlign w:val="center"/>
            <w:hideMark/>
          </w:tcPr>
          <w:p w14:paraId="33B7B6B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cs0</w:t>
            </w:r>
          </w:p>
        </w:tc>
        <w:tc>
          <w:tcPr>
            <w:tcW w:w="860" w:type="dxa"/>
            <w:shd w:val="clear" w:color="auto" w:fill="auto"/>
            <w:noWrap/>
            <w:vAlign w:val="center"/>
            <w:hideMark/>
          </w:tcPr>
          <w:p w14:paraId="29E9DE8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960" w:type="dxa"/>
            <w:shd w:val="clear" w:color="auto" w:fill="auto"/>
            <w:noWrap/>
            <w:vAlign w:val="center"/>
            <w:hideMark/>
          </w:tcPr>
          <w:p w14:paraId="0C0ABC8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12EF7EE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08E53BE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860" w:type="dxa"/>
            <w:shd w:val="clear" w:color="auto" w:fill="auto"/>
            <w:noWrap/>
            <w:vAlign w:val="center"/>
            <w:hideMark/>
          </w:tcPr>
          <w:p w14:paraId="5D38567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r>
      <w:tr w:rsidR="001B6FED" w:rsidRPr="0032410E" w14:paraId="6A6B1A3D" w14:textId="77777777" w:rsidTr="00EE75E9">
        <w:trPr>
          <w:trHeight w:val="20"/>
        </w:trPr>
        <w:tc>
          <w:tcPr>
            <w:tcW w:w="1480" w:type="dxa"/>
            <w:shd w:val="clear" w:color="auto" w:fill="auto"/>
            <w:noWrap/>
            <w:vAlign w:val="center"/>
            <w:hideMark/>
          </w:tcPr>
          <w:p w14:paraId="04EEB02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16</w:t>
            </w:r>
          </w:p>
        </w:tc>
        <w:tc>
          <w:tcPr>
            <w:tcW w:w="860" w:type="dxa"/>
            <w:shd w:val="clear" w:color="auto" w:fill="auto"/>
            <w:noWrap/>
            <w:vAlign w:val="center"/>
            <w:hideMark/>
          </w:tcPr>
          <w:p w14:paraId="53E96BB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cs4</w:t>
            </w:r>
          </w:p>
        </w:tc>
        <w:tc>
          <w:tcPr>
            <w:tcW w:w="860" w:type="dxa"/>
            <w:shd w:val="clear" w:color="auto" w:fill="auto"/>
            <w:noWrap/>
            <w:vAlign w:val="center"/>
            <w:hideMark/>
          </w:tcPr>
          <w:p w14:paraId="3CD61C4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cs6</w:t>
            </w:r>
          </w:p>
        </w:tc>
        <w:tc>
          <w:tcPr>
            <w:tcW w:w="960" w:type="dxa"/>
            <w:shd w:val="clear" w:color="auto" w:fill="auto"/>
            <w:noWrap/>
            <w:vAlign w:val="center"/>
            <w:hideMark/>
          </w:tcPr>
          <w:p w14:paraId="7D06BC1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c>
          <w:tcPr>
            <w:tcW w:w="960" w:type="dxa"/>
            <w:shd w:val="clear" w:color="auto" w:fill="auto"/>
            <w:noWrap/>
            <w:vAlign w:val="center"/>
            <w:hideMark/>
          </w:tcPr>
          <w:p w14:paraId="066B577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c>
          <w:tcPr>
            <w:tcW w:w="960" w:type="dxa"/>
            <w:shd w:val="clear" w:color="auto" w:fill="auto"/>
            <w:noWrap/>
            <w:vAlign w:val="center"/>
            <w:hideMark/>
          </w:tcPr>
          <w:p w14:paraId="5F081DA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c>
          <w:tcPr>
            <w:tcW w:w="860" w:type="dxa"/>
            <w:shd w:val="clear" w:color="auto" w:fill="auto"/>
            <w:noWrap/>
            <w:vAlign w:val="center"/>
            <w:hideMark/>
          </w:tcPr>
          <w:p w14:paraId="5566F8F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cs7</w:t>
            </w:r>
          </w:p>
        </w:tc>
      </w:tr>
    </w:tbl>
    <w:p w14:paraId="29DA7A91" w14:textId="77777777" w:rsidR="001B6FED" w:rsidRDefault="001B6FED" w:rsidP="001B6FED">
      <w:pPr>
        <w:rPr>
          <w:lang w:eastAsia="zh-CN"/>
        </w:rPr>
      </w:pPr>
    </w:p>
    <w:p w14:paraId="3D9CCF70" w14:textId="77777777" w:rsidR="001B6FED" w:rsidRDefault="001B6FED" w:rsidP="001B6FED">
      <w:pPr>
        <w:rPr>
          <w:lang w:eastAsia="zh-CN"/>
        </w:rPr>
      </w:pPr>
    </w:p>
    <w:p w14:paraId="43CECF75" w14:textId="77777777" w:rsidR="001B6FED" w:rsidRDefault="001B6FED" w:rsidP="001B6FED">
      <w:pPr>
        <w:pStyle w:val="TH"/>
        <w:rPr>
          <w:lang w:eastAsia="zh-CN"/>
        </w:rPr>
      </w:pPr>
      <w:r w:rsidRPr="004F7A6E">
        <w:lastRenderedPageBreak/>
        <w:t>Table A-</w:t>
      </w:r>
      <w:r>
        <w:t>9</w:t>
      </w:r>
      <w:r w:rsidRPr="004F7A6E">
        <w:t xml:space="preserve">: SRS </w:t>
      </w:r>
      <w:r>
        <w:t>transmission comb for</w:t>
      </w:r>
      <w:r w:rsidRPr="004F7A6E">
        <w:t xml:space="preserve"> parallel </w:t>
      </w:r>
      <w:r w:rsidRPr="00184A34">
        <w:t>UL RTOA measurements</w:t>
      </w:r>
    </w:p>
    <w:tbl>
      <w:tblPr>
        <w:tblW w:w="6940" w:type="dxa"/>
        <w:tblInd w:w="13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480"/>
        <w:gridCol w:w="963"/>
        <w:gridCol w:w="757"/>
        <w:gridCol w:w="960"/>
        <w:gridCol w:w="960"/>
        <w:gridCol w:w="960"/>
        <w:gridCol w:w="860"/>
      </w:tblGrid>
      <w:tr w:rsidR="001B6FED" w:rsidRPr="0032410E" w14:paraId="76D340B3" w14:textId="77777777" w:rsidTr="00EE75E9">
        <w:trPr>
          <w:trHeight w:val="20"/>
        </w:trPr>
        <w:tc>
          <w:tcPr>
            <w:tcW w:w="1480" w:type="dxa"/>
            <w:shd w:val="clear" w:color="auto" w:fill="auto"/>
            <w:vAlign w:val="center"/>
            <w:hideMark/>
          </w:tcPr>
          <w:p w14:paraId="6FF99830"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Channel bandwidth</w:t>
            </w:r>
          </w:p>
        </w:tc>
        <w:tc>
          <w:tcPr>
            <w:tcW w:w="963" w:type="dxa"/>
            <w:shd w:val="clear" w:color="auto" w:fill="auto"/>
            <w:vAlign w:val="center"/>
            <w:hideMark/>
          </w:tcPr>
          <w:p w14:paraId="55505DBA"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1.4 MHz</w:t>
            </w:r>
          </w:p>
        </w:tc>
        <w:tc>
          <w:tcPr>
            <w:tcW w:w="757" w:type="dxa"/>
            <w:shd w:val="clear" w:color="auto" w:fill="auto"/>
            <w:vAlign w:val="center"/>
            <w:hideMark/>
          </w:tcPr>
          <w:p w14:paraId="07287ED1"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3 MHz</w:t>
            </w:r>
          </w:p>
        </w:tc>
        <w:tc>
          <w:tcPr>
            <w:tcW w:w="960" w:type="dxa"/>
            <w:shd w:val="clear" w:color="auto" w:fill="auto"/>
            <w:vAlign w:val="center"/>
            <w:hideMark/>
          </w:tcPr>
          <w:p w14:paraId="3795CE06"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5 MHz</w:t>
            </w:r>
          </w:p>
        </w:tc>
        <w:tc>
          <w:tcPr>
            <w:tcW w:w="960" w:type="dxa"/>
            <w:shd w:val="clear" w:color="auto" w:fill="auto"/>
            <w:vAlign w:val="center"/>
            <w:hideMark/>
          </w:tcPr>
          <w:p w14:paraId="090D9B91"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10 MHz</w:t>
            </w:r>
          </w:p>
        </w:tc>
        <w:tc>
          <w:tcPr>
            <w:tcW w:w="960" w:type="dxa"/>
            <w:shd w:val="clear" w:color="auto" w:fill="auto"/>
            <w:vAlign w:val="center"/>
            <w:hideMark/>
          </w:tcPr>
          <w:p w14:paraId="6A15C5EA"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15 MHz</w:t>
            </w:r>
          </w:p>
        </w:tc>
        <w:tc>
          <w:tcPr>
            <w:tcW w:w="860" w:type="dxa"/>
            <w:shd w:val="clear" w:color="auto" w:fill="auto"/>
            <w:vAlign w:val="center"/>
            <w:hideMark/>
          </w:tcPr>
          <w:p w14:paraId="6056A3B5" w14:textId="77777777" w:rsidR="001B6FED" w:rsidRPr="006D6D77" w:rsidRDefault="001B6FED" w:rsidP="00EE75E9">
            <w:pPr>
              <w:pStyle w:val="TAH"/>
              <w:rPr>
                <w:rFonts w:eastAsia="Batang" w:cs="Arial"/>
                <w:color w:val="000000"/>
                <w:lang w:val="en-US" w:eastAsia="en-US"/>
              </w:rPr>
            </w:pPr>
            <w:r w:rsidRPr="006D6D77">
              <w:rPr>
                <w:rFonts w:eastAsia="Batang" w:cs="Arial"/>
                <w:color w:val="000000"/>
                <w:lang w:val="en-US" w:eastAsia="en-US"/>
              </w:rPr>
              <w:t>20 MHz</w:t>
            </w:r>
          </w:p>
        </w:tc>
      </w:tr>
      <w:tr w:rsidR="001B6FED" w:rsidRPr="0032410E" w14:paraId="17CE52B5" w14:textId="77777777" w:rsidTr="00EE75E9">
        <w:trPr>
          <w:trHeight w:val="20"/>
        </w:trPr>
        <w:tc>
          <w:tcPr>
            <w:tcW w:w="1480" w:type="dxa"/>
            <w:shd w:val="clear" w:color="auto" w:fill="auto"/>
            <w:noWrap/>
            <w:vAlign w:val="center"/>
            <w:hideMark/>
          </w:tcPr>
          <w:p w14:paraId="21660D16"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UE number</w:t>
            </w:r>
          </w:p>
        </w:tc>
        <w:tc>
          <w:tcPr>
            <w:tcW w:w="963" w:type="dxa"/>
            <w:shd w:val="clear" w:color="auto" w:fill="auto"/>
            <w:vAlign w:val="center"/>
            <w:hideMark/>
          </w:tcPr>
          <w:p w14:paraId="6310DAC9"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757" w:type="dxa"/>
            <w:shd w:val="clear" w:color="auto" w:fill="auto"/>
            <w:vAlign w:val="center"/>
            <w:hideMark/>
          </w:tcPr>
          <w:p w14:paraId="18A62A09"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39A76D04"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670E12CF"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960" w:type="dxa"/>
            <w:shd w:val="clear" w:color="auto" w:fill="auto"/>
            <w:vAlign w:val="center"/>
            <w:hideMark/>
          </w:tcPr>
          <w:p w14:paraId="21F47FAB"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c>
          <w:tcPr>
            <w:tcW w:w="860" w:type="dxa"/>
            <w:shd w:val="clear" w:color="auto" w:fill="auto"/>
            <w:vAlign w:val="center"/>
            <w:hideMark/>
          </w:tcPr>
          <w:p w14:paraId="3BD28F40" w14:textId="77777777" w:rsidR="001B6FED" w:rsidRPr="006D6D77" w:rsidRDefault="001B6FED" w:rsidP="00EE75E9">
            <w:pPr>
              <w:pStyle w:val="TAH"/>
              <w:rPr>
                <w:rFonts w:eastAsia="Batang" w:cs="Arial"/>
                <w:lang w:val="en-US" w:eastAsia="en-US"/>
              </w:rPr>
            </w:pPr>
            <w:r w:rsidRPr="006D6D77">
              <w:rPr>
                <w:rFonts w:eastAsia="Batang" w:cs="Arial"/>
                <w:lang w:val="en-US" w:eastAsia="en-US"/>
              </w:rPr>
              <w:t> </w:t>
            </w:r>
          </w:p>
        </w:tc>
      </w:tr>
      <w:tr w:rsidR="001B6FED" w:rsidRPr="0032410E" w14:paraId="0C19DDCC" w14:textId="77777777" w:rsidTr="00EE75E9">
        <w:trPr>
          <w:trHeight w:val="20"/>
        </w:trPr>
        <w:tc>
          <w:tcPr>
            <w:tcW w:w="1480" w:type="dxa"/>
            <w:shd w:val="clear" w:color="auto" w:fill="auto"/>
            <w:noWrap/>
            <w:vAlign w:val="center"/>
            <w:hideMark/>
          </w:tcPr>
          <w:p w14:paraId="6147B60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3" w:type="dxa"/>
            <w:shd w:val="clear" w:color="auto" w:fill="auto"/>
            <w:noWrap/>
            <w:vAlign w:val="center"/>
            <w:hideMark/>
          </w:tcPr>
          <w:p w14:paraId="171F274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2133790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4EB618D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3AE4E00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79725AA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330CC62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3732B1EA" w14:textId="77777777" w:rsidTr="00EE75E9">
        <w:trPr>
          <w:trHeight w:val="20"/>
        </w:trPr>
        <w:tc>
          <w:tcPr>
            <w:tcW w:w="1480" w:type="dxa"/>
            <w:shd w:val="clear" w:color="auto" w:fill="auto"/>
            <w:noWrap/>
            <w:vAlign w:val="center"/>
            <w:hideMark/>
          </w:tcPr>
          <w:p w14:paraId="575E8D9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2</w:t>
            </w:r>
          </w:p>
        </w:tc>
        <w:tc>
          <w:tcPr>
            <w:tcW w:w="963" w:type="dxa"/>
            <w:shd w:val="clear" w:color="auto" w:fill="auto"/>
            <w:noWrap/>
            <w:vAlign w:val="center"/>
            <w:hideMark/>
          </w:tcPr>
          <w:p w14:paraId="616B83D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74ADDE1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4D2D21E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577A217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036197F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520F7CC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2C00C097" w14:textId="77777777" w:rsidTr="00EE75E9">
        <w:trPr>
          <w:trHeight w:val="20"/>
        </w:trPr>
        <w:tc>
          <w:tcPr>
            <w:tcW w:w="1480" w:type="dxa"/>
            <w:shd w:val="clear" w:color="auto" w:fill="auto"/>
            <w:noWrap/>
            <w:vAlign w:val="center"/>
            <w:hideMark/>
          </w:tcPr>
          <w:p w14:paraId="2EE02CC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3</w:t>
            </w:r>
          </w:p>
        </w:tc>
        <w:tc>
          <w:tcPr>
            <w:tcW w:w="963" w:type="dxa"/>
            <w:shd w:val="clear" w:color="auto" w:fill="auto"/>
            <w:noWrap/>
            <w:vAlign w:val="center"/>
            <w:hideMark/>
          </w:tcPr>
          <w:p w14:paraId="6921E4A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544D636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37EC7CD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067DB34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1F5256C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34D6B59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1993E5BA" w14:textId="77777777" w:rsidTr="00EE75E9">
        <w:trPr>
          <w:trHeight w:val="20"/>
        </w:trPr>
        <w:tc>
          <w:tcPr>
            <w:tcW w:w="1480" w:type="dxa"/>
            <w:shd w:val="clear" w:color="auto" w:fill="auto"/>
            <w:noWrap/>
            <w:vAlign w:val="center"/>
            <w:hideMark/>
          </w:tcPr>
          <w:p w14:paraId="33E921D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4</w:t>
            </w:r>
          </w:p>
        </w:tc>
        <w:tc>
          <w:tcPr>
            <w:tcW w:w="963" w:type="dxa"/>
            <w:shd w:val="clear" w:color="auto" w:fill="auto"/>
            <w:noWrap/>
            <w:vAlign w:val="center"/>
            <w:hideMark/>
          </w:tcPr>
          <w:p w14:paraId="11C33B4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09C5B8E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01546DC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1F03898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65BF3ED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74DB3BD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0916CC99" w14:textId="77777777" w:rsidTr="00EE75E9">
        <w:trPr>
          <w:trHeight w:val="20"/>
        </w:trPr>
        <w:tc>
          <w:tcPr>
            <w:tcW w:w="1480" w:type="dxa"/>
            <w:shd w:val="clear" w:color="auto" w:fill="auto"/>
            <w:noWrap/>
            <w:vAlign w:val="center"/>
            <w:hideMark/>
          </w:tcPr>
          <w:p w14:paraId="59E0C7A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5</w:t>
            </w:r>
          </w:p>
        </w:tc>
        <w:tc>
          <w:tcPr>
            <w:tcW w:w="963" w:type="dxa"/>
            <w:shd w:val="clear" w:color="auto" w:fill="auto"/>
            <w:noWrap/>
            <w:vAlign w:val="center"/>
            <w:hideMark/>
          </w:tcPr>
          <w:p w14:paraId="1F57CBD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0633310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4ED799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555D923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01BECFB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1032D4B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63C9D0A1" w14:textId="77777777" w:rsidTr="00EE75E9">
        <w:trPr>
          <w:trHeight w:val="20"/>
        </w:trPr>
        <w:tc>
          <w:tcPr>
            <w:tcW w:w="1480" w:type="dxa"/>
            <w:shd w:val="clear" w:color="auto" w:fill="auto"/>
            <w:noWrap/>
            <w:vAlign w:val="center"/>
            <w:hideMark/>
          </w:tcPr>
          <w:p w14:paraId="4AB3AD7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6</w:t>
            </w:r>
          </w:p>
        </w:tc>
        <w:tc>
          <w:tcPr>
            <w:tcW w:w="963" w:type="dxa"/>
            <w:shd w:val="clear" w:color="auto" w:fill="auto"/>
            <w:noWrap/>
            <w:vAlign w:val="center"/>
            <w:hideMark/>
          </w:tcPr>
          <w:p w14:paraId="6A12D50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6F83076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0BF7AB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1CD3B43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00B4A35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2CEB8E9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23E0762D" w14:textId="77777777" w:rsidTr="00EE75E9">
        <w:trPr>
          <w:trHeight w:val="20"/>
        </w:trPr>
        <w:tc>
          <w:tcPr>
            <w:tcW w:w="1480" w:type="dxa"/>
            <w:shd w:val="clear" w:color="auto" w:fill="auto"/>
            <w:noWrap/>
            <w:vAlign w:val="center"/>
            <w:hideMark/>
          </w:tcPr>
          <w:p w14:paraId="5055A86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7</w:t>
            </w:r>
          </w:p>
        </w:tc>
        <w:tc>
          <w:tcPr>
            <w:tcW w:w="963" w:type="dxa"/>
            <w:shd w:val="clear" w:color="auto" w:fill="auto"/>
            <w:noWrap/>
            <w:vAlign w:val="center"/>
            <w:hideMark/>
          </w:tcPr>
          <w:p w14:paraId="012AA64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5C3AAFD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2798D9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1C3A037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78A4DB9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6789933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6D927B8B" w14:textId="77777777" w:rsidTr="00EE75E9">
        <w:trPr>
          <w:trHeight w:val="20"/>
        </w:trPr>
        <w:tc>
          <w:tcPr>
            <w:tcW w:w="1480" w:type="dxa"/>
            <w:shd w:val="clear" w:color="auto" w:fill="auto"/>
            <w:noWrap/>
            <w:vAlign w:val="center"/>
            <w:hideMark/>
          </w:tcPr>
          <w:p w14:paraId="752258B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8</w:t>
            </w:r>
          </w:p>
        </w:tc>
        <w:tc>
          <w:tcPr>
            <w:tcW w:w="963" w:type="dxa"/>
            <w:shd w:val="clear" w:color="auto" w:fill="auto"/>
            <w:noWrap/>
            <w:vAlign w:val="center"/>
            <w:hideMark/>
          </w:tcPr>
          <w:p w14:paraId="41B333E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12DC399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59ACAB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3E5FE5C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7FFE396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860" w:type="dxa"/>
            <w:shd w:val="clear" w:color="auto" w:fill="auto"/>
            <w:noWrap/>
            <w:vAlign w:val="center"/>
            <w:hideMark/>
          </w:tcPr>
          <w:p w14:paraId="56ED6D9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r>
      <w:tr w:rsidR="001B6FED" w:rsidRPr="0032410E" w14:paraId="729F29E5" w14:textId="77777777" w:rsidTr="00EE75E9">
        <w:trPr>
          <w:trHeight w:val="20"/>
        </w:trPr>
        <w:tc>
          <w:tcPr>
            <w:tcW w:w="1480" w:type="dxa"/>
            <w:shd w:val="clear" w:color="auto" w:fill="auto"/>
            <w:noWrap/>
            <w:vAlign w:val="center"/>
            <w:hideMark/>
          </w:tcPr>
          <w:p w14:paraId="279A721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9</w:t>
            </w:r>
          </w:p>
        </w:tc>
        <w:tc>
          <w:tcPr>
            <w:tcW w:w="963" w:type="dxa"/>
            <w:shd w:val="clear" w:color="auto" w:fill="auto"/>
            <w:noWrap/>
            <w:vAlign w:val="center"/>
            <w:hideMark/>
          </w:tcPr>
          <w:p w14:paraId="6B17BA1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084AE71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3C91069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22B6E4D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D76BE7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2F7690D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20C79D28" w14:textId="77777777" w:rsidTr="00EE75E9">
        <w:trPr>
          <w:trHeight w:val="20"/>
        </w:trPr>
        <w:tc>
          <w:tcPr>
            <w:tcW w:w="1480" w:type="dxa"/>
            <w:shd w:val="clear" w:color="auto" w:fill="auto"/>
            <w:noWrap/>
            <w:vAlign w:val="center"/>
            <w:hideMark/>
          </w:tcPr>
          <w:p w14:paraId="5F173352"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10</w:t>
            </w:r>
          </w:p>
        </w:tc>
        <w:tc>
          <w:tcPr>
            <w:tcW w:w="963" w:type="dxa"/>
            <w:shd w:val="clear" w:color="auto" w:fill="auto"/>
            <w:noWrap/>
            <w:vAlign w:val="center"/>
            <w:hideMark/>
          </w:tcPr>
          <w:p w14:paraId="1818B7D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07509D6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3AB32F0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7207C6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452741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6A3C279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5F9FFB73" w14:textId="77777777" w:rsidTr="00EE75E9">
        <w:trPr>
          <w:trHeight w:val="20"/>
        </w:trPr>
        <w:tc>
          <w:tcPr>
            <w:tcW w:w="1480" w:type="dxa"/>
            <w:shd w:val="clear" w:color="auto" w:fill="auto"/>
            <w:noWrap/>
            <w:vAlign w:val="center"/>
            <w:hideMark/>
          </w:tcPr>
          <w:p w14:paraId="24E4BE1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11</w:t>
            </w:r>
          </w:p>
        </w:tc>
        <w:tc>
          <w:tcPr>
            <w:tcW w:w="963" w:type="dxa"/>
            <w:shd w:val="clear" w:color="auto" w:fill="auto"/>
            <w:noWrap/>
            <w:vAlign w:val="center"/>
            <w:hideMark/>
          </w:tcPr>
          <w:p w14:paraId="765CE81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6540D0F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029D4B1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757073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0BC18C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1B10692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045F319D" w14:textId="77777777" w:rsidTr="00EE75E9">
        <w:trPr>
          <w:trHeight w:val="20"/>
        </w:trPr>
        <w:tc>
          <w:tcPr>
            <w:tcW w:w="1480" w:type="dxa"/>
            <w:shd w:val="clear" w:color="auto" w:fill="auto"/>
            <w:noWrap/>
            <w:vAlign w:val="center"/>
            <w:hideMark/>
          </w:tcPr>
          <w:p w14:paraId="177E60A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12</w:t>
            </w:r>
          </w:p>
        </w:tc>
        <w:tc>
          <w:tcPr>
            <w:tcW w:w="963" w:type="dxa"/>
            <w:shd w:val="clear" w:color="auto" w:fill="auto"/>
            <w:noWrap/>
            <w:vAlign w:val="center"/>
            <w:hideMark/>
          </w:tcPr>
          <w:p w14:paraId="664E42B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6361C60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960" w:type="dxa"/>
            <w:shd w:val="clear" w:color="auto" w:fill="auto"/>
            <w:noWrap/>
            <w:vAlign w:val="center"/>
            <w:hideMark/>
          </w:tcPr>
          <w:p w14:paraId="38F72E8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DC089B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E6F424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6D4ED57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09004BEB" w14:textId="77777777" w:rsidTr="00EE75E9">
        <w:trPr>
          <w:trHeight w:val="20"/>
        </w:trPr>
        <w:tc>
          <w:tcPr>
            <w:tcW w:w="1480" w:type="dxa"/>
            <w:shd w:val="clear" w:color="auto" w:fill="auto"/>
            <w:noWrap/>
            <w:vAlign w:val="center"/>
            <w:hideMark/>
          </w:tcPr>
          <w:p w14:paraId="52FEF454"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13</w:t>
            </w:r>
          </w:p>
        </w:tc>
        <w:tc>
          <w:tcPr>
            <w:tcW w:w="963" w:type="dxa"/>
            <w:shd w:val="clear" w:color="auto" w:fill="auto"/>
            <w:noWrap/>
            <w:vAlign w:val="center"/>
            <w:hideMark/>
          </w:tcPr>
          <w:p w14:paraId="19F01F5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2BF045B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3BAF854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5797C72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74C1353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33240C8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194BFEF6" w14:textId="77777777" w:rsidTr="00EE75E9">
        <w:trPr>
          <w:trHeight w:val="20"/>
        </w:trPr>
        <w:tc>
          <w:tcPr>
            <w:tcW w:w="1480" w:type="dxa"/>
            <w:shd w:val="clear" w:color="auto" w:fill="auto"/>
            <w:noWrap/>
            <w:vAlign w:val="center"/>
            <w:hideMark/>
          </w:tcPr>
          <w:p w14:paraId="6B6D196F"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14</w:t>
            </w:r>
          </w:p>
        </w:tc>
        <w:tc>
          <w:tcPr>
            <w:tcW w:w="963" w:type="dxa"/>
            <w:shd w:val="clear" w:color="auto" w:fill="auto"/>
            <w:noWrap/>
            <w:vAlign w:val="center"/>
            <w:hideMark/>
          </w:tcPr>
          <w:p w14:paraId="5375B7D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0</w:t>
            </w:r>
          </w:p>
        </w:tc>
        <w:tc>
          <w:tcPr>
            <w:tcW w:w="757" w:type="dxa"/>
            <w:shd w:val="clear" w:color="auto" w:fill="auto"/>
            <w:noWrap/>
            <w:vAlign w:val="center"/>
            <w:hideMark/>
          </w:tcPr>
          <w:p w14:paraId="661A074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F95D84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297F3F1"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A762298"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4119E3F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672BDCE0" w14:textId="77777777" w:rsidTr="00EE75E9">
        <w:trPr>
          <w:trHeight w:val="20"/>
        </w:trPr>
        <w:tc>
          <w:tcPr>
            <w:tcW w:w="1480" w:type="dxa"/>
            <w:shd w:val="clear" w:color="auto" w:fill="auto"/>
            <w:noWrap/>
            <w:vAlign w:val="center"/>
            <w:hideMark/>
          </w:tcPr>
          <w:p w14:paraId="1380D0A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15</w:t>
            </w:r>
          </w:p>
        </w:tc>
        <w:tc>
          <w:tcPr>
            <w:tcW w:w="963" w:type="dxa"/>
            <w:shd w:val="clear" w:color="auto" w:fill="auto"/>
            <w:noWrap/>
            <w:vAlign w:val="center"/>
            <w:hideMark/>
          </w:tcPr>
          <w:p w14:paraId="4FD058E0"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06EE5F8C"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1D42CFE"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43CEC96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6F11C9BD"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18754D8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r w:rsidR="001B6FED" w:rsidRPr="0032410E" w14:paraId="016946D1" w14:textId="77777777" w:rsidTr="00EE75E9">
        <w:trPr>
          <w:trHeight w:val="20"/>
        </w:trPr>
        <w:tc>
          <w:tcPr>
            <w:tcW w:w="1480" w:type="dxa"/>
            <w:shd w:val="clear" w:color="auto" w:fill="auto"/>
            <w:noWrap/>
            <w:vAlign w:val="center"/>
            <w:hideMark/>
          </w:tcPr>
          <w:p w14:paraId="18C57D5B"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16</w:t>
            </w:r>
          </w:p>
        </w:tc>
        <w:tc>
          <w:tcPr>
            <w:tcW w:w="963" w:type="dxa"/>
            <w:shd w:val="clear" w:color="auto" w:fill="auto"/>
            <w:noWrap/>
            <w:vAlign w:val="center"/>
            <w:hideMark/>
          </w:tcPr>
          <w:p w14:paraId="6B66C8D3"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757" w:type="dxa"/>
            <w:shd w:val="clear" w:color="auto" w:fill="auto"/>
            <w:noWrap/>
            <w:vAlign w:val="center"/>
            <w:hideMark/>
          </w:tcPr>
          <w:p w14:paraId="61332C67"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033B5F09"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17B99A2A"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960" w:type="dxa"/>
            <w:shd w:val="clear" w:color="auto" w:fill="auto"/>
            <w:noWrap/>
            <w:vAlign w:val="center"/>
            <w:hideMark/>
          </w:tcPr>
          <w:p w14:paraId="465BF216"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c>
          <w:tcPr>
            <w:tcW w:w="860" w:type="dxa"/>
            <w:shd w:val="clear" w:color="auto" w:fill="auto"/>
            <w:noWrap/>
            <w:vAlign w:val="center"/>
            <w:hideMark/>
          </w:tcPr>
          <w:p w14:paraId="506302A5" w14:textId="77777777" w:rsidR="001B6FED" w:rsidRPr="006D6D77" w:rsidRDefault="001B6FED" w:rsidP="00EE75E9">
            <w:pPr>
              <w:pStyle w:val="TAC"/>
              <w:rPr>
                <w:rFonts w:eastAsia="Batang" w:cs="Arial"/>
                <w:lang w:val="en-US" w:eastAsia="en-US"/>
              </w:rPr>
            </w:pPr>
            <w:r w:rsidRPr="006D6D77">
              <w:rPr>
                <w:rFonts w:eastAsia="Batang" w:cs="Arial"/>
                <w:lang w:val="en-US" w:eastAsia="en-US"/>
              </w:rPr>
              <w:t>1</w:t>
            </w:r>
          </w:p>
        </w:tc>
      </w:tr>
    </w:tbl>
    <w:p w14:paraId="3ECE6F5B" w14:textId="77777777" w:rsidR="001B6FED" w:rsidRPr="00B15549" w:rsidRDefault="001B6FED" w:rsidP="003E34CF">
      <w:pPr>
        <w:rPr>
          <w:lang w:eastAsia="zh-CN"/>
        </w:rPr>
      </w:pPr>
    </w:p>
    <w:p w14:paraId="1092CF14" w14:textId="77777777" w:rsidR="003E34CF" w:rsidRPr="00B15549" w:rsidRDefault="003A1ACE" w:rsidP="003E34CF">
      <w:pPr>
        <w:pStyle w:val="Heading8"/>
      </w:pPr>
      <w:r w:rsidRPr="00B15549">
        <w:br w:type="page"/>
      </w:r>
      <w:bookmarkStart w:id="64" w:name="_Toc528162832"/>
      <w:r w:rsidR="003E34CF" w:rsidRPr="00B15549">
        <w:lastRenderedPageBreak/>
        <w:t>Annex B (informative): Propagation Conditions</w:t>
      </w:r>
      <w:bookmarkEnd w:id="64"/>
    </w:p>
    <w:p w14:paraId="6B1EE91C" w14:textId="77777777" w:rsidR="00BB7D31" w:rsidRDefault="00BB7D31" w:rsidP="00BB7D31"/>
    <w:p w14:paraId="1BE1D5E1" w14:textId="77777777" w:rsidR="001B6FED" w:rsidRDefault="001B6FED" w:rsidP="00BB7D31">
      <w:pPr>
        <w:pStyle w:val="Heading1"/>
      </w:pPr>
      <w:bookmarkStart w:id="65" w:name="_Toc528162833"/>
      <w:r>
        <w:t>B.1</w:t>
      </w:r>
      <w:r>
        <w:tab/>
        <w:t>Static Propagation condition</w:t>
      </w:r>
      <w:bookmarkEnd w:id="65"/>
    </w:p>
    <w:p w14:paraId="41D6D235" w14:textId="77777777" w:rsidR="001B6FED" w:rsidRDefault="001B6FED" w:rsidP="001B6FED">
      <w:r>
        <w:t>The propagation for the static performance measurement is an Additive White Gaussian Noise (AWGN) environment.  No fading or multi-paths exist for this propagation model.</w:t>
      </w:r>
    </w:p>
    <w:p w14:paraId="694B214E" w14:textId="77777777" w:rsidR="001B6FED" w:rsidRDefault="001B6FED" w:rsidP="00BB7D31">
      <w:pPr>
        <w:pStyle w:val="Heading1"/>
      </w:pPr>
      <w:bookmarkStart w:id="66" w:name="_Toc528162834"/>
      <w:r>
        <w:t>B.2</w:t>
      </w:r>
      <w:r>
        <w:tab/>
        <w:t>Multi-path fading propagation conditions</w:t>
      </w:r>
      <w:bookmarkEnd w:id="66"/>
    </w:p>
    <w:p w14:paraId="02499651" w14:textId="77777777" w:rsidR="001B6FED" w:rsidRDefault="001B6FED" w:rsidP="001B6FED">
      <w:r>
        <w:t>Tables B.2-1 – B.2.3 show multi-path delay profiles that are used for the performance measurements in multi-path fading environment.  All taps have classical Doppler spectrum, defined as:</w:t>
      </w:r>
    </w:p>
    <w:p w14:paraId="5C1840E5" w14:textId="224BF96A" w:rsidR="001B6FED" w:rsidRDefault="001B6FED" w:rsidP="001B6FED">
      <w:r>
        <w:t>(CLASS)</w:t>
      </w:r>
      <w:r>
        <w:tab/>
      </w:r>
      <w:r>
        <w:tab/>
      </w:r>
      <w:r>
        <w:tab/>
      </w:r>
      <w:r>
        <w:tab/>
      </w:r>
      <m:oMath>
        <m:r>
          <w:ins w:id="67" w:author="egander" w:date="2013-11-03T20:49:00Z">
            <w:rPr>
              <w:rFonts w:ascii="Cambria Math" w:hAnsi="Cambria Math"/>
            </w:rPr>
            <m:t>S</m:t>
          </w:ins>
        </m:r>
        <m:d>
          <m:dPr>
            <m:ctrlPr>
              <w:ins w:id="68" w:author="egander" w:date="2013-11-03T20:49:00Z">
                <w:rPr>
                  <w:rFonts w:ascii="Cambria Math" w:hAnsi="Cambria Math"/>
                  <w:i/>
                </w:rPr>
              </w:ins>
            </m:ctrlPr>
          </m:dPr>
          <m:e>
            <m:r>
              <w:ins w:id="69" w:author="egander" w:date="2013-11-03T20:49:00Z">
                <w:rPr>
                  <w:rFonts w:ascii="Cambria Math" w:hAnsi="Cambria Math"/>
                </w:rPr>
                <m:t>f</m:t>
              </w:ins>
            </m:r>
          </m:e>
        </m:d>
        <m:r>
          <w:ins w:id="70" w:author="egander" w:date="2013-11-03T20:49:00Z">
            <w:rPr>
              <w:rFonts w:ascii="Cambria Math" w:hAnsi="Cambria Math"/>
            </w:rPr>
            <m:t>∝1/</m:t>
          </w:ins>
        </m:r>
        <m:sSup>
          <m:sSupPr>
            <m:ctrlPr>
              <w:ins w:id="71" w:author="egander" w:date="2013-11-03T20:49:00Z">
                <w:rPr>
                  <w:rFonts w:ascii="Cambria Math" w:hAnsi="Cambria Math"/>
                  <w:i/>
                </w:rPr>
              </w:ins>
            </m:ctrlPr>
          </m:sSupPr>
          <m:e>
            <m:d>
              <m:dPr>
                <m:ctrlPr>
                  <w:ins w:id="72" w:author="egander" w:date="2013-11-03T20:49:00Z">
                    <w:rPr>
                      <w:rFonts w:ascii="Cambria Math" w:hAnsi="Cambria Math"/>
                      <w:i/>
                    </w:rPr>
                  </w:ins>
                </m:ctrlPr>
              </m:dPr>
              <m:e>
                <m:r>
                  <w:ins w:id="73" w:author="egander" w:date="2013-11-03T20:49:00Z">
                    <w:rPr>
                      <w:rFonts w:ascii="Cambria Math" w:hAnsi="Cambria Math"/>
                    </w:rPr>
                    <m:t>1-</m:t>
                  </w:ins>
                </m:r>
                <m:sSup>
                  <m:sSupPr>
                    <m:ctrlPr>
                      <w:ins w:id="74" w:author="egander" w:date="2013-11-03T20:49:00Z">
                        <w:rPr>
                          <w:rFonts w:ascii="Cambria Math" w:hAnsi="Cambria Math"/>
                          <w:i/>
                        </w:rPr>
                      </w:ins>
                    </m:ctrlPr>
                  </m:sSupPr>
                  <m:e>
                    <m:d>
                      <m:dPr>
                        <m:ctrlPr>
                          <w:ins w:id="75" w:author="egander" w:date="2013-11-03T20:49:00Z">
                            <w:rPr>
                              <w:rFonts w:ascii="Cambria Math" w:hAnsi="Cambria Math"/>
                              <w:i/>
                            </w:rPr>
                          </w:ins>
                        </m:ctrlPr>
                      </m:dPr>
                      <m:e>
                        <m:r>
                          <w:ins w:id="76" w:author="egander" w:date="2013-11-03T20:49:00Z">
                            <w:rPr>
                              <w:rFonts w:ascii="Cambria Math" w:hAnsi="Cambria Math"/>
                            </w:rPr>
                            <m:t>f/</m:t>
                          </w:ins>
                        </m:r>
                        <m:sSub>
                          <m:sSubPr>
                            <m:ctrlPr>
                              <w:ins w:id="77" w:author="egander" w:date="2013-11-03T20:49:00Z">
                                <w:rPr>
                                  <w:rFonts w:ascii="Cambria Math" w:hAnsi="Cambria Math"/>
                                  <w:i/>
                                </w:rPr>
                              </w:ins>
                            </m:ctrlPr>
                          </m:sSubPr>
                          <m:e>
                            <m:r>
                              <w:ins w:id="78" w:author="egander" w:date="2013-11-03T20:49:00Z">
                                <w:rPr>
                                  <w:rFonts w:ascii="Cambria Math" w:hAnsi="Cambria Math"/>
                                </w:rPr>
                                <m:t xml:space="preserve"> f</m:t>
                              </w:ins>
                            </m:r>
                          </m:e>
                          <m:sub>
                            <m:r>
                              <w:ins w:id="79" w:author="egander" w:date="2013-11-03T20:49:00Z">
                                <w:rPr>
                                  <w:rFonts w:ascii="Cambria Math" w:hAnsi="Cambria Math"/>
                                </w:rPr>
                                <m:t>D</m:t>
                              </w:ins>
                            </m:r>
                          </m:sub>
                        </m:sSub>
                      </m:e>
                    </m:d>
                  </m:e>
                  <m:sup>
                    <m:r>
                      <w:ins w:id="80" w:author="egander" w:date="2013-11-03T20:49:00Z">
                        <w:rPr>
                          <w:rFonts w:ascii="Cambria Math" w:hAnsi="Cambria Math"/>
                        </w:rPr>
                        <m:t>2</m:t>
                      </w:ins>
                    </m:r>
                  </m:sup>
                </m:sSup>
              </m:e>
            </m:d>
          </m:e>
          <m:sup>
            <m:r>
              <w:ins w:id="81" w:author="egander" w:date="2013-11-03T20:49:00Z">
                <w:rPr>
                  <w:rFonts w:ascii="Cambria Math" w:hAnsi="Cambria Math"/>
                </w:rPr>
                <m:t>0.5</m:t>
              </w:ins>
            </m:r>
          </m:sup>
        </m:sSup>
      </m:oMath>
      <w:r>
        <w:tab/>
      </w:r>
      <w:r>
        <w:tab/>
      </w:r>
      <w:r>
        <w:tab/>
      </w:r>
      <w:r>
        <w:tab/>
      </w:r>
      <w:r>
        <w:tab/>
      </w:r>
      <w:r>
        <w:tab/>
      </w:r>
      <w:r>
        <w:tab/>
      </w:r>
      <w:r>
        <w:tab/>
      </w:r>
      <w:r>
        <w:tab/>
      </w:r>
      <w:r>
        <w:tab/>
        <w:t xml:space="preserve">for </w:t>
      </w:r>
      <m:oMath>
        <m:r>
          <w:ins w:id="82" w:author="egander" w:date="2013-11-03T20:49:00Z">
            <w:rPr>
              <w:rFonts w:ascii="Cambria Math" w:hAnsi="Cambria Math"/>
            </w:rPr>
            <m:t>f∈</m:t>
          </w:ins>
        </m:r>
        <m:sSub>
          <m:sSubPr>
            <m:ctrlPr>
              <w:ins w:id="83" w:author="egander" w:date="2013-11-03T20:49:00Z">
                <w:rPr>
                  <w:rFonts w:ascii="Cambria Math" w:hAnsi="Cambria Math"/>
                  <w:i/>
                </w:rPr>
              </w:ins>
            </m:ctrlPr>
          </m:sSubPr>
          <m:e>
            <m:r>
              <w:ins w:id="84" w:author="egander" w:date="2013-11-03T20:49:00Z">
                <w:rPr>
                  <w:rFonts w:ascii="Cambria Math" w:hAnsi="Cambria Math"/>
                </w:rPr>
                <m:t>-f</m:t>
              </w:ins>
            </m:r>
          </m:e>
          <m:sub>
            <m:r>
              <w:ins w:id="85" w:author="egander" w:date="2013-11-03T20:49:00Z">
                <w:rPr>
                  <w:rFonts w:ascii="Cambria Math" w:hAnsi="Cambria Math"/>
                </w:rPr>
                <m:t>D</m:t>
              </w:ins>
            </m:r>
          </m:sub>
        </m:sSub>
        <m:r>
          <w:ins w:id="86" w:author="egander" w:date="2013-11-03T20:49:00Z">
            <w:rPr>
              <w:rFonts w:ascii="Cambria Math" w:hAnsi="Cambria Math"/>
            </w:rPr>
            <m:t>,</m:t>
          </w:ins>
        </m:r>
        <m:sSub>
          <m:sSubPr>
            <m:ctrlPr>
              <w:ins w:id="87" w:author="egander" w:date="2013-11-03T20:49:00Z">
                <w:rPr>
                  <w:rFonts w:ascii="Cambria Math" w:hAnsi="Cambria Math"/>
                  <w:i/>
                </w:rPr>
              </w:ins>
            </m:ctrlPr>
          </m:sSubPr>
          <m:e>
            <m:r>
              <w:ins w:id="88" w:author="egander" w:date="2013-11-03T20:49:00Z">
                <w:rPr>
                  <w:rFonts w:ascii="Cambria Math" w:hAnsi="Cambria Math"/>
                </w:rPr>
                <m:t>f</m:t>
              </w:ins>
            </m:r>
          </m:e>
          <m:sub>
            <m:r>
              <w:ins w:id="89" w:author="egander" w:date="2013-11-03T20:49:00Z">
                <w:rPr>
                  <w:rFonts w:ascii="Cambria Math" w:hAnsi="Cambria Math"/>
                </w:rPr>
                <m:t>D</m:t>
              </w:ins>
            </m:r>
          </m:sub>
        </m:sSub>
      </m:oMath>
      <w:r>
        <w:t>.</w:t>
      </w:r>
    </w:p>
    <w:p w14:paraId="297E7620" w14:textId="77777777" w:rsidR="001B6FED" w:rsidRDefault="001B6FED" w:rsidP="001B6FED">
      <w:pPr>
        <w:rPr>
          <w:lang w:eastAsia="x-none"/>
        </w:rPr>
      </w:pPr>
    </w:p>
    <w:p w14:paraId="73866770" w14:textId="77777777" w:rsidR="001B6FED" w:rsidRPr="00167195" w:rsidRDefault="001B6FED" w:rsidP="001B6FED">
      <w:pPr>
        <w:pStyle w:val="TH"/>
      </w:pPr>
      <w:r w:rsidRPr="00167195">
        <w:t>Table B.2-1 Extended Pedestrian A model (EPA)</w:t>
      </w:r>
    </w:p>
    <w:tbl>
      <w:tblPr>
        <w:tblW w:w="0" w:type="auto"/>
        <w:tblInd w:w="2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2200"/>
      </w:tblGrid>
      <w:tr w:rsidR="001B6FED" w:rsidRPr="0032410E" w14:paraId="65EB4F29" w14:textId="77777777" w:rsidTr="00EE75E9">
        <w:tc>
          <w:tcPr>
            <w:tcW w:w="2120" w:type="dxa"/>
            <w:vAlign w:val="center"/>
          </w:tcPr>
          <w:p w14:paraId="063B2E46" w14:textId="77777777" w:rsidR="001B6FED" w:rsidRPr="006D6D77" w:rsidRDefault="001B6FED" w:rsidP="00EE75E9">
            <w:pPr>
              <w:pStyle w:val="TAH"/>
              <w:rPr>
                <w:rFonts w:eastAsia="Batang" w:cs="Arial"/>
                <w:lang w:eastAsia="en-US"/>
              </w:rPr>
            </w:pPr>
            <w:r w:rsidRPr="006D6D77">
              <w:rPr>
                <w:rFonts w:eastAsia="Batang" w:cs="Arial"/>
                <w:lang w:eastAsia="en-US"/>
              </w:rPr>
              <w:t>Excess tap delay</w:t>
            </w:r>
          </w:p>
          <w:p w14:paraId="276AED34" w14:textId="77777777" w:rsidR="001B6FED" w:rsidRPr="006D6D77" w:rsidRDefault="001B6FED" w:rsidP="00EE75E9">
            <w:pPr>
              <w:pStyle w:val="TAH"/>
              <w:rPr>
                <w:rFonts w:eastAsia="Batang" w:cs="Arial"/>
                <w:lang w:eastAsia="en-US"/>
              </w:rPr>
            </w:pPr>
            <w:r w:rsidRPr="006D6D77">
              <w:rPr>
                <w:rFonts w:eastAsia="Batang" w:cs="Arial"/>
                <w:lang w:eastAsia="en-US"/>
              </w:rPr>
              <w:t>[ns]</w:t>
            </w:r>
          </w:p>
        </w:tc>
        <w:tc>
          <w:tcPr>
            <w:tcW w:w="2200" w:type="dxa"/>
            <w:vAlign w:val="center"/>
          </w:tcPr>
          <w:p w14:paraId="4C1A9917" w14:textId="77777777" w:rsidR="001B6FED" w:rsidRPr="006D6D77" w:rsidRDefault="001B6FED" w:rsidP="00EE75E9">
            <w:pPr>
              <w:pStyle w:val="TAH"/>
              <w:rPr>
                <w:rFonts w:eastAsia="Batang" w:cs="Arial"/>
                <w:lang w:eastAsia="en-US"/>
              </w:rPr>
            </w:pPr>
            <w:r w:rsidRPr="006D6D77">
              <w:rPr>
                <w:rFonts w:eastAsia="Batang" w:cs="Arial"/>
                <w:lang w:eastAsia="en-US"/>
              </w:rPr>
              <w:t>Relative power</w:t>
            </w:r>
          </w:p>
          <w:p w14:paraId="336FDFD9" w14:textId="77777777" w:rsidR="001B6FED" w:rsidRPr="006D6D77" w:rsidRDefault="001B6FED" w:rsidP="00EE75E9">
            <w:pPr>
              <w:pStyle w:val="TAH"/>
              <w:rPr>
                <w:rFonts w:eastAsia="Batang" w:cs="Arial"/>
                <w:lang w:eastAsia="en-US"/>
              </w:rPr>
            </w:pPr>
            <w:r w:rsidRPr="006D6D77">
              <w:rPr>
                <w:rFonts w:eastAsia="Batang" w:cs="Arial"/>
                <w:lang w:eastAsia="en-US"/>
              </w:rPr>
              <w:t xml:space="preserve"> [dB]</w:t>
            </w:r>
          </w:p>
        </w:tc>
      </w:tr>
      <w:tr w:rsidR="001B6FED" w:rsidRPr="0032410E" w14:paraId="1A3721E1" w14:textId="77777777" w:rsidTr="00EE75E9">
        <w:tc>
          <w:tcPr>
            <w:tcW w:w="2120" w:type="dxa"/>
            <w:vAlign w:val="center"/>
          </w:tcPr>
          <w:p w14:paraId="0F48D51A"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2200" w:type="dxa"/>
            <w:vAlign w:val="center"/>
          </w:tcPr>
          <w:p w14:paraId="78240DEC" w14:textId="77777777" w:rsidR="001B6FED" w:rsidRPr="006D6D77" w:rsidRDefault="001B6FED" w:rsidP="00EE75E9">
            <w:pPr>
              <w:pStyle w:val="TAC"/>
              <w:rPr>
                <w:rFonts w:eastAsia="Batang" w:cs="Arial"/>
                <w:lang w:eastAsia="en-US"/>
              </w:rPr>
            </w:pPr>
            <w:r w:rsidRPr="006D6D77">
              <w:rPr>
                <w:rFonts w:eastAsia="Batang" w:cs="Arial"/>
                <w:lang w:eastAsia="en-US"/>
              </w:rPr>
              <w:t>0.0</w:t>
            </w:r>
          </w:p>
        </w:tc>
      </w:tr>
      <w:tr w:rsidR="001B6FED" w:rsidRPr="0032410E" w14:paraId="5AC855C8" w14:textId="77777777" w:rsidTr="00EE75E9">
        <w:tc>
          <w:tcPr>
            <w:tcW w:w="2120" w:type="dxa"/>
            <w:vAlign w:val="center"/>
          </w:tcPr>
          <w:p w14:paraId="501B740D" w14:textId="77777777" w:rsidR="001B6FED" w:rsidRPr="006D6D77" w:rsidRDefault="001B6FED" w:rsidP="00EE75E9">
            <w:pPr>
              <w:pStyle w:val="TAC"/>
              <w:rPr>
                <w:rFonts w:eastAsia="Batang" w:cs="Arial"/>
                <w:lang w:eastAsia="en-US"/>
              </w:rPr>
            </w:pPr>
            <w:r w:rsidRPr="006D6D77">
              <w:rPr>
                <w:rFonts w:eastAsia="Batang" w:cs="Arial"/>
                <w:lang w:eastAsia="en-US"/>
              </w:rPr>
              <w:t>30</w:t>
            </w:r>
          </w:p>
        </w:tc>
        <w:tc>
          <w:tcPr>
            <w:tcW w:w="2200" w:type="dxa"/>
            <w:vAlign w:val="center"/>
          </w:tcPr>
          <w:p w14:paraId="48400338" w14:textId="77777777" w:rsidR="001B6FED" w:rsidRPr="006D6D77" w:rsidRDefault="001B6FED" w:rsidP="00EE75E9">
            <w:pPr>
              <w:pStyle w:val="TAC"/>
              <w:rPr>
                <w:rFonts w:eastAsia="Batang" w:cs="Arial"/>
                <w:lang w:eastAsia="en-US"/>
              </w:rPr>
            </w:pPr>
            <w:r w:rsidRPr="006D6D77">
              <w:rPr>
                <w:rFonts w:eastAsia="Batang" w:cs="Arial"/>
                <w:lang w:eastAsia="en-US"/>
              </w:rPr>
              <w:t>-1.0</w:t>
            </w:r>
          </w:p>
        </w:tc>
      </w:tr>
      <w:tr w:rsidR="001B6FED" w:rsidRPr="0032410E" w14:paraId="22C31F24" w14:textId="77777777" w:rsidTr="00EE75E9">
        <w:tc>
          <w:tcPr>
            <w:tcW w:w="2120" w:type="dxa"/>
            <w:vAlign w:val="center"/>
          </w:tcPr>
          <w:p w14:paraId="528FBCB6" w14:textId="77777777" w:rsidR="001B6FED" w:rsidRPr="006D6D77" w:rsidRDefault="001B6FED" w:rsidP="00EE75E9">
            <w:pPr>
              <w:pStyle w:val="TAC"/>
              <w:rPr>
                <w:rFonts w:eastAsia="Batang" w:cs="Arial"/>
                <w:lang w:eastAsia="en-US"/>
              </w:rPr>
            </w:pPr>
            <w:r w:rsidRPr="006D6D77">
              <w:rPr>
                <w:rFonts w:eastAsia="Batang" w:cs="Arial"/>
                <w:lang w:eastAsia="en-US"/>
              </w:rPr>
              <w:t>70</w:t>
            </w:r>
          </w:p>
        </w:tc>
        <w:tc>
          <w:tcPr>
            <w:tcW w:w="2200" w:type="dxa"/>
            <w:vAlign w:val="center"/>
          </w:tcPr>
          <w:p w14:paraId="6F4770E6" w14:textId="77777777" w:rsidR="001B6FED" w:rsidRPr="006D6D77" w:rsidRDefault="001B6FED" w:rsidP="00EE75E9">
            <w:pPr>
              <w:pStyle w:val="TAC"/>
              <w:rPr>
                <w:rFonts w:eastAsia="Batang" w:cs="Arial"/>
                <w:lang w:eastAsia="en-US"/>
              </w:rPr>
            </w:pPr>
            <w:r w:rsidRPr="006D6D77">
              <w:rPr>
                <w:rFonts w:eastAsia="Batang" w:cs="Arial"/>
                <w:lang w:eastAsia="en-US"/>
              </w:rPr>
              <w:t>-2.0</w:t>
            </w:r>
          </w:p>
        </w:tc>
      </w:tr>
      <w:tr w:rsidR="001B6FED" w:rsidRPr="0032410E" w14:paraId="5CAA8B12" w14:textId="77777777" w:rsidTr="00EE75E9">
        <w:tc>
          <w:tcPr>
            <w:tcW w:w="2120" w:type="dxa"/>
            <w:vAlign w:val="center"/>
          </w:tcPr>
          <w:p w14:paraId="328E7E06" w14:textId="77777777" w:rsidR="001B6FED" w:rsidRPr="006D6D77" w:rsidRDefault="001B6FED" w:rsidP="00EE75E9">
            <w:pPr>
              <w:pStyle w:val="TAC"/>
              <w:rPr>
                <w:rFonts w:eastAsia="Batang" w:cs="Arial"/>
                <w:lang w:eastAsia="en-US"/>
              </w:rPr>
            </w:pPr>
            <w:r w:rsidRPr="006D6D77">
              <w:rPr>
                <w:rFonts w:eastAsia="Batang" w:cs="Arial"/>
                <w:lang w:eastAsia="en-US"/>
              </w:rPr>
              <w:t>90</w:t>
            </w:r>
          </w:p>
        </w:tc>
        <w:tc>
          <w:tcPr>
            <w:tcW w:w="2200" w:type="dxa"/>
            <w:vAlign w:val="center"/>
          </w:tcPr>
          <w:p w14:paraId="1F856CC5" w14:textId="77777777" w:rsidR="001B6FED" w:rsidRPr="006D6D77" w:rsidRDefault="001B6FED" w:rsidP="00EE75E9">
            <w:pPr>
              <w:pStyle w:val="TAC"/>
              <w:rPr>
                <w:rFonts w:eastAsia="Batang" w:cs="Arial"/>
                <w:lang w:eastAsia="en-US"/>
              </w:rPr>
            </w:pPr>
            <w:r w:rsidRPr="006D6D77">
              <w:rPr>
                <w:rFonts w:eastAsia="Batang" w:cs="Arial"/>
                <w:lang w:eastAsia="en-US"/>
              </w:rPr>
              <w:t>-3.0</w:t>
            </w:r>
          </w:p>
        </w:tc>
      </w:tr>
      <w:tr w:rsidR="001B6FED" w:rsidRPr="0032410E" w14:paraId="16A7386E" w14:textId="77777777" w:rsidTr="00EE75E9">
        <w:tc>
          <w:tcPr>
            <w:tcW w:w="2120" w:type="dxa"/>
            <w:vAlign w:val="center"/>
          </w:tcPr>
          <w:p w14:paraId="15A612A6" w14:textId="77777777" w:rsidR="001B6FED" w:rsidRPr="006D6D77" w:rsidRDefault="001B6FED" w:rsidP="00EE75E9">
            <w:pPr>
              <w:pStyle w:val="TAC"/>
              <w:rPr>
                <w:rFonts w:eastAsia="Batang" w:cs="Arial"/>
                <w:lang w:eastAsia="en-US"/>
              </w:rPr>
            </w:pPr>
            <w:r w:rsidRPr="006D6D77">
              <w:rPr>
                <w:rFonts w:eastAsia="Batang" w:cs="Arial"/>
                <w:lang w:eastAsia="en-US"/>
              </w:rPr>
              <w:t>110</w:t>
            </w:r>
          </w:p>
        </w:tc>
        <w:tc>
          <w:tcPr>
            <w:tcW w:w="2200" w:type="dxa"/>
            <w:vAlign w:val="center"/>
          </w:tcPr>
          <w:p w14:paraId="1F262D5E" w14:textId="77777777" w:rsidR="001B6FED" w:rsidRPr="006D6D77" w:rsidRDefault="001B6FED" w:rsidP="00EE75E9">
            <w:pPr>
              <w:pStyle w:val="TAC"/>
              <w:rPr>
                <w:rFonts w:eastAsia="Batang" w:cs="Arial"/>
                <w:lang w:eastAsia="en-US"/>
              </w:rPr>
            </w:pPr>
            <w:r w:rsidRPr="006D6D77">
              <w:rPr>
                <w:rFonts w:eastAsia="Batang" w:cs="Arial"/>
                <w:lang w:eastAsia="en-US"/>
              </w:rPr>
              <w:t>-8.0</w:t>
            </w:r>
          </w:p>
        </w:tc>
      </w:tr>
      <w:tr w:rsidR="001B6FED" w:rsidRPr="0032410E" w14:paraId="241D13BB" w14:textId="77777777" w:rsidTr="00EE75E9">
        <w:tc>
          <w:tcPr>
            <w:tcW w:w="2120" w:type="dxa"/>
            <w:vAlign w:val="center"/>
          </w:tcPr>
          <w:p w14:paraId="282CA02A" w14:textId="77777777" w:rsidR="001B6FED" w:rsidRPr="006D6D77" w:rsidRDefault="001B6FED" w:rsidP="00EE75E9">
            <w:pPr>
              <w:pStyle w:val="TAC"/>
              <w:rPr>
                <w:rFonts w:eastAsia="Batang" w:cs="Arial"/>
                <w:lang w:eastAsia="en-US"/>
              </w:rPr>
            </w:pPr>
            <w:r w:rsidRPr="006D6D77">
              <w:rPr>
                <w:rFonts w:eastAsia="Batang" w:cs="Arial"/>
                <w:lang w:eastAsia="en-US"/>
              </w:rPr>
              <w:t>190</w:t>
            </w:r>
          </w:p>
        </w:tc>
        <w:tc>
          <w:tcPr>
            <w:tcW w:w="2200" w:type="dxa"/>
            <w:vAlign w:val="center"/>
          </w:tcPr>
          <w:p w14:paraId="53093AAE" w14:textId="77777777" w:rsidR="001B6FED" w:rsidRPr="006D6D77" w:rsidRDefault="001B6FED" w:rsidP="00EE75E9">
            <w:pPr>
              <w:pStyle w:val="TAC"/>
              <w:rPr>
                <w:rFonts w:eastAsia="Batang" w:cs="Arial"/>
                <w:lang w:eastAsia="en-US"/>
              </w:rPr>
            </w:pPr>
            <w:r w:rsidRPr="006D6D77">
              <w:rPr>
                <w:rFonts w:eastAsia="Batang" w:cs="Arial"/>
                <w:lang w:eastAsia="en-US"/>
              </w:rPr>
              <w:t>-17.2</w:t>
            </w:r>
          </w:p>
        </w:tc>
      </w:tr>
      <w:tr w:rsidR="001B6FED" w:rsidRPr="0032410E" w14:paraId="13FDD6D2" w14:textId="77777777" w:rsidTr="00EE75E9">
        <w:tc>
          <w:tcPr>
            <w:tcW w:w="2120" w:type="dxa"/>
            <w:vAlign w:val="center"/>
          </w:tcPr>
          <w:p w14:paraId="0A8AC3B4" w14:textId="77777777" w:rsidR="001B6FED" w:rsidRPr="006D6D77" w:rsidRDefault="001B6FED" w:rsidP="00EE75E9">
            <w:pPr>
              <w:pStyle w:val="TAC"/>
              <w:rPr>
                <w:rFonts w:eastAsia="Batang" w:cs="Arial"/>
                <w:lang w:eastAsia="en-US"/>
              </w:rPr>
            </w:pPr>
            <w:r w:rsidRPr="006D6D77">
              <w:rPr>
                <w:rFonts w:eastAsia="Batang" w:cs="Arial"/>
                <w:lang w:eastAsia="en-US"/>
              </w:rPr>
              <w:t>410</w:t>
            </w:r>
          </w:p>
        </w:tc>
        <w:tc>
          <w:tcPr>
            <w:tcW w:w="2200" w:type="dxa"/>
            <w:vAlign w:val="center"/>
          </w:tcPr>
          <w:p w14:paraId="088290E8" w14:textId="77777777" w:rsidR="001B6FED" w:rsidRPr="006D6D77" w:rsidRDefault="001B6FED" w:rsidP="00EE75E9">
            <w:pPr>
              <w:pStyle w:val="TAC"/>
              <w:rPr>
                <w:rFonts w:eastAsia="Batang" w:cs="Arial"/>
                <w:lang w:eastAsia="en-US"/>
              </w:rPr>
            </w:pPr>
            <w:r w:rsidRPr="006D6D77">
              <w:rPr>
                <w:rFonts w:eastAsia="Batang" w:cs="Arial"/>
                <w:lang w:eastAsia="en-US"/>
              </w:rPr>
              <w:t>-20.8</w:t>
            </w:r>
          </w:p>
        </w:tc>
      </w:tr>
    </w:tbl>
    <w:p w14:paraId="0C26F528" w14:textId="77777777" w:rsidR="001B6FED" w:rsidRDefault="001B6FED" w:rsidP="001B6FED"/>
    <w:p w14:paraId="4D97C238" w14:textId="77777777" w:rsidR="001B6FED" w:rsidRPr="00167195" w:rsidRDefault="001B6FED" w:rsidP="001B6FED">
      <w:pPr>
        <w:pStyle w:val="TH"/>
      </w:pPr>
      <w:r w:rsidRPr="00167195">
        <w:t>Table B.2-</w:t>
      </w:r>
      <w:r>
        <w:t>2</w:t>
      </w:r>
      <w:r w:rsidRPr="00167195">
        <w:t xml:space="preserve"> Extended </w:t>
      </w:r>
      <w:r>
        <w:t>Typical Urban</w:t>
      </w:r>
      <w:r w:rsidRPr="00167195">
        <w:t xml:space="preserve"> model (E</w:t>
      </w:r>
      <w:r>
        <w:t>TU</w:t>
      </w:r>
      <w:r w:rsidRPr="00167195">
        <w:t>)</w:t>
      </w:r>
    </w:p>
    <w:tbl>
      <w:tblPr>
        <w:tblW w:w="0" w:type="auto"/>
        <w:tblInd w:w="2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2200"/>
      </w:tblGrid>
      <w:tr w:rsidR="001B6FED" w:rsidRPr="0032410E" w14:paraId="30B533DD" w14:textId="77777777" w:rsidTr="00EE75E9">
        <w:trPr>
          <w:trHeight w:val="144"/>
        </w:trPr>
        <w:tc>
          <w:tcPr>
            <w:tcW w:w="2120" w:type="dxa"/>
            <w:vAlign w:val="center"/>
          </w:tcPr>
          <w:p w14:paraId="5202AB25" w14:textId="77777777" w:rsidR="001B6FED" w:rsidRPr="006D6D77" w:rsidRDefault="001B6FED" w:rsidP="00EE75E9">
            <w:pPr>
              <w:pStyle w:val="TAH"/>
              <w:rPr>
                <w:rFonts w:eastAsia="Batang" w:cs="Arial"/>
                <w:lang w:eastAsia="en-US"/>
              </w:rPr>
            </w:pPr>
            <w:r w:rsidRPr="006D6D77">
              <w:rPr>
                <w:rFonts w:eastAsia="Batang" w:cs="Arial"/>
                <w:lang w:eastAsia="en-US"/>
              </w:rPr>
              <w:t>Excess tap delay</w:t>
            </w:r>
          </w:p>
          <w:p w14:paraId="4B6C8B40" w14:textId="77777777" w:rsidR="001B6FED" w:rsidRPr="006D6D77" w:rsidRDefault="001B6FED" w:rsidP="00EE75E9">
            <w:pPr>
              <w:pStyle w:val="TAH"/>
              <w:rPr>
                <w:rFonts w:eastAsia="Batang" w:cs="Arial"/>
                <w:lang w:eastAsia="en-US"/>
              </w:rPr>
            </w:pPr>
            <w:r w:rsidRPr="006D6D77">
              <w:rPr>
                <w:rFonts w:eastAsia="Batang" w:cs="Arial"/>
                <w:lang w:eastAsia="en-US"/>
              </w:rPr>
              <w:t>[ns]</w:t>
            </w:r>
          </w:p>
        </w:tc>
        <w:tc>
          <w:tcPr>
            <w:tcW w:w="2200" w:type="dxa"/>
            <w:vAlign w:val="center"/>
          </w:tcPr>
          <w:p w14:paraId="1E26E3CE" w14:textId="77777777" w:rsidR="001B6FED" w:rsidRPr="006D6D77" w:rsidRDefault="001B6FED" w:rsidP="00EE75E9">
            <w:pPr>
              <w:pStyle w:val="TAH"/>
              <w:rPr>
                <w:rFonts w:eastAsia="Batang" w:cs="Arial"/>
                <w:lang w:eastAsia="en-US"/>
              </w:rPr>
            </w:pPr>
            <w:r w:rsidRPr="006D6D77">
              <w:rPr>
                <w:rFonts w:eastAsia="Batang" w:cs="Arial"/>
                <w:lang w:eastAsia="en-US"/>
              </w:rPr>
              <w:t>Relative power</w:t>
            </w:r>
          </w:p>
          <w:p w14:paraId="54FE093C" w14:textId="77777777" w:rsidR="001B6FED" w:rsidRPr="006D6D77" w:rsidRDefault="001B6FED" w:rsidP="00EE75E9">
            <w:pPr>
              <w:pStyle w:val="TAH"/>
              <w:rPr>
                <w:rFonts w:eastAsia="Batang" w:cs="Arial"/>
                <w:lang w:eastAsia="en-US"/>
              </w:rPr>
            </w:pPr>
            <w:r w:rsidRPr="006D6D77">
              <w:rPr>
                <w:rFonts w:eastAsia="Batang" w:cs="Arial"/>
                <w:lang w:eastAsia="en-US"/>
              </w:rPr>
              <w:t xml:space="preserve"> [dB]</w:t>
            </w:r>
          </w:p>
        </w:tc>
      </w:tr>
      <w:tr w:rsidR="001B6FED" w:rsidRPr="0032410E" w14:paraId="04D841A5" w14:textId="77777777" w:rsidTr="00EE75E9">
        <w:trPr>
          <w:trHeight w:val="144"/>
        </w:trPr>
        <w:tc>
          <w:tcPr>
            <w:tcW w:w="2120" w:type="dxa"/>
            <w:vAlign w:val="center"/>
          </w:tcPr>
          <w:p w14:paraId="329382CC" w14:textId="77777777" w:rsidR="001B6FED" w:rsidRPr="006D6D77" w:rsidRDefault="001B6FED" w:rsidP="00EE75E9">
            <w:pPr>
              <w:pStyle w:val="TAC"/>
              <w:rPr>
                <w:rFonts w:eastAsia="Batang" w:cs="Arial"/>
                <w:lang w:eastAsia="en-US"/>
              </w:rPr>
            </w:pPr>
            <w:r w:rsidRPr="006D6D77">
              <w:rPr>
                <w:rFonts w:eastAsia="Batang" w:cs="Arial"/>
                <w:lang w:eastAsia="en-US"/>
              </w:rPr>
              <w:t>0</w:t>
            </w:r>
          </w:p>
        </w:tc>
        <w:tc>
          <w:tcPr>
            <w:tcW w:w="2200" w:type="dxa"/>
            <w:vAlign w:val="center"/>
          </w:tcPr>
          <w:p w14:paraId="600D99F5" w14:textId="77777777" w:rsidR="001B6FED" w:rsidRPr="006D6D77" w:rsidRDefault="001B6FED" w:rsidP="00EE75E9">
            <w:pPr>
              <w:pStyle w:val="TAC"/>
              <w:rPr>
                <w:rFonts w:eastAsia="Batang" w:cs="Arial"/>
                <w:lang w:eastAsia="en-US"/>
              </w:rPr>
            </w:pPr>
            <w:r w:rsidRPr="006D6D77">
              <w:rPr>
                <w:rFonts w:eastAsia="Batang" w:cs="Arial"/>
                <w:lang w:eastAsia="en-US"/>
              </w:rPr>
              <w:t>-1.0</w:t>
            </w:r>
          </w:p>
        </w:tc>
      </w:tr>
      <w:tr w:rsidR="001B6FED" w:rsidRPr="0032410E" w14:paraId="6496F40B" w14:textId="77777777" w:rsidTr="00EE75E9">
        <w:trPr>
          <w:trHeight w:val="144"/>
        </w:trPr>
        <w:tc>
          <w:tcPr>
            <w:tcW w:w="2120" w:type="dxa"/>
            <w:vAlign w:val="center"/>
          </w:tcPr>
          <w:p w14:paraId="775B1128" w14:textId="77777777" w:rsidR="001B6FED" w:rsidRPr="006D6D77" w:rsidRDefault="001B6FED" w:rsidP="00EE75E9">
            <w:pPr>
              <w:pStyle w:val="TAC"/>
              <w:rPr>
                <w:rFonts w:eastAsia="Batang" w:cs="Arial"/>
                <w:lang w:eastAsia="en-US"/>
              </w:rPr>
            </w:pPr>
            <w:r w:rsidRPr="006D6D77">
              <w:rPr>
                <w:rFonts w:eastAsia="Batang" w:cs="Arial"/>
                <w:lang w:eastAsia="en-US"/>
              </w:rPr>
              <w:t>50</w:t>
            </w:r>
          </w:p>
        </w:tc>
        <w:tc>
          <w:tcPr>
            <w:tcW w:w="2200" w:type="dxa"/>
            <w:vAlign w:val="center"/>
          </w:tcPr>
          <w:p w14:paraId="7BAE30E6" w14:textId="77777777" w:rsidR="001B6FED" w:rsidRPr="006D6D77" w:rsidRDefault="001B6FED" w:rsidP="00EE75E9">
            <w:pPr>
              <w:pStyle w:val="TAC"/>
              <w:rPr>
                <w:rFonts w:eastAsia="Batang" w:cs="Arial"/>
                <w:lang w:eastAsia="en-US"/>
              </w:rPr>
            </w:pPr>
            <w:r w:rsidRPr="006D6D77">
              <w:rPr>
                <w:rFonts w:eastAsia="Batang" w:cs="Arial"/>
                <w:lang w:eastAsia="en-US"/>
              </w:rPr>
              <w:t>-1.0</w:t>
            </w:r>
          </w:p>
        </w:tc>
      </w:tr>
      <w:tr w:rsidR="001B6FED" w:rsidRPr="0032410E" w14:paraId="5A3F1D88" w14:textId="77777777" w:rsidTr="00EE75E9">
        <w:trPr>
          <w:trHeight w:val="144"/>
        </w:trPr>
        <w:tc>
          <w:tcPr>
            <w:tcW w:w="2120" w:type="dxa"/>
            <w:vAlign w:val="center"/>
          </w:tcPr>
          <w:p w14:paraId="0E1D3A04" w14:textId="77777777" w:rsidR="001B6FED" w:rsidRPr="006D6D77" w:rsidRDefault="001B6FED" w:rsidP="00EE75E9">
            <w:pPr>
              <w:pStyle w:val="TAC"/>
              <w:rPr>
                <w:rFonts w:eastAsia="Batang" w:cs="Arial"/>
                <w:lang w:eastAsia="en-US"/>
              </w:rPr>
            </w:pPr>
            <w:r w:rsidRPr="006D6D77">
              <w:rPr>
                <w:rFonts w:eastAsia="Batang" w:cs="Arial"/>
                <w:lang w:eastAsia="en-US"/>
              </w:rPr>
              <w:t>120</w:t>
            </w:r>
          </w:p>
        </w:tc>
        <w:tc>
          <w:tcPr>
            <w:tcW w:w="2200" w:type="dxa"/>
            <w:vAlign w:val="center"/>
          </w:tcPr>
          <w:p w14:paraId="12477423" w14:textId="77777777" w:rsidR="001B6FED" w:rsidRPr="006D6D77" w:rsidRDefault="001B6FED" w:rsidP="00EE75E9">
            <w:pPr>
              <w:pStyle w:val="TAC"/>
              <w:rPr>
                <w:rFonts w:eastAsia="Batang" w:cs="Arial"/>
                <w:lang w:eastAsia="en-US"/>
              </w:rPr>
            </w:pPr>
            <w:r w:rsidRPr="006D6D77">
              <w:rPr>
                <w:rFonts w:eastAsia="Batang" w:cs="Arial"/>
                <w:lang w:eastAsia="en-US"/>
              </w:rPr>
              <w:t>-1.0</w:t>
            </w:r>
          </w:p>
        </w:tc>
      </w:tr>
      <w:tr w:rsidR="001B6FED" w:rsidRPr="0032410E" w14:paraId="3C58A66E" w14:textId="77777777" w:rsidTr="00EE75E9">
        <w:trPr>
          <w:trHeight w:val="144"/>
        </w:trPr>
        <w:tc>
          <w:tcPr>
            <w:tcW w:w="2120" w:type="dxa"/>
            <w:vAlign w:val="center"/>
          </w:tcPr>
          <w:p w14:paraId="425CDACD" w14:textId="77777777" w:rsidR="001B6FED" w:rsidRPr="006D6D77" w:rsidRDefault="001B6FED" w:rsidP="00EE75E9">
            <w:pPr>
              <w:pStyle w:val="TAC"/>
              <w:rPr>
                <w:rFonts w:eastAsia="Batang" w:cs="Arial"/>
                <w:lang w:eastAsia="en-US"/>
              </w:rPr>
            </w:pPr>
            <w:r w:rsidRPr="006D6D77">
              <w:rPr>
                <w:rFonts w:eastAsia="Batang" w:cs="Arial"/>
                <w:lang w:eastAsia="en-US"/>
              </w:rPr>
              <w:t>200</w:t>
            </w:r>
          </w:p>
        </w:tc>
        <w:tc>
          <w:tcPr>
            <w:tcW w:w="2200" w:type="dxa"/>
            <w:vAlign w:val="center"/>
          </w:tcPr>
          <w:p w14:paraId="7F42AFA1" w14:textId="77777777" w:rsidR="001B6FED" w:rsidRPr="006D6D77" w:rsidRDefault="001B6FED" w:rsidP="00EE75E9">
            <w:pPr>
              <w:pStyle w:val="TAC"/>
              <w:rPr>
                <w:rFonts w:eastAsia="Batang" w:cs="Arial"/>
                <w:lang w:eastAsia="en-US"/>
              </w:rPr>
            </w:pPr>
            <w:r w:rsidRPr="006D6D77">
              <w:rPr>
                <w:rFonts w:eastAsia="Batang" w:cs="Arial"/>
                <w:lang w:eastAsia="en-US"/>
              </w:rPr>
              <w:t>0.0</w:t>
            </w:r>
          </w:p>
        </w:tc>
      </w:tr>
      <w:tr w:rsidR="001B6FED" w:rsidRPr="0032410E" w14:paraId="4BF765F3" w14:textId="77777777" w:rsidTr="00EE75E9">
        <w:trPr>
          <w:trHeight w:val="144"/>
        </w:trPr>
        <w:tc>
          <w:tcPr>
            <w:tcW w:w="2120" w:type="dxa"/>
            <w:vAlign w:val="center"/>
          </w:tcPr>
          <w:p w14:paraId="2FF59604" w14:textId="77777777" w:rsidR="001B6FED" w:rsidRPr="006D6D77" w:rsidRDefault="001B6FED" w:rsidP="00EE75E9">
            <w:pPr>
              <w:pStyle w:val="TAC"/>
              <w:rPr>
                <w:rFonts w:eastAsia="Batang" w:cs="Arial"/>
                <w:lang w:eastAsia="en-US"/>
              </w:rPr>
            </w:pPr>
            <w:r w:rsidRPr="006D6D77">
              <w:rPr>
                <w:rFonts w:eastAsia="Batang" w:cs="Arial"/>
                <w:lang w:eastAsia="en-US"/>
              </w:rPr>
              <w:t>230</w:t>
            </w:r>
          </w:p>
        </w:tc>
        <w:tc>
          <w:tcPr>
            <w:tcW w:w="2200" w:type="dxa"/>
            <w:vAlign w:val="center"/>
          </w:tcPr>
          <w:p w14:paraId="7B88D8F0" w14:textId="77777777" w:rsidR="001B6FED" w:rsidRPr="006D6D77" w:rsidRDefault="001B6FED" w:rsidP="00EE75E9">
            <w:pPr>
              <w:pStyle w:val="TAC"/>
              <w:rPr>
                <w:rFonts w:eastAsia="Batang" w:cs="Arial"/>
                <w:lang w:eastAsia="en-US"/>
              </w:rPr>
            </w:pPr>
            <w:r w:rsidRPr="006D6D77">
              <w:rPr>
                <w:rFonts w:eastAsia="Batang" w:cs="Arial"/>
                <w:lang w:eastAsia="en-US"/>
              </w:rPr>
              <w:t>0.0</w:t>
            </w:r>
          </w:p>
        </w:tc>
      </w:tr>
      <w:tr w:rsidR="001B6FED" w:rsidRPr="0032410E" w14:paraId="6F2B78E5" w14:textId="77777777" w:rsidTr="00EE75E9">
        <w:trPr>
          <w:trHeight w:val="144"/>
        </w:trPr>
        <w:tc>
          <w:tcPr>
            <w:tcW w:w="2120" w:type="dxa"/>
            <w:vAlign w:val="center"/>
          </w:tcPr>
          <w:p w14:paraId="6D0EF15E" w14:textId="77777777" w:rsidR="001B6FED" w:rsidRPr="006D6D77" w:rsidRDefault="001B6FED" w:rsidP="00EE75E9">
            <w:pPr>
              <w:pStyle w:val="TAC"/>
              <w:rPr>
                <w:rFonts w:eastAsia="Batang" w:cs="Arial"/>
                <w:lang w:eastAsia="en-US"/>
              </w:rPr>
            </w:pPr>
            <w:r w:rsidRPr="006D6D77">
              <w:rPr>
                <w:rFonts w:eastAsia="Batang" w:cs="Arial"/>
                <w:lang w:eastAsia="en-US"/>
              </w:rPr>
              <w:t>500</w:t>
            </w:r>
          </w:p>
        </w:tc>
        <w:tc>
          <w:tcPr>
            <w:tcW w:w="2200" w:type="dxa"/>
            <w:vAlign w:val="center"/>
          </w:tcPr>
          <w:p w14:paraId="714E9809" w14:textId="77777777" w:rsidR="001B6FED" w:rsidRPr="006D6D77" w:rsidRDefault="001B6FED" w:rsidP="00EE75E9">
            <w:pPr>
              <w:pStyle w:val="TAC"/>
              <w:rPr>
                <w:rFonts w:eastAsia="Batang" w:cs="Arial"/>
                <w:lang w:eastAsia="en-US"/>
              </w:rPr>
            </w:pPr>
            <w:r w:rsidRPr="006D6D77">
              <w:rPr>
                <w:rFonts w:eastAsia="Batang" w:cs="Arial"/>
                <w:lang w:eastAsia="en-US"/>
              </w:rPr>
              <w:t>0.2</w:t>
            </w:r>
          </w:p>
        </w:tc>
      </w:tr>
      <w:tr w:rsidR="001B6FED" w:rsidRPr="0032410E" w14:paraId="52EB224B" w14:textId="77777777" w:rsidTr="00EE75E9">
        <w:trPr>
          <w:trHeight w:val="144"/>
        </w:trPr>
        <w:tc>
          <w:tcPr>
            <w:tcW w:w="2120" w:type="dxa"/>
            <w:vAlign w:val="center"/>
          </w:tcPr>
          <w:p w14:paraId="71C9CB1F" w14:textId="77777777" w:rsidR="001B6FED" w:rsidRPr="006D6D77" w:rsidRDefault="001B6FED" w:rsidP="00EE75E9">
            <w:pPr>
              <w:pStyle w:val="TAC"/>
              <w:rPr>
                <w:rFonts w:eastAsia="Batang" w:cs="Arial"/>
                <w:lang w:eastAsia="en-US"/>
              </w:rPr>
            </w:pPr>
            <w:r w:rsidRPr="006D6D77">
              <w:rPr>
                <w:rFonts w:eastAsia="Batang" w:cs="Arial"/>
                <w:lang w:eastAsia="en-US"/>
              </w:rPr>
              <w:t>1600</w:t>
            </w:r>
          </w:p>
        </w:tc>
        <w:tc>
          <w:tcPr>
            <w:tcW w:w="2200" w:type="dxa"/>
            <w:vAlign w:val="center"/>
          </w:tcPr>
          <w:p w14:paraId="65824DAF" w14:textId="77777777" w:rsidR="001B6FED" w:rsidRPr="006D6D77" w:rsidRDefault="001B6FED" w:rsidP="00EE75E9">
            <w:pPr>
              <w:pStyle w:val="TAC"/>
              <w:rPr>
                <w:rFonts w:eastAsia="Batang" w:cs="Arial"/>
                <w:lang w:eastAsia="en-US"/>
              </w:rPr>
            </w:pPr>
            <w:r w:rsidRPr="006D6D77">
              <w:rPr>
                <w:rFonts w:eastAsia="Batang" w:cs="Arial"/>
                <w:lang w:eastAsia="en-US"/>
              </w:rPr>
              <w:t>-3.0</w:t>
            </w:r>
          </w:p>
        </w:tc>
      </w:tr>
      <w:tr w:rsidR="001B6FED" w:rsidRPr="0032410E" w14:paraId="0CE0C4E2" w14:textId="77777777" w:rsidTr="00EE75E9">
        <w:trPr>
          <w:trHeight w:val="144"/>
        </w:trPr>
        <w:tc>
          <w:tcPr>
            <w:tcW w:w="2120" w:type="dxa"/>
            <w:vAlign w:val="center"/>
          </w:tcPr>
          <w:p w14:paraId="218F6A6B" w14:textId="77777777" w:rsidR="001B6FED" w:rsidRPr="006D6D77" w:rsidRDefault="001B6FED" w:rsidP="00EE75E9">
            <w:pPr>
              <w:pStyle w:val="TAC"/>
              <w:rPr>
                <w:rFonts w:eastAsia="Batang" w:cs="Arial"/>
                <w:lang w:eastAsia="en-US"/>
              </w:rPr>
            </w:pPr>
            <w:r w:rsidRPr="006D6D77">
              <w:rPr>
                <w:rFonts w:eastAsia="Batang" w:cs="Arial"/>
                <w:lang w:eastAsia="en-US"/>
              </w:rPr>
              <w:t>2300</w:t>
            </w:r>
          </w:p>
        </w:tc>
        <w:tc>
          <w:tcPr>
            <w:tcW w:w="2200" w:type="dxa"/>
            <w:vAlign w:val="center"/>
          </w:tcPr>
          <w:p w14:paraId="15F2562D" w14:textId="77777777" w:rsidR="001B6FED" w:rsidRPr="006D6D77" w:rsidRDefault="001B6FED" w:rsidP="00EE75E9">
            <w:pPr>
              <w:pStyle w:val="TAC"/>
              <w:rPr>
                <w:rFonts w:eastAsia="Batang" w:cs="Arial"/>
                <w:lang w:eastAsia="en-US"/>
              </w:rPr>
            </w:pPr>
            <w:r w:rsidRPr="006D6D77">
              <w:rPr>
                <w:rFonts w:eastAsia="Batang" w:cs="Arial"/>
                <w:lang w:eastAsia="en-US"/>
              </w:rPr>
              <w:t>-5.0</w:t>
            </w:r>
          </w:p>
        </w:tc>
      </w:tr>
      <w:tr w:rsidR="001B6FED" w:rsidRPr="0032410E" w14:paraId="0D9A8BB4" w14:textId="77777777" w:rsidTr="00EE75E9">
        <w:trPr>
          <w:trHeight w:val="144"/>
        </w:trPr>
        <w:tc>
          <w:tcPr>
            <w:tcW w:w="2120" w:type="dxa"/>
            <w:vAlign w:val="center"/>
          </w:tcPr>
          <w:p w14:paraId="25EDBEFC" w14:textId="77777777" w:rsidR="001B6FED" w:rsidRPr="006D6D77" w:rsidRDefault="001B6FED" w:rsidP="00EE75E9">
            <w:pPr>
              <w:pStyle w:val="TAC"/>
              <w:rPr>
                <w:rFonts w:eastAsia="Batang" w:cs="Arial"/>
                <w:lang w:eastAsia="en-US"/>
              </w:rPr>
            </w:pPr>
            <w:r w:rsidRPr="006D6D77">
              <w:rPr>
                <w:rFonts w:eastAsia="Batang" w:cs="Arial"/>
                <w:lang w:eastAsia="en-US"/>
              </w:rPr>
              <w:t>5000</w:t>
            </w:r>
          </w:p>
        </w:tc>
        <w:tc>
          <w:tcPr>
            <w:tcW w:w="2200" w:type="dxa"/>
            <w:vAlign w:val="center"/>
          </w:tcPr>
          <w:p w14:paraId="2CC49BD2" w14:textId="77777777" w:rsidR="001B6FED" w:rsidRPr="006D6D77" w:rsidRDefault="001B6FED" w:rsidP="00EE75E9">
            <w:pPr>
              <w:pStyle w:val="TAC"/>
              <w:rPr>
                <w:rFonts w:eastAsia="Batang" w:cs="Arial"/>
                <w:lang w:eastAsia="en-US"/>
              </w:rPr>
            </w:pPr>
            <w:r w:rsidRPr="006D6D77">
              <w:rPr>
                <w:rFonts w:eastAsia="Batang" w:cs="Arial"/>
                <w:lang w:eastAsia="en-US"/>
              </w:rPr>
              <w:t>-7.0</w:t>
            </w:r>
          </w:p>
        </w:tc>
      </w:tr>
    </w:tbl>
    <w:p w14:paraId="7CEE25A5" w14:textId="77777777" w:rsidR="003E34CF" w:rsidRPr="00B15549" w:rsidRDefault="003E34CF" w:rsidP="003E34CF"/>
    <w:p w14:paraId="5727200E" w14:textId="77777777" w:rsidR="003E34CF" w:rsidRPr="00B15549" w:rsidRDefault="003A1ACE" w:rsidP="003E34CF">
      <w:pPr>
        <w:pStyle w:val="Heading8"/>
      </w:pPr>
      <w:r w:rsidRPr="00B15549">
        <w:br w:type="page"/>
      </w:r>
      <w:bookmarkStart w:id="90" w:name="_Toc528162835"/>
      <w:r w:rsidR="003E34CF" w:rsidRPr="00B15549">
        <w:lastRenderedPageBreak/>
        <w:t>Annex C (informative): Characteristics of the interfering signals</w:t>
      </w:r>
      <w:bookmarkEnd w:id="90"/>
    </w:p>
    <w:p w14:paraId="13058F55" w14:textId="77777777" w:rsidR="003E34CF" w:rsidRPr="00B15549" w:rsidRDefault="003E34CF" w:rsidP="003A1ACE">
      <w:r w:rsidRPr="00B15549">
        <w:t>The interfering signal for the 1.4 MHz in-channel requirement shall be a PUCCH.</w:t>
      </w:r>
      <w:r w:rsidR="00C521F2" w:rsidRPr="00B15549">
        <w:t xml:space="preserve"> </w:t>
      </w:r>
      <w:r w:rsidRPr="00B15549">
        <w:t>For the other requirements the interferer shall be a PUSCH containing data and reference symbols. Normal cyclic prefix is used. The data content shall be uncorrelated to the wanted signal and modulated according to clause 5 of TS</w:t>
      </w:r>
      <w:r w:rsidR="003A1ACE" w:rsidRPr="00B15549">
        <w:t xml:space="preserve"> </w:t>
      </w:r>
      <w:r w:rsidRPr="00B15549">
        <w:t>36.211. Mapping of the PUCCH and PUSCH modulation to receiver requirement are specified in table C-1.1.</w:t>
      </w:r>
    </w:p>
    <w:p w14:paraId="575865FA" w14:textId="77777777" w:rsidR="003E34CF" w:rsidRPr="00B15549" w:rsidRDefault="003E34CF" w:rsidP="00144C6C">
      <w:pPr>
        <w:pStyle w:val="TH"/>
      </w:pPr>
      <w:r w:rsidRPr="00B15549">
        <w:t>Table C-1.1: Modulation of the interfering signal</w:t>
      </w:r>
    </w:p>
    <w:tbl>
      <w:tblPr>
        <w:tblW w:w="65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tblCellMar>
        <w:tblLook w:val="04A0" w:firstRow="1" w:lastRow="0" w:firstColumn="1" w:lastColumn="0" w:noHBand="0" w:noVBand="1"/>
      </w:tblPr>
      <w:tblGrid>
        <w:gridCol w:w="4770"/>
        <w:gridCol w:w="1800"/>
      </w:tblGrid>
      <w:tr w:rsidR="003E34CF" w:rsidRPr="0032410E" w14:paraId="33F63B7A" w14:textId="77777777" w:rsidTr="003A1ACE">
        <w:trPr>
          <w:cantSplit/>
          <w:jc w:val="center"/>
        </w:trPr>
        <w:tc>
          <w:tcPr>
            <w:tcW w:w="477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54D0733" w14:textId="77777777" w:rsidR="003E34CF" w:rsidRPr="006D6D77" w:rsidRDefault="003E34CF">
            <w:pPr>
              <w:pStyle w:val="TAH"/>
              <w:rPr>
                <w:rFonts w:eastAsia="Batang" w:cs="Arial"/>
                <w:lang w:eastAsia="en-US"/>
              </w:rPr>
            </w:pPr>
            <w:r w:rsidRPr="006D6D77">
              <w:rPr>
                <w:rFonts w:eastAsia="Batang" w:cs="Arial"/>
                <w:lang w:eastAsia="en-US"/>
              </w:rPr>
              <w:t>Receiver requirement</w:t>
            </w:r>
          </w:p>
        </w:tc>
        <w:tc>
          <w:tcPr>
            <w:tcW w:w="180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71A3880" w14:textId="77777777" w:rsidR="003E34CF" w:rsidRPr="006D6D77" w:rsidRDefault="003E34CF">
            <w:pPr>
              <w:pStyle w:val="TAH"/>
              <w:rPr>
                <w:rFonts w:eastAsia="Batang" w:cs="Arial"/>
                <w:lang w:eastAsia="en-US"/>
              </w:rPr>
            </w:pPr>
            <w:r w:rsidRPr="006D6D77">
              <w:rPr>
                <w:rFonts w:eastAsia="Batang" w:cs="Arial"/>
                <w:lang w:eastAsia="en-US"/>
              </w:rPr>
              <w:t>Signal/Modulation</w:t>
            </w:r>
          </w:p>
        </w:tc>
      </w:tr>
      <w:tr w:rsidR="003E34CF" w:rsidRPr="0032410E" w14:paraId="7A4BF189" w14:textId="77777777" w:rsidTr="003A1ACE">
        <w:trPr>
          <w:cantSplit/>
          <w:jc w:val="center"/>
        </w:trPr>
        <w:tc>
          <w:tcPr>
            <w:tcW w:w="477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8547AE9" w14:textId="77777777" w:rsidR="003E34CF" w:rsidRPr="006D6D77" w:rsidRDefault="003E34CF">
            <w:pPr>
              <w:pStyle w:val="TAL"/>
              <w:rPr>
                <w:rFonts w:eastAsia="Batang" w:cs="Arial"/>
                <w:lang w:eastAsia="en-US"/>
              </w:rPr>
            </w:pPr>
            <w:r w:rsidRPr="006D6D77">
              <w:rPr>
                <w:rFonts w:eastAsia="Batang" w:cs="Arial"/>
                <w:lang w:eastAsia="en-US"/>
              </w:rPr>
              <w:t>In-channel selectivity (1.4 MHz channel)</w:t>
            </w:r>
          </w:p>
        </w:tc>
        <w:tc>
          <w:tcPr>
            <w:tcW w:w="180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BFBE9FA" w14:textId="77777777" w:rsidR="003E34CF" w:rsidRPr="006D6D77" w:rsidRDefault="003E34CF">
            <w:pPr>
              <w:pStyle w:val="TAC"/>
              <w:rPr>
                <w:rFonts w:eastAsia="Batang" w:cs="Arial"/>
                <w:lang w:eastAsia="en-US"/>
              </w:rPr>
            </w:pPr>
            <w:r w:rsidRPr="006D6D77">
              <w:rPr>
                <w:rFonts w:eastAsia="Batang" w:cs="Arial"/>
                <w:lang w:eastAsia="en-US"/>
              </w:rPr>
              <w:t>PUCCH/QPSK</w:t>
            </w:r>
          </w:p>
        </w:tc>
      </w:tr>
      <w:tr w:rsidR="003E34CF" w:rsidRPr="0032410E" w14:paraId="427DB49F" w14:textId="77777777" w:rsidTr="003A1ACE">
        <w:trPr>
          <w:cantSplit/>
          <w:jc w:val="center"/>
        </w:trPr>
        <w:tc>
          <w:tcPr>
            <w:tcW w:w="477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E7E0D2E" w14:textId="77777777" w:rsidR="003E34CF" w:rsidRPr="006D6D77" w:rsidRDefault="003E34CF" w:rsidP="003E34CF">
            <w:pPr>
              <w:pStyle w:val="TAL"/>
              <w:rPr>
                <w:rFonts w:eastAsia="Batang" w:cs="Arial"/>
                <w:lang w:eastAsia="en-US"/>
              </w:rPr>
            </w:pPr>
            <w:r w:rsidRPr="006D6D77">
              <w:rPr>
                <w:rFonts w:eastAsia="Batang" w:cs="Arial"/>
                <w:lang w:eastAsia="en-US"/>
              </w:rPr>
              <w:t>In-channel selectivity (3, 5,10, 15 and 20 MHz channel)</w:t>
            </w:r>
          </w:p>
        </w:tc>
        <w:tc>
          <w:tcPr>
            <w:tcW w:w="180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4CC73A7" w14:textId="77777777" w:rsidR="003E34CF" w:rsidRPr="006D6D77" w:rsidRDefault="003E34CF">
            <w:pPr>
              <w:pStyle w:val="TAC"/>
              <w:rPr>
                <w:rFonts w:eastAsia="Batang" w:cs="Arial"/>
                <w:lang w:eastAsia="en-US"/>
              </w:rPr>
            </w:pPr>
            <w:r w:rsidRPr="006D6D77">
              <w:rPr>
                <w:rFonts w:eastAsia="Batang" w:cs="Arial"/>
                <w:lang w:eastAsia="en-US"/>
              </w:rPr>
              <w:t>PUSCH/16QAM</w:t>
            </w:r>
          </w:p>
        </w:tc>
      </w:tr>
      <w:tr w:rsidR="003E34CF" w:rsidRPr="0032410E" w14:paraId="36CFE4A0" w14:textId="77777777" w:rsidTr="003A1ACE">
        <w:trPr>
          <w:cantSplit/>
          <w:jc w:val="center"/>
        </w:trPr>
        <w:tc>
          <w:tcPr>
            <w:tcW w:w="477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B870144" w14:textId="77777777" w:rsidR="003E34CF" w:rsidRPr="006D6D77" w:rsidRDefault="003E34CF">
            <w:pPr>
              <w:pStyle w:val="TAL"/>
              <w:rPr>
                <w:rFonts w:eastAsia="Batang" w:cs="Arial"/>
                <w:lang w:eastAsia="en-US"/>
              </w:rPr>
            </w:pPr>
            <w:r w:rsidRPr="006D6D77">
              <w:rPr>
                <w:rFonts w:eastAsia="Batang" w:cs="Arial"/>
                <w:lang w:eastAsia="en-US"/>
              </w:rPr>
              <w:t>Adjacent channel selectivity and narrow-band blocking</w:t>
            </w:r>
          </w:p>
        </w:tc>
        <w:tc>
          <w:tcPr>
            <w:tcW w:w="180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5486ED0" w14:textId="77777777" w:rsidR="003E34CF" w:rsidRPr="006D6D77" w:rsidRDefault="003E34CF">
            <w:pPr>
              <w:pStyle w:val="TAC"/>
              <w:rPr>
                <w:rFonts w:eastAsia="Batang" w:cs="Arial"/>
                <w:lang w:eastAsia="en-US"/>
              </w:rPr>
            </w:pPr>
            <w:r w:rsidRPr="006D6D77">
              <w:rPr>
                <w:rFonts w:eastAsia="Batang" w:cs="Arial"/>
                <w:lang w:eastAsia="en-US"/>
              </w:rPr>
              <w:t>PUSCH/QPSK</w:t>
            </w:r>
          </w:p>
        </w:tc>
      </w:tr>
      <w:tr w:rsidR="003E34CF" w:rsidRPr="0032410E" w14:paraId="03EB5EFA" w14:textId="77777777" w:rsidTr="003A1ACE">
        <w:trPr>
          <w:cantSplit/>
          <w:jc w:val="center"/>
        </w:trPr>
        <w:tc>
          <w:tcPr>
            <w:tcW w:w="477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0829767" w14:textId="77777777" w:rsidR="003E34CF" w:rsidRPr="006D6D77" w:rsidRDefault="003E34CF">
            <w:pPr>
              <w:pStyle w:val="TAL"/>
              <w:rPr>
                <w:rFonts w:eastAsia="Batang" w:cs="Arial"/>
                <w:lang w:eastAsia="en-US"/>
              </w:rPr>
            </w:pPr>
            <w:r w:rsidRPr="006D6D77">
              <w:rPr>
                <w:rFonts w:eastAsia="Batang" w:cs="Arial"/>
                <w:lang w:eastAsia="en-US"/>
              </w:rPr>
              <w:t>Blocking</w:t>
            </w:r>
          </w:p>
        </w:tc>
        <w:tc>
          <w:tcPr>
            <w:tcW w:w="180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CF73CFD" w14:textId="77777777" w:rsidR="003E34CF" w:rsidRPr="006D6D77" w:rsidRDefault="003E34CF">
            <w:pPr>
              <w:pStyle w:val="TAC"/>
              <w:rPr>
                <w:rFonts w:eastAsia="Batang" w:cs="Arial"/>
                <w:lang w:eastAsia="en-US"/>
              </w:rPr>
            </w:pPr>
            <w:r w:rsidRPr="006D6D77">
              <w:rPr>
                <w:rFonts w:eastAsia="Batang" w:cs="Arial"/>
                <w:lang w:eastAsia="en-US"/>
              </w:rPr>
              <w:t>PUSCH/QPSK</w:t>
            </w:r>
          </w:p>
        </w:tc>
      </w:tr>
      <w:tr w:rsidR="003E34CF" w:rsidRPr="0032410E" w14:paraId="0A451681" w14:textId="77777777" w:rsidTr="003A1ACE">
        <w:trPr>
          <w:cantSplit/>
          <w:jc w:val="center"/>
        </w:trPr>
        <w:tc>
          <w:tcPr>
            <w:tcW w:w="477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7A73E9C" w14:textId="77777777" w:rsidR="003E34CF" w:rsidRPr="006D6D77" w:rsidRDefault="003E34CF">
            <w:pPr>
              <w:pStyle w:val="TAL"/>
              <w:rPr>
                <w:rFonts w:eastAsia="Batang" w:cs="Arial"/>
                <w:lang w:eastAsia="en-US"/>
              </w:rPr>
            </w:pPr>
            <w:r w:rsidRPr="006D6D77">
              <w:rPr>
                <w:rFonts w:eastAsia="Batang" w:cs="Arial"/>
                <w:lang w:eastAsia="en-US"/>
              </w:rPr>
              <w:t>Receiver intermodulation</w:t>
            </w:r>
          </w:p>
        </w:tc>
        <w:tc>
          <w:tcPr>
            <w:tcW w:w="180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619E3CD" w14:textId="77777777" w:rsidR="003E34CF" w:rsidRPr="006D6D77" w:rsidRDefault="003E34CF">
            <w:pPr>
              <w:pStyle w:val="TAC"/>
              <w:rPr>
                <w:rFonts w:eastAsia="Batang" w:cs="Arial"/>
                <w:lang w:eastAsia="en-US"/>
              </w:rPr>
            </w:pPr>
            <w:r w:rsidRPr="006D6D77">
              <w:rPr>
                <w:rFonts w:eastAsia="Batang" w:cs="Arial"/>
                <w:lang w:eastAsia="en-US"/>
              </w:rPr>
              <w:t>PUSCH/QPSK</w:t>
            </w:r>
          </w:p>
        </w:tc>
      </w:tr>
    </w:tbl>
    <w:p w14:paraId="177CFCFA" w14:textId="77777777" w:rsidR="003E34CF" w:rsidRPr="00B15549" w:rsidRDefault="003E34CF" w:rsidP="003E34CF">
      <w:pPr>
        <w:ind w:left="720"/>
      </w:pPr>
    </w:p>
    <w:p w14:paraId="3101B972" w14:textId="77777777" w:rsidR="003E34CF" w:rsidRPr="00B15549" w:rsidRDefault="003E34CF" w:rsidP="003E34CF">
      <w:pPr>
        <w:pStyle w:val="Heading8"/>
      </w:pPr>
      <w:bookmarkStart w:id="91" w:name="historyclause"/>
      <w:r w:rsidRPr="00B15549">
        <w:br w:type="page"/>
      </w:r>
      <w:bookmarkStart w:id="92" w:name="_Toc528162836"/>
      <w:r w:rsidRPr="00B15549">
        <w:lastRenderedPageBreak/>
        <w:t>Annex D (informative):</w:t>
      </w:r>
      <w:r w:rsidRPr="00B15549">
        <w:br/>
        <w:t>Change history</w:t>
      </w:r>
      <w:bookmarkEnd w:id="92"/>
    </w:p>
    <w:bookmarkEnd w:id="91"/>
    <w:p w14:paraId="2A340DDA" w14:textId="77777777" w:rsidR="003E34CF" w:rsidRPr="00B15549" w:rsidRDefault="003E34CF" w:rsidP="003E34CF">
      <w:pPr>
        <w:pStyle w:val="TH"/>
      </w:pPr>
    </w:p>
    <w:tbl>
      <w:tblPr>
        <w:tblW w:w="924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40" w:type="dxa"/>
        </w:tblCellMar>
        <w:tblLook w:val="0000" w:firstRow="0" w:lastRow="0" w:firstColumn="0" w:lastColumn="0" w:noHBand="0" w:noVBand="0"/>
      </w:tblPr>
      <w:tblGrid>
        <w:gridCol w:w="800"/>
        <w:gridCol w:w="800"/>
        <w:gridCol w:w="1042"/>
        <w:gridCol w:w="700"/>
        <w:gridCol w:w="500"/>
        <w:gridCol w:w="4140"/>
        <w:gridCol w:w="580"/>
        <w:gridCol w:w="681"/>
      </w:tblGrid>
      <w:tr w:rsidR="00A60236" w:rsidRPr="0032410E" w14:paraId="7CCA5399" w14:textId="77777777" w:rsidTr="00B15549">
        <w:trPr>
          <w:jc w:val="center"/>
        </w:trPr>
        <w:tc>
          <w:tcPr>
            <w:tcW w:w="9243" w:type="dxa"/>
            <w:gridSpan w:val="8"/>
            <w:shd w:val="clear" w:color="auto" w:fill="E6E6E6"/>
          </w:tcPr>
          <w:p w14:paraId="2A0429F5" w14:textId="77777777" w:rsidR="00A60236" w:rsidRPr="006D6D77" w:rsidRDefault="00A60236" w:rsidP="00144C6C">
            <w:pPr>
              <w:pStyle w:val="TAH"/>
              <w:rPr>
                <w:rFonts w:eastAsia="Batang" w:cs="Arial"/>
                <w:lang w:eastAsia="en-US"/>
              </w:rPr>
            </w:pPr>
            <w:r w:rsidRPr="006D6D77">
              <w:rPr>
                <w:rFonts w:eastAsia="Batang" w:cs="Arial"/>
                <w:lang w:eastAsia="en-US"/>
              </w:rPr>
              <w:t>Change history</w:t>
            </w:r>
          </w:p>
        </w:tc>
      </w:tr>
      <w:tr w:rsidR="00A60236" w:rsidRPr="0032410E" w14:paraId="234AD72A" w14:textId="77777777" w:rsidTr="00B15549">
        <w:trPr>
          <w:jc w:val="center"/>
        </w:trPr>
        <w:tc>
          <w:tcPr>
            <w:tcW w:w="800" w:type="dxa"/>
            <w:shd w:val="clear" w:color="auto" w:fill="E6E6E6"/>
          </w:tcPr>
          <w:p w14:paraId="78F60C3D" w14:textId="77777777" w:rsidR="00A60236" w:rsidRPr="006D6D77" w:rsidRDefault="00A60236" w:rsidP="00BF28B9">
            <w:pPr>
              <w:pStyle w:val="TAH"/>
              <w:rPr>
                <w:rFonts w:eastAsia="Batang" w:cs="Arial"/>
                <w:lang w:eastAsia="en-US"/>
              </w:rPr>
            </w:pPr>
            <w:r w:rsidRPr="006D6D77">
              <w:rPr>
                <w:rFonts w:eastAsia="Batang" w:cs="Arial"/>
                <w:lang w:eastAsia="en-US"/>
              </w:rPr>
              <w:t>Date</w:t>
            </w:r>
          </w:p>
        </w:tc>
        <w:tc>
          <w:tcPr>
            <w:tcW w:w="800" w:type="dxa"/>
            <w:shd w:val="clear" w:color="auto" w:fill="E6E6E6"/>
          </w:tcPr>
          <w:p w14:paraId="12408383" w14:textId="77777777" w:rsidR="00A60236" w:rsidRPr="006D6D77" w:rsidRDefault="00A60236" w:rsidP="00BF28B9">
            <w:pPr>
              <w:pStyle w:val="TAH"/>
              <w:rPr>
                <w:rFonts w:eastAsia="Batang" w:cs="Arial"/>
                <w:snapToGrid w:val="0"/>
                <w:szCs w:val="16"/>
                <w:lang w:eastAsia="en-US"/>
              </w:rPr>
            </w:pPr>
            <w:r w:rsidRPr="006D6D77">
              <w:rPr>
                <w:rFonts w:eastAsia="Batang" w:cs="Arial"/>
                <w:snapToGrid w:val="0"/>
                <w:szCs w:val="16"/>
                <w:lang w:eastAsia="en-US"/>
              </w:rPr>
              <w:t>TSG</w:t>
            </w:r>
          </w:p>
        </w:tc>
        <w:tc>
          <w:tcPr>
            <w:tcW w:w="1042" w:type="dxa"/>
            <w:shd w:val="clear" w:color="auto" w:fill="E6E6E6"/>
          </w:tcPr>
          <w:p w14:paraId="5001FC19" w14:textId="77777777" w:rsidR="00A60236" w:rsidRPr="006D6D77" w:rsidRDefault="00A60236" w:rsidP="00BF28B9">
            <w:pPr>
              <w:pStyle w:val="TAH"/>
              <w:rPr>
                <w:rFonts w:eastAsia="Batang" w:cs="Arial"/>
                <w:lang w:eastAsia="en-US"/>
              </w:rPr>
            </w:pPr>
            <w:r w:rsidRPr="006D6D77">
              <w:rPr>
                <w:rFonts w:eastAsia="Batang" w:cs="Arial"/>
                <w:lang w:eastAsia="en-US"/>
              </w:rPr>
              <w:t>Doc.</w:t>
            </w:r>
          </w:p>
        </w:tc>
        <w:tc>
          <w:tcPr>
            <w:tcW w:w="700" w:type="dxa"/>
            <w:shd w:val="clear" w:color="auto" w:fill="E6E6E6"/>
          </w:tcPr>
          <w:p w14:paraId="77313E2B" w14:textId="77777777" w:rsidR="00A60236" w:rsidRPr="006D6D77" w:rsidRDefault="00A60236" w:rsidP="00BF28B9">
            <w:pPr>
              <w:pStyle w:val="TAH"/>
              <w:rPr>
                <w:rFonts w:eastAsia="Batang" w:cs="Arial"/>
                <w:lang w:eastAsia="en-US"/>
              </w:rPr>
            </w:pPr>
            <w:r w:rsidRPr="006D6D77">
              <w:rPr>
                <w:rFonts w:eastAsia="Batang" w:cs="Arial"/>
                <w:lang w:eastAsia="en-US"/>
              </w:rPr>
              <w:t>CR</w:t>
            </w:r>
          </w:p>
        </w:tc>
        <w:tc>
          <w:tcPr>
            <w:tcW w:w="500" w:type="dxa"/>
            <w:shd w:val="clear" w:color="auto" w:fill="E6E6E6"/>
          </w:tcPr>
          <w:p w14:paraId="372AF7D3" w14:textId="77777777" w:rsidR="00A60236" w:rsidRPr="006D6D77" w:rsidRDefault="00A60236" w:rsidP="00BF28B9">
            <w:pPr>
              <w:pStyle w:val="TAH"/>
              <w:rPr>
                <w:rFonts w:eastAsia="Batang" w:cs="Arial"/>
                <w:lang w:eastAsia="en-US"/>
              </w:rPr>
            </w:pPr>
            <w:r w:rsidRPr="006D6D77">
              <w:rPr>
                <w:rFonts w:eastAsia="Batang" w:cs="Arial"/>
                <w:lang w:eastAsia="en-US"/>
              </w:rPr>
              <w:t>Rev</w:t>
            </w:r>
          </w:p>
        </w:tc>
        <w:tc>
          <w:tcPr>
            <w:tcW w:w="4140" w:type="dxa"/>
            <w:shd w:val="clear" w:color="auto" w:fill="E6E6E6"/>
          </w:tcPr>
          <w:p w14:paraId="06722B67" w14:textId="77777777" w:rsidR="00A60236" w:rsidRPr="006D6D77" w:rsidRDefault="00A60236" w:rsidP="00BF28B9">
            <w:pPr>
              <w:pStyle w:val="TAH"/>
              <w:rPr>
                <w:rFonts w:eastAsia="Batang" w:cs="Arial"/>
                <w:lang w:eastAsia="en-US"/>
              </w:rPr>
            </w:pPr>
            <w:r w:rsidRPr="006D6D77">
              <w:rPr>
                <w:rFonts w:eastAsia="Batang" w:cs="Arial"/>
                <w:lang w:eastAsia="en-US"/>
              </w:rPr>
              <w:t>Subject/Comment</w:t>
            </w:r>
          </w:p>
        </w:tc>
        <w:tc>
          <w:tcPr>
            <w:tcW w:w="580" w:type="dxa"/>
            <w:shd w:val="clear" w:color="auto" w:fill="E6E6E6"/>
          </w:tcPr>
          <w:p w14:paraId="64F7C869" w14:textId="77777777" w:rsidR="00A60236" w:rsidRPr="006D6D77" w:rsidRDefault="00A60236" w:rsidP="00BF28B9">
            <w:pPr>
              <w:pStyle w:val="TAH"/>
              <w:rPr>
                <w:rFonts w:eastAsia="Batang" w:cs="Arial"/>
                <w:lang w:eastAsia="en-US"/>
              </w:rPr>
            </w:pPr>
            <w:r w:rsidRPr="006D6D77">
              <w:rPr>
                <w:rFonts w:eastAsia="Batang" w:cs="Arial"/>
                <w:lang w:eastAsia="en-US"/>
              </w:rPr>
              <w:t>Old</w:t>
            </w:r>
          </w:p>
        </w:tc>
        <w:tc>
          <w:tcPr>
            <w:tcW w:w="681" w:type="dxa"/>
            <w:shd w:val="clear" w:color="auto" w:fill="E6E6E6"/>
          </w:tcPr>
          <w:p w14:paraId="10D0549D" w14:textId="77777777" w:rsidR="00A60236" w:rsidRPr="006D6D77" w:rsidRDefault="00A60236" w:rsidP="00BF28B9">
            <w:pPr>
              <w:pStyle w:val="TAH"/>
              <w:rPr>
                <w:rFonts w:eastAsia="Batang" w:cs="Arial"/>
                <w:lang w:eastAsia="en-US"/>
              </w:rPr>
            </w:pPr>
            <w:r w:rsidRPr="006D6D77">
              <w:rPr>
                <w:rFonts w:eastAsia="Batang" w:cs="Arial"/>
                <w:lang w:eastAsia="en-US"/>
              </w:rPr>
              <w:t>New</w:t>
            </w:r>
          </w:p>
        </w:tc>
      </w:tr>
      <w:tr w:rsidR="00A60236" w:rsidRPr="0032410E" w14:paraId="1D15EB0E" w14:textId="77777777" w:rsidTr="00B155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92D2EB8"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03-2013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565EEC2"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RP-59</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52855EDE"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RP-130317</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6195550B" w14:textId="77777777" w:rsidR="00A60236" w:rsidRPr="00B65B9C" w:rsidRDefault="00A60236" w:rsidP="00370AB9">
            <w:pPr>
              <w:pStyle w:val="TAL"/>
              <w:rPr>
                <w:rFonts w:eastAsia="Batang" w:cs="Arial"/>
                <w:sz w:val="16"/>
                <w:szCs w:val="16"/>
                <w:lang w:eastAsia="en-US"/>
              </w:rPr>
            </w:pP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38EC8480" w14:textId="77777777" w:rsidR="00A60236" w:rsidRPr="00B65B9C" w:rsidRDefault="00A60236" w:rsidP="00370AB9">
            <w:pPr>
              <w:pStyle w:val="TAL"/>
              <w:rPr>
                <w:rFonts w:eastAsia="Batang" w:cs="Arial"/>
                <w:sz w:val="16"/>
                <w:szCs w:val="16"/>
                <w:lang w:eastAsia="en-US"/>
              </w:rPr>
            </w:pP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64A405DA"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Presented for information at RAN#59.</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038176DB" w14:textId="77777777" w:rsidR="00A60236" w:rsidRPr="00B65B9C" w:rsidRDefault="00A60236" w:rsidP="00370AB9">
            <w:pPr>
              <w:pStyle w:val="TAL"/>
              <w:rPr>
                <w:rFonts w:eastAsia="Batang" w:cs="Arial"/>
                <w:sz w:val="16"/>
                <w:szCs w:val="16"/>
                <w:lang w:eastAsia="en-US"/>
              </w:rPr>
            </w:pP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18B9704D"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1.0.0</w:t>
            </w:r>
          </w:p>
        </w:tc>
      </w:tr>
      <w:tr w:rsidR="00A60236" w:rsidRPr="0032410E" w14:paraId="140201AE" w14:textId="77777777" w:rsidTr="00B155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6CE72A96"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06-2013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59A6AA"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RP-60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395BB06F"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RP-130839</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0D8C62BA" w14:textId="77777777" w:rsidR="00A60236" w:rsidRPr="00B65B9C" w:rsidRDefault="00A60236" w:rsidP="00370AB9">
            <w:pPr>
              <w:pStyle w:val="TAL"/>
              <w:rPr>
                <w:rFonts w:eastAsia="Batang" w:cs="Arial"/>
                <w:sz w:val="16"/>
                <w:szCs w:val="16"/>
                <w:lang w:eastAsia="en-US"/>
              </w:rPr>
            </w:pP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5DB42939" w14:textId="77777777" w:rsidR="00A60236" w:rsidRPr="00B65B9C" w:rsidRDefault="00A60236" w:rsidP="00370AB9">
            <w:pPr>
              <w:pStyle w:val="TAL"/>
              <w:rPr>
                <w:rFonts w:eastAsia="Batang" w:cs="Arial"/>
                <w:sz w:val="16"/>
                <w:szCs w:val="16"/>
                <w:lang w:eastAsia="en-US"/>
              </w:rPr>
            </w:pP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639E5DA0"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Presented to RAN#60 for Approval</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4D7AAEDF" w14:textId="77777777" w:rsidR="00A60236" w:rsidRPr="00B65B9C" w:rsidRDefault="00A60236" w:rsidP="00370AB9">
            <w:pPr>
              <w:pStyle w:val="TAL"/>
              <w:rPr>
                <w:rFonts w:eastAsia="Batang" w:cs="Arial"/>
                <w:sz w:val="16"/>
                <w:szCs w:val="16"/>
                <w:lang w:eastAsia="en-US"/>
              </w:rPr>
            </w:pP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7693827E"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1.1.1</w:t>
            </w:r>
          </w:p>
        </w:tc>
      </w:tr>
      <w:tr w:rsidR="00A60236" w:rsidRPr="0032410E" w14:paraId="62A312E0" w14:textId="77777777" w:rsidTr="00B155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C0724E3"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06-2013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1EE68B"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RP-60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217F2050"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RP-130839</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25077149" w14:textId="77777777" w:rsidR="00A60236" w:rsidRPr="00B65B9C" w:rsidRDefault="00A60236" w:rsidP="00370AB9">
            <w:pPr>
              <w:pStyle w:val="TAL"/>
              <w:rPr>
                <w:rFonts w:eastAsia="Batang" w:cs="Arial"/>
                <w:sz w:val="16"/>
                <w:szCs w:val="16"/>
                <w:lang w:eastAsia="en-US"/>
              </w:rPr>
            </w:pP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2991B74A" w14:textId="77777777" w:rsidR="00A60236" w:rsidRPr="00B65B9C" w:rsidRDefault="00A60236" w:rsidP="00370AB9">
            <w:pPr>
              <w:pStyle w:val="TAL"/>
              <w:rPr>
                <w:rFonts w:eastAsia="Batang" w:cs="Arial"/>
                <w:sz w:val="16"/>
                <w:szCs w:val="16"/>
                <w:lang w:eastAsia="en-US"/>
              </w:rPr>
            </w:pP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56316D72"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TR Approved by RAN</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414086E8"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1.1.1</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6384399C" w14:textId="77777777" w:rsidR="00A60236" w:rsidRPr="00B65B9C" w:rsidRDefault="00A60236" w:rsidP="00370AB9">
            <w:pPr>
              <w:pStyle w:val="TAL"/>
              <w:rPr>
                <w:rFonts w:eastAsia="Batang" w:cs="Arial"/>
                <w:sz w:val="16"/>
                <w:szCs w:val="16"/>
                <w:lang w:eastAsia="en-US"/>
              </w:rPr>
            </w:pPr>
            <w:r w:rsidRPr="00B65B9C">
              <w:rPr>
                <w:rFonts w:eastAsia="Batang" w:cs="Arial"/>
                <w:sz w:val="16"/>
                <w:szCs w:val="16"/>
                <w:lang w:eastAsia="en-US"/>
              </w:rPr>
              <w:t>11.0.0</w:t>
            </w:r>
          </w:p>
        </w:tc>
      </w:tr>
      <w:tr w:rsidR="00B15549" w:rsidRPr="0032410E" w14:paraId="4B051009" w14:textId="77777777" w:rsidTr="00B155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5180939"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12-2013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268E20"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RP-62</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302720DE"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RP-131935</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6824A3D0"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002</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60AD411F"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1</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71A824F1"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Addition of UL RTOA Measurement Accuracy Requirements to TS 36.111</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5A9E13DB"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11.0.0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7D6C9E62" w14:textId="77777777" w:rsidR="00B15549" w:rsidRPr="00B65B9C" w:rsidRDefault="00B15549" w:rsidP="00370AB9">
            <w:pPr>
              <w:pStyle w:val="TAL"/>
              <w:rPr>
                <w:rFonts w:eastAsia="Batang" w:cs="Arial"/>
                <w:sz w:val="16"/>
                <w:szCs w:val="16"/>
                <w:lang w:eastAsia="en-US"/>
              </w:rPr>
            </w:pPr>
            <w:r w:rsidRPr="00B65B9C">
              <w:rPr>
                <w:rFonts w:eastAsia="Batang" w:cs="Arial"/>
                <w:sz w:val="16"/>
                <w:szCs w:val="16"/>
                <w:lang w:eastAsia="en-US"/>
              </w:rPr>
              <w:t>11.1.0</w:t>
            </w:r>
          </w:p>
        </w:tc>
      </w:tr>
      <w:tr w:rsidR="00370AB9" w:rsidRPr="0032410E" w14:paraId="41106908" w14:textId="77777777" w:rsidTr="00B155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1C44FB9E"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03-2014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75A7C7"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RP-63</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45B24CCB"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RP-140373</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6438D6DE"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003</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7397FBA8"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2</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289E4349"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Modification of UL RTOA Measurement Accuracy Requirements in TS 36.111</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5A8806AF"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11.1.0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2F754623" w14:textId="77777777" w:rsidR="00370AB9" w:rsidRPr="00B65B9C" w:rsidRDefault="00370AB9" w:rsidP="00370AB9">
            <w:pPr>
              <w:pStyle w:val="TAL"/>
              <w:rPr>
                <w:rFonts w:eastAsia="Batang" w:cs="Arial"/>
                <w:sz w:val="16"/>
                <w:szCs w:val="16"/>
                <w:lang w:eastAsia="en-US"/>
              </w:rPr>
            </w:pPr>
            <w:r w:rsidRPr="00B65B9C">
              <w:rPr>
                <w:rFonts w:eastAsia="Batang" w:cs="Arial"/>
                <w:sz w:val="16"/>
                <w:szCs w:val="16"/>
                <w:lang w:eastAsia="en-US"/>
              </w:rPr>
              <w:t>11.2.0</w:t>
            </w:r>
          </w:p>
        </w:tc>
      </w:tr>
      <w:tr w:rsidR="003667A8" w:rsidRPr="0032410E" w14:paraId="5760520D" w14:textId="77777777" w:rsidTr="003667A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D9A3A37"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06-2014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0B80F73"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RP-64</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00355C7D"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RP-140915</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1A29D33F"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004</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5199D554"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1</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1599DDA1"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Editorial cleanup and completion of annexes in TS 36.111</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4AD81492"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11.2.0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5E9A0FE3" w14:textId="77777777" w:rsidR="003667A8" w:rsidRPr="00B65B9C" w:rsidRDefault="003667A8" w:rsidP="003667A8">
            <w:pPr>
              <w:pStyle w:val="TAL"/>
              <w:rPr>
                <w:rFonts w:eastAsia="Batang" w:cs="Arial"/>
                <w:sz w:val="16"/>
                <w:szCs w:val="16"/>
                <w:lang w:eastAsia="en-US"/>
              </w:rPr>
            </w:pPr>
            <w:r w:rsidRPr="00B65B9C">
              <w:rPr>
                <w:rFonts w:eastAsia="Batang" w:cs="Arial"/>
                <w:sz w:val="16"/>
                <w:szCs w:val="16"/>
                <w:lang w:eastAsia="en-US"/>
              </w:rPr>
              <w:t>11.3.0</w:t>
            </w:r>
          </w:p>
        </w:tc>
      </w:tr>
      <w:tr w:rsidR="001B4575" w:rsidRPr="0032410E" w14:paraId="45DC5484" w14:textId="77777777" w:rsidTr="00B65B9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2538ADB7" w14:textId="77777777" w:rsidR="001B4575" w:rsidRPr="006D6D77" w:rsidRDefault="001B4575" w:rsidP="001B4575">
            <w:pPr>
              <w:pStyle w:val="TAL"/>
              <w:rPr>
                <w:rFonts w:eastAsia="Batang" w:cs="Arial"/>
                <w:sz w:val="16"/>
                <w:szCs w:val="16"/>
                <w:lang w:eastAsia="en-US"/>
              </w:rPr>
            </w:pPr>
            <w:r w:rsidRPr="00566C3D">
              <w:rPr>
                <w:rFonts w:eastAsia="Batang" w:cs="Arial"/>
                <w:sz w:val="16"/>
                <w:szCs w:val="16"/>
                <w:lang w:eastAsia="en-US"/>
              </w:rPr>
              <w:t>09-2014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A6D1C07"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RP-65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16D8E427"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RP-141530</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19B57B12"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0005</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623F1F47"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1</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2A9FDA69"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Addition of Channel Bandwidth Section in TS 36.111</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518AAC09"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11.3.0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4FF6B075" w14:textId="77777777" w:rsidR="001B4575" w:rsidRPr="006D6D77" w:rsidRDefault="001B4575" w:rsidP="001B4575">
            <w:pPr>
              <w:pStyle w:val="TAL"/>
              <w:rPr>
                <w:rFonts w:eastAsia="Batang" w:cs="Arial"/>
                <w:sz w:val="16"/>
                <w:szCs w:val="16"/>
                <w:lang w:eastAsia="en-US"/>
              </w:rPr>
            </w:pPr>
            <w:r w:rsidRPr="006D6D77">
              <w:rPr>
                <w:rFonts w:eastAsia="Batang" w:cs="Arial"/>
                <w:sz w:val="16"/>
                <w:szCs w:val="16"/>
                <w:lang w:eastAsia="en-US"/>
              </w:rPr>
              <w:t>11.4.0</w:t>
            </w:r>
          </w:p>
        </w:tc>
      </w:tr>
      <w:tr w:rsidR="00D97C76" w:rsidRPr="0032410E" w14:paraId="57AB3656" w14:textId="77777777" w:rsidTr="00B65B9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0A327E4" w14:textId="77777777" w:rsidR="00D97C76" w:rsidRPr="00855EE6" w:rsidRDefault="00D97C76" w:rsidP="00D97C76">
            <w:pPr>
              <w:pStyle w:val="TAL"/>
              <w:rPr>
                <w:rFonts w:eastAsia="Batang" w:cs="Arial"/>
                <w:sz w:val="16"/>
                <w:szCs w:val="16"/>
                <w:lang w:eastAsia="en-US"/>
              </w:rPr>
            </w:pPr>
            <w:r w:rsidRPr="00855EE6">
              <w:rPr>
                <w:rFonts w:eastAsia="Batang" w:cs="Arial"/>
                <w:sz w:val="16"/>
                <w:szCs w:val="16"/>
                <w:lang w:eastAsia="en-US"/>
              </w:rPr>
              <w:t>09-2014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E3E2ACB"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SP-65-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31FCAD33"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458D5651"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5A3544A1"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4896C136"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Update to Rel-12 version (MCC)</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5A7EFD99"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11.4.0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54D3AD46" w14:textId="77777777" w:rsidR="00D97C76" w:rsidRPr="00855EE6" w:rsidRDefault="00D97C76" w:rsidP="001B4575">
            <w:pPr>
              <w:pStyle w:val="TAL"/>
              <w:rPr>
                <w:rFonts w:eastAsia="Batang" w:cs="Arial"/>
                <w:sz w:val="16"/>
                <w:szCs w:val="16"/>
                <w:lang w:eastAsia="en-US"/>
              </w:rPr>
            </w:pPr>
            <w:r w:rsidRPr="00855EE6">
              <w:rPr>
                <w:rFonts w:eastAsia="Batang" w:cs="Arial"/>
                <w:sz w:val="16"/>
                <w:szCs w:val="16"/>
                <w:lang w:eastAsia="en-US"/>
              </w:rPr>
              <w:t>12.0.0</w:t>
            </w:r>
          </w:p>
        </w:tc>
      </w:tr>
      <w:tr w:rsidR="002B16F4" w:rsidRPr="0032410E" w14:paraId="7A2D64A7" w14:textId="77777777" w:rsidTr="00B65B9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E506E43" w14:textId="77777777" w:rsidR="002B16F4" w:rsidRPr="00D24D1A" w:rsidRDefault="002B16F4" w:rsidP="00D97C76">
            <w:pPr>
              <w:pStyle w:val="TAL"/>
              <w:rPr>
                <w:rFonts w:eastAsia="Batang" w:cs="Arial"/>
                <w:sz w:val="16"/>
                <w:szCs w:val="16"/>
                <w:lang w:eastAsia="en-US"/>
              </w:rPr>
            </w:pPr>
            <w:r w:rsidRPr="00D24D1A">
              <w:rPr>
                <w:rFonts w:eastAsia="Batang" w:cs="Arial"/>
                <w:sz w:val="16"/>
                <w:szCs w:val="16"/>
                <w:lang w:eastAsia="en-US"/>
              </w:rPr>
              <w:t>2016-01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EA2E531"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SP-70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5A3F755F"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4F869EEB"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7A8B7C4D"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542C9B7E"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Update to Rel-13 version (MCC)</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4E5624FD"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12.0.0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59D5CD2F" w14:textId="77777777" w:rsidR="002B16F4" w:rsidRPr="00D24D1A" w:rsidRDefault="002B16F4" w:rsidP="001B4575">
            <w:pPr>
              <w:pStyle w:val="TAL"/>
              <w:rPr>
                <w:rFonts w:eastAsia="Batang" w:cs="Arial"/>
                <w:sz w:val="16"/>
                <w:szCs w:val="16"/>
                <w:lang w:eastAsia="en-US"/>
              </w:rPr>
            </w:pPr>
            <w:r w:rsidRPr="00D24D1A">
              <w:rPr>
                <w:rFonts w:eastAsia="Batang" w:cs="Arial"/>
                <w:sz w:val="16"/>
                <w:szCs w:val="16"/>
                <w:lang w:eastAsia="en-US"/>
              </w:rPr>
              <w:t>13.0.0</w:t>
            </w:r>
          </w:p>
        </w:tc>
      </w:tr>
      <w:tr w:rsidR="00B65B9C" w:rsidRPr="0032410E" w14:paraId="62254C7B" w14:textId="77777777" w:rsidTr="00B65B9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3A7B600A" w14:textId="77777777" w:rsidR="00B65B9C" w:rsidRPr="00D24D1A" w:rsidRDefault="00B65B9C" w:rsidP="00D97C76">
            <w:pPr>
              <w:pStyle w:val="TAL"/>
              <w:rPr>
                <w:rFonts w:eastAsia="Batang" w:cs="Arial"/>
                <w:sz w:val="16"/>
                <w:szCs w:val="16"/>
                <w:lang w:eastAsia="en-US"/>
              </w:rPr>
            </w:pPr>
            <w:r>
              <w:rPr>
                <w:rFonts w:eastAsia="Batang" w:cs="Arial"/>
                <w:sz w:val="16"/>
                <w:szCs w:val="16"/>
                <w:lang w:eastAsia="en-US"/>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2045C3" w14:textId="77777777" w:rsidR="00B65B9C" w:rsidRPr="00D24D1A" w:rsidRDefault="00B65B9C" w:rsidP="001B4575">
            <w:pPr>
              <w:pStyle w:val="TAL"/>
              <w:rPr>
                <w:rFonts w:eastAsia="Batang" w:cs="Arial"/>
                <w:sz w:val="16"/>
                <w:szCs w:val="16"/>
              </w:rPr>
            </w:pPr>
            <w:r>
              <w:rPr>
                <w:rFonts w:eastAsia="Batang" w:cs="Arial" w:hint="eastAsia"/>
                <w:sz w:val="16"/>
                <w:szCs w:val="16"/>
              </w:rPr>
              <w:t>RP-75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14:paraId="3321136C" w14:textId="77777777" w:rsidR="00B65B9C" w:rsidRPr="00D24D1A" w:rsidRDefault="00B65B9C" w:rsidP="001B4575">
            <w:pPr>
              <w:pStyle w:val="TAL"/>
              <w:rPr>
                <w:rFonts w:eastAsia="Batang" w:cs="Arial"/>
                <w:sz w:val="16"/>
                <w:szCs w:val="16"/>
                <w:lang w:eastAsia="en-US"/>
              </w:rPr>
            </w:pPr>
            <w:r>
              <w:rPr>
                <w:rFonts w:eastAsia="Batang" w:cs="Arial"/>
                <w:sz w:val="16"/>
                <w:szCs w:val="16"/>
                <w:lang w:eastAsia="en-US"/>
              </w:rPr>
              <w:t>-</w:t>
            </w:r>
          </w:p>
        </w:tc>
        <w:tc>
          <w:tcPr>
            <w:tcW w:w="700" w:type="dxa"/>
            <w:tcBorders>
              <w:top w:val="single" w:sz="6" w:space="0" w:color="auto"/>
              <w:left w:val="single" w:sz="6" w:space="0" w:color="auto"/>
              <w:bottom w:val="single" w:sz="6" w:space="0" w:color="auto"/>
              <w:right w:val="single" w:sz="6" w:space="0" w:color="auto"/>
            </w:tcBorders>
            <w:shd w:val="solid" w:color="FFFFFF" w:fill="auto"/>
          </w:tcPr>
          <w:p w14:paraId="16F2D7F3" w14:textId="77777777" w:rsidR="00B65B9C" w:rsidRPr="00D24D1A" w:rsidRDefault="00B65B9C" w:rsidP="001B4575">
            <w:pPr>
              <w:pStyle w:val="TAL"/>
              <w:rPr>
                <w:rFonts w:eastAsia="Batang" w:cs="Arial"/>
                <w:sz w:val="16"/>
                <w:szCs w:val="16"/>
                <w:lang w:eastAsia="en-US"/>
              </w:rPr>
            </w:pPr>
            <w:r>
              <w:rPr>
                <w:rFonts w:eastAsia="Batang" w:cs="Arial"/>
                <w:sz w:val="16"/>
                <w:szCs w:val="16"/>
                <w:lang w:eastAsia="en-US"/>
              </w:rPr>
              <w:t>-</w:t>
            </w:r>
          </w:p>
        </w:tc>
        <w:tc>
          <w:tcPr>
            <w:tcW w:w="500" w:type="dxa"/>
            <w:tcBorders>
              <w:top w:val="single" w:sz="6" w:space="0" w:color="auto"/>
              <w:left w:val="single" w:sz="6" w:space="0" w:color="auto"/>
              <w:bottom w:val="single" w:sz="6" w:space="0" w:color="auto"/>
              <w:right w:val="single" w:sz="6" w:space="0" w:color="auto"/>
            </w:tcBorders>
            <w:shd w:val="solid" w:color="FFFFFF" w:fill="auto"/>
          </w:tcPr>
          <w:p w14:paraId="7D534437" w14:textId="77777777" w:rsidR="00B65B9C" w:rsidRPr="00D24D1A" w:rsidRDefault="00B65B9C" w:rsidP="001B4575">
            <w:pPr>
              <w:pStyle w:val="TAL"/>
              <w:rPr>
                <w:rFonts w:eastAsia="Batang" w:cs="Arial"/>
                <w:sz w:val="16"/>
                <w:szCs w:val="16"/>
                <w:lang w:eastAsia="en-US"/>
              </w:rPr>
            </w:pPr>
            <w:r>
              <w:rPr>
                <w:rFonts w:eastAsia="Batang" w:cs="Arial"/>
                <w:sz w:val="16"/>
                <w:szCs w:val="16"/>
                <w:lang w:eastAsia="en-US"/>
              </w:rPr>
              <w:t>-</w:t>
            </w:r>
          </w:p>
        </w:tc>
        <w:tc>
          <w:tcPr>
            <w:tcW w:w="4140" w:type="dxa"/>
            <w:tcBorders>
              <w:top w:val="single" w:sz="6" w:space="0" w:color="auto"/>
              <w:left w:val="single" w:sz="6" w:space="0" w:color="auto"/>
              <w:bottom w:val="single" w:sz="6" w:space="0" w:color="auto"/>
              <w:right w:val="single" w:sz="6" w:space="0" w:color="auto"/>
            </w:tcBorders>
            <w:shd w:val="solid" w:color="FFFFFF" w:fill="auto"/>
          </w:tcPr>
          <w:p w14:paraId="7E6CE1FF" w14:textId="77777777" w:rsidR="00B65B9C" w:rsidRPr="00D24D1A" w:rsidRDefault="00B65B9C" w:rsidP="001B4575">
            <w:pPr>
              <w:pStyle w:val="TAL"/>
              <w:rPr>
                <w:rFonts w:eastAsia="Batang" w:cs="Arial"/>
                <w:sz w:val="16"/>
                <w:szCs w:val="16"/>
                <w:lang w:eastAsia="en-US"/>
              </w:rPr>
            </w:pPr>
            <w:r>
              <w:rPr>
                <w:rFonts w:eastAsia="Batang" w:cs="Arial"/>
                <w:sz w:val="16"/>
                <w:szCs w:val="16"/>
                <w:lang w:eastAsia="en-US"/>
              </w:rPr>
              <w:t>Update to Rel-14 version (MCC)</w:t>
            </w:r>
          </w:p>
        </w:tc>
        <w:tc>
          <w:tcPr>
            <w:tcW w:w="580" w:type="dxa"/>
            <w:tcBorders>
              <w:top w:val="single" w:sz="6" w:space="0" w:color="auto"/>
              <w:left w:val="single" w:sz="6" w:space="0" w:color="auto"/>
              <w:bottom w:val="single" w:sz="6" w:space="0" w:color="auto"/>
              <w:right w:val="single" w:sz="6" w:space="0" w:color="auto"/>
            </w:tcBorders>
            <w:shd w:val="solid" w:color="FFFFFF" w:fill="auto"/>
          </w:tcPr>
          <w:p w14:paraId="3226E2C2" w14:textId="77777777" w:rsidR="00B65B9C" w:rsidRPr="00B65B9C" w:rsidRDefault="00B65B9C" w:rsidP="001B4575">
            <w:pPr>
              <w:pStyle w:val="TAL"/>
              <w:rPr>
                <w:rFonts w:eastAsia="Batang" w:cs="Arial"/>
                <w:sz w:val="16"/>
                <w:szCs w:val="16"/>
                <w:lang w:eastAsia="en-US"/>
              </w:rPr>
            </w:pPr>
            <w:r w:rsidRPr="00B65B9C">
              <w:rPr>
                <w:rFonts w:eastAsia="Batang" w:cs="Arial"/>
                <w:sz w:val="16"/>
                <w:szCs w:val="16"/>
                <w:lang w:eastAsia="en-US"/>
              </w:rPr>
              <w:t>13.0.0</w:t>
            </w:r>
          </w:p>
        </w:tc>
        <w:tc>
          <w:tcPr>
            <w:tcW w:w="681" w:type="dxa"/>
            <w:tcBorders>
              <w:top w:val="single" w:sz="6" w:space="0" w:color="auto"/>
              <w:left w:val="single" w:sz="6" w:space="0" w:color="auto"/>
              <w:bottom w:val="single" w:sz="6" w:space="0" w:color="auto"/>
              <w:right w:val="single" w:sz="6" w:space="0" w:color="auto"/>
            </w:tcBorders>
            <w:shd w:val="solid" w:color="FFFFFF" w:fill="auto"/>
          </w:tcPr>
          <w:p w14:paraId="18D5EE57" w14:textId="77777777" w:rsidR="00B65B9C" w:rsidRPr="00B65B9C" w:rsidRDefault="00B65B9C" w:rsidP="001B4575">
            <w:pPr>
              <w:pStyle w:val="TAL"/>
              <w:rPr>
                <w:rFonts w:eastAsia="Batang" w:cs="Arial"/>
                <w:sz w:val="16"/>
                <w:szCs w:val="16"/>
                <w:lang w:eastAsia="en-US"/>
              </w:rPr>
            </w:pPr>
            <w:r w:rsidRPr="00B65B9C">
              <w:rPr>
                <w:rFonts w:eastAsia="Batang" w:cs="Arial"/>
                <w:sz w:val="16"/>
                <w:szCs w:val="16"/>
                <w:lang w:eastAsia="en-US"/>
              </w:rPr>
              <w:t>14.0.0</w:t>
            </w:r>
          </w:p>
        </w:tc>
      </w:tr>
    </w:tbl>
    <w:p w14:paraId="4BF3F275" w14:textId="77777777" w:rsidR="0058165E" w:rsidRPr="00235394" w:rsidRDefault="0058165E" w:rsidP="0058165E">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25"/>
        <w:gridCol w:w="425"/>
        <w:gridCol w:w="425"/>
        <w:gridCol w:w="4962"/>
        <w:gridCol w:w="708"/>
      </w:tblGrid>
      <w:tr w:rsidR="0058165E" w:rsidRPr="00235394" w14:paraId="452CD7C0" w14:textId="77777777" w:rsidTr="001C666A">
        <w:trPr>
          <w:cantSplit/>
        </w:trPr>
        <w:tc>
          <w:tcPr>
            <w:tcW w:w="9639" w:type="dxa"/>
            <w:gridSpan w:val="8"/>
            <w:tcBorders>
              <w:bottom w:val="nil"/>
            </w:tcBorders>
            <w:shd w:val="solid" w:color="FFFFFF" w:fill="auto"/>
          </w:tcPr>
          <w:p w14:paraId="68A9624B" w14:textId="77777777" w:rsidR="0058165E" w:rsidRPr="00235394" w:rsidRDefault="0058165E" w:rsidP="001C666A">
            <w:pPr>
              <w:pStyle w:val="TAL"/>
              <w:jc w:val="center"/>
              <w:rPr>
                <w:b/>
                <w:sz w:val="16"/>
              </w:rPr>
            </w:pPr>
            <w:r w:rsidRPr="00235394">
              <w:rPr>
                <w:b/>
              </w:rPr>
              <w:t>Change history</w:t>
            </w:r>
          </w:p>
        </w:tc>
      </w:tr>
      <w:tr w:rsidR="0058165E" w:rsidRPr="00235394" w14:paraId="179001BC" w14:textId="77777777" w:rsidTr="00A874CD">
        <w:tc>
          <w:tcPr>
            <w:tcW w:w="800" w:type="dxa"/>
            <w:tcBorders>
              <w:bottom w:val="single" w:sz="12" w:space="0" w:color="auto"/>
            </w:tcBorders>
            <w:shd w:val="pct10" w:color="auto" w:fill="FFFFFF"/>
          </w:tcPr>
          <w:p w14:paraId="645DA7EE" w14:textId="77777777" w:rsidR="0058165E" w:rsidRPr="00235394" w:rsidRDefault="0058165E" w:rsidP="001C666A">
            <w:pPr>
              <w:pStyle w:val="TAL"/>
              <w:rPr>
                <w:b/>
                <w:sz w:val="16"/>
              </w:rPr>
            </w:pPr>
            <w:r w:rsidRPr="00235394">
              <w:rPr>
                <w:b/>
                <w:sz w:val="16"/>
              </w:rPr>
              <w:t>Date</w:t>
            </w:r>
          </w:p>
        </w:tc>
        <w:tc>
          <w:tcPr>
            <w:tcW w:w="800" w:type="dxa"/>
            <w:tcBorders>
              <w:bottom w:val="single" w:sz="12" w:space="0" w:color="auto"/>
            </w:tcBorders>
            <w:shd w:val="pct10" w:color="auto" w:fill="FFFFFF"/>
          </w:tcPr>
          <w:p w14:paraId="780044BA" w14:textId="77777777" w:rsidR="0058165E" w:rsidRPr="00235394" w:rsidRDefault="0058165E" w:rsidP="001C666A">
            <w:pPr>
              <w:pStyle w:val="TAL"/>
              <w:rPr>
                <w:b/>
                <w:sz w:val="16"/>
              </w:rPr>
            </w:pPr>
            <w:r>
              <w:rPr>
                <w:b/>
                <w:sz w:val="16"/>
              </w:rPr>
              <w:t>Meeting</w:t>
            </w:r>
          </w:p>
        </w:tc>
        <w:tc>
          <w:tcPr>
            <w:tcW w:w="1094" w:type="dxa"/>
            <w:tcBorders>
              <w:bottom w:val="single" w:sz="12" w:space="0" w:color="auto"/>
            </w:tcBorders>
            <w:shd w:val="pct10" w:color="auto" w:fill="FFFFFF"/>
          </w:tcPr>
          <w:p w14:paraId="3D5989A8" w14:textId="77777777" w:rsidR="0058165E" w:rsidRPr="00235394" w:rsidRDefault="0058165E" w:rsidP="001C666A">
            <w:pPr>
              <w:pStyle w:val="TAL"/>
              <w:rPr>
                <w:b/>
                <w:sz w:val="16"/>
              </w:rPr>
            </w:pPr>
            <w:r w:rsidRPr="00235394">
              <w:rPr>
                <w:b/>
                <w:sz w:val="16"/>
              </w:rPr>
              <w:t>TDoc</w:t>
            </w:r>
          </w:p>
        </w:tc>
        <w:tc>
          <w:tcPr>
            <w:tcW w:w="425" w:type="dxa"/>
            <w:tcBorders>
              <w:bottom w:val="single" w:sz="12" w:space="0" w:color="auto"/>
            </w:tcBorders>
            <w:shd w:val="pct10" w:color="auto" w:fill="FFFFFF"/>
          </w:tcPr>
          <w:p w14:paraId="2F02D610" w14:textId="77777777" w:rsidR="0058165E" w:rsidRPr="00235394" w:rsidRDefault="0058165E" w:rsidP="001C666A">
            <w:pPr>
              <w:pStyle w:val="TAL"/>
              <w:rPr>
                <w:b/>
                <w:sz w:val="16"/>
              </w:rPr>
            </w:pPr>
            <w:r w:rsidRPr="00235394">
              <w:rPr>
                <w:b/>
                <w:sz w:val="16"/>
              </w:rPr>
              <w:t>CR</w:t>
            </w:r>
          </w:p>
        </w:tc>
        <w:tc>
          <w:tcPr>
            <w:tcW w:w="425" w:type="dxa"/>
            <w:tcBorders>
              <w:bottom w:val="single" w:sz="12" w:space="0" w:color="auto"/>
            </w:tcBorders>
            <w:shd w:val="pct10" w:color="auto" w:fill="FFFFFF"/>
          </w:tcPr>
          <w:p w14:paraId="1ADAEA19" w14:textId="77777777" w:rsidR="0058165E" w:rsidRPr="00235394" w:rsidRDefault="0058165E" w:rsidP="001C666A">
            <w:pPr>
              <w:pStyle w:val="TAL"/>
              <w:rPr>
                <w:b/>
                <w:sz w:val="16"/>
              </w:rPr>
            </w:pPr>
            <w:r w:rsidRPr="00235394">
              <w:rPr>
                <w:b/>
                <w:sz w:val="16"/>
              </w:rPr>
              <w:t>Rev</w:t>
            </w:r>
          </w:p>
        </w:tc>
        <w:tc>
          <w:tcPr>
            <w:tcW w:w="425" w:type="dxa"/>
            <w:tcBorders>
              <w:bottom w:val="single" w:sz="12" w:space="0" w:color="auto"/>
            </w:tcBorders>
            <w:shd w:val="pct10" w:color="auto" w:fill="FFFFFF"/>
          </w:tcPr>
          <w:p w14:paraId="5B538318" w14:textId="77777777" w:rsidR="0058165E" w:rsidRPr="00235394" w:rsidRDefault="0058165E" w:rsidP="001C666A">
            <w:pPr>
              <w:pStyle w:val="TAL"/>
              <w:rPr>
                <w:b/>
                <w:sz w:val="16"/>
              </w:rPr>
            </w:pPr>
            <w:r>
              <w:rPr>
                <w:b/>
                <w:sz w:val="16"/>
              </w:rPr>
              <w:t>Cat</w:t>
            </w:r>
          </w:p>
        </w:tc>
        <w:tc>
          <w:tcPr>
            <w:tcW w:w="4962" w:type="dxa"/>
            <w:tcBorders>
              <w:bottom w:val="single" w:sz="12" w:space="0" w:color="auto"/>
            </w:tcBorders>
            <w:shd w:val="pct10" w:color="auto" w:fill="FFFFFF"/>
          </w:tcPr>
          <w:p w14:paraId="2DD90A89" w14:textId="77777777" w:rsidR="0058165E" w:rsidRPr="00235394" w:rsidRDefault="0058165E" w:rsidP="001C666A">
            <w:pPr>
              <w:pStyle w:val="TAL"/>
              <w:rPr>
                <w:b/>
                <w:sz w:val="16"/>
              </w:rPr>
            </w:pPr>
            <w:r w:rsidRPr="00235394">
              <w:rPr>
                <w:b/>
                <w:sz w:val="16"/>
              </w:rPr>
              <w:t>Subject/Comment</w:t>
            </w:r>
          </w:p>
        </w:tc>
        <w:tc>
          <w:tcPr>
            <w:tcW w:w="708" w:type="dxa"/>
            <w:tcBorders>
              <w:bottom w:val="single" w:sz="12" w:space="0" w:color="auto"/>
            </w:tcBorders>
            <w:shd w:val="pct10" w:color="auto" w:fill="FFFFFF"/>
          </w:tcPr>
          <w:p w14:paraId="7A75E2F0" w14:textId="77777777" w:rsidR="0058165E" w:rsidRPr="00235394" w:rsidRDefault="0058165E" w:rsidP="001C666A">
            <w:pPr>
              <w:pStyle w:val="TAL"/>
              <w:rPr>
                <w:b/>
                <w:sz w:val="16"/>
              </w:rPr>
            </w:pPr>
            <w:r w:rsidRPr="00235394">
              <w:rPr>
                <w:b/>
                <w:sz w:val="16"/>
              </w:rPr>
              <w:t>New</w:t>
            </w:r>
            <w:r>
              <w:rPr>
                <w:b/>
                <w:sz w:val="16"/>
              </w:rPr>
              <w:t xml:space="preserve"> version</w:t>
            </w:r>
          </w:p>
        </w:tc>
      </w:tr>
      <w:tr w:rsidR="0058165E" w:rsidRPr="006B0D02" w14:paraId="325E0EBD" w14:textId="77777777" w:rsidTr="00A874CD">
        <w:tc>
          <w:tcPr>
            <w:tcW w:w="800" w:type="dxa"/>
            <w:tcBorders>
              <w:top w:val="single" w:sz="12" w:space="0" w:color="auto"/>
              <w:bottom w:val="single" w:sz="12" w:space="0" w:color="auto"/>
            </w:tcBorders>
            <w:shd w:val="solid" w:color="FFFFFF" w:fill="auto"/>
          </w:tcPr>
          <w:p w14:paraId="0A9F362F" w14:textId="77777777" w:rsidR="0058165E" w:rsidRPr="00006DC7" w:rsidRDefault="0058165E" w:rsidP="001C666A">
            <w:pPr>
              <w:pStyle w:val="TAL"/>
              <w:rPr>
                <w:snapToGrid w:val="0"/>
                <w:sz w:val="16"/>
                <w:szCs w:val="16"/>
                <w:lang w:eastAsia="zh-CN"/>
              </w:rPr>
            </w:pPr>
            <w:r>
              <w:rPr>
                <w:snapToGrid w:val="0"/>
                <w:sz w:val="16"/>
                <w:szCs w:val="16"/>
                <w:lang w:eastAsia="zh-CN"/>
              </w:rPr>
              <w:t>2018-09</w:t>
            </w:r>
          </w:p>
        </w:tc>
        <w:tc>
          <w:tcPr>
            <w:tcW w:w="800" w:type="dxa"/>
            <w:tcBorders>
              <w:top w:val="single" w:sz="12" w:space="0" w:color="auto"/>
              <w:bottom w:val="single" w:sz="12" w:space="0" w:color="auto"/>
            </w:tcBorders>
            <w:shd w:val="solid" w:color="FFFFFF" w:fill="auto"/>
          </w:tcPr>
          <w:p w14:paraId="18EE54FC" w14:textId="77777777" w:rsidR="0058165E" w:rsidRPr="00006DC7" w:rsidRDefault="0058165E" w:rsidP="001C666A">
            <w:pPr>
              <w:pStyle w:val="TAL"/>
              <w:rPr>
                <w:snapToGrid w:val="0"/>
                <w:sz w:val="16"/>
                <w:szCs w:val="16"/>
                <w:lang w:eastAsia="zh-CN"/>
              </w:rPr>
            </w:pPr>
            <w:r>
              <w:rPr>
                <w:snapToGrid w:val="0"/>
                <w:sz w:val="16"/>
                <w:szCs w:val="16"/>
                <w:lang w:eastAsia="zh-CN"/>
              </w:rPr>
              <w:t>RAN#81</w:t>
            </w:r>
          </w:p>
        </w:tc>
        <w:tc>
          <w:tcPr>
            <w:tcW w:w="1094" w:type="dxa"/>
            <w:tcBorders>
              <w:top w:val="single" w:sz="12" w:space="0" w:color="auto"/>
              <w:bottom w:val="single" w:sz="12" w:space="0" w:color="auto"/>
            </w:tcBorders>
            <w:shd w:val="solid" w:color="FFFFFF" w:fill="auto"/>
          </w:tcPr>
          <w:p w14:paraId="0A3F0BF6" w14:textId="77777777" w:rsidR="0058165E" w:rsidRPr="006B0D02" w:rsidRDefault="0058165E" w:rsidP="001C666A">
            <w:pPr>
              <w:pStyle w:val="TAC"/>
              <w:rPr>
                <w:sz w:val="16"/>
                <w:szCs w:val="16"/>
              </w:rPr>
            </w:pPr>
          </w:p>
        </w:tc>
        <w:tc>
          <w:tcPr>
            <w:tcW w:w="425" w:type="dxa"/>
            <w:tcBorders>
              <w:top w:val="single" w:sz="12" w:space="0" w:color="auto"/>
              <w:bottom w:val="single" w:sz="12" w:space="0" w:color="auto"/>
            </w:tcBorders>
            <w:shd w:val="solid" w:color="FFFFFF" w:fill="auto"/>
          </w:tcPr>
          <w:p w14:paraId="2FBA89A0" w14:textId="77777777" w:rsidR="0058165E" w:rsidRPr="006B0D02" w:rsidRDefault="0058165E" w:rsidP="001C666A">
            <w:pPr>
              <w:pStyle w:val="TAL"/>
              <w:rPr>
                <w:sz w:val="16"/>
                <w:szCs w:val="16"/>
              </w:rPr>
            </w:pPr>
          </w:p>
        </w:tc>
        <w:tc>
          <w:tcPr>
            <w:tcW w:w="425" w:type="dxa"/>
            <w:tcBorders>
              <w:top w:val="single" w:sz="12" w:space="0" w:color="auto"/>
              <w:bottom w:val="single" w:sz="12" w:space="0" w:color="auto"/>
            </w:tcBorders>
            <w:shd w:val="solid" w:color="FFFFFF" w:fill="auto"/>
          </w:tcPr>
          <w:p w14:paraId="223E8DE0" w14:textId="77777777" w:rsidR="0058165E" w:rsidRPr="006B0D02" w:rsidRDefault="0058165E" w:rsidP="001C666A">
            <w:pPr>
              <w:pStyle w:val="TAR"/>
              <w:rPr>
                <w:sz w:val="16"/>
                <w:szCs w:val="16"/>
              </w:rPr>
            </w:pPr>
          </w:p>
        </w:tc>
        <w:tc>
          <w:tcPr>
            <w:tcW w:w="425" w:type="dxa"/>
            <w:tcBorders>
              <w:top w:val="single" w:sz="12" w:space="0" w:color="auto"/>
              <w:bottom w:val="single" w:sz="12" w:space="0" w:color="auto"/>
            </w:tcBorders>
            <w:shd w:val="solid" w:color="FFFFFF" w:fill="auto"/>
          </w:tcPr>
          <w:p w14:paraId="54D5A08B" w14:textId="77777777" w:rsidR="0058165E" w:rsidRPr="006B0D02" w:rsidRDefault="0058165E" w:rsidP="001C666A">
            <w:pPr>
              <w:pStyle w:val="TAC"/>
              <w:rPr>
                <w:sz w:val="16"/>
                <w:szCs w:val="16"/>
              </w:rPr>
            </w:pPr>
          </w:p>
        </w:tc>
        <w:tc>
          <w:tcPr>
            <w:tcW w:w="4962" w:type="dxa"/>
            <w:tcBorders>
              <w:top w:val="single" w:sz="12" w:space="0" w:color="auto"/>
              <w:bottom w:val="single" w:sz="12" w:space="0" w:color="auto"/>
            </w:tcBorders>
            <w:shd w:val="solid" w:color="FFFFFF" w:fill="auto"/>
          </w:tcPr>
          <w:p w14:paraId="227CC9FE" w14:textId="77777777" w:rsidR="0058165E" w:rsidRPr="006B0D02" w:rsidRDefault="0058165E" w:rsidP="001C666A">
            <w:pPr>
              <w:pStyle w:val="TAL"/>
              <w:rPr>
                <w:sz w:val="16"/>
                <w:szCs w:val="16"/>
              </w:rPr>
            </w:pPr>
            <w:r w:rsidRPr="00006DC7">
              <w:rPr>
                <w:snapToGrid w:val="0"/>
                <w:sz w:val="16"/>
                <w:szCs w:val="16"/>
              </w:rPr>
              <w:t>Update to Rel-1</w:t>
            </w:r>
            <w:r>
              <w:rPr>
                <w:snapToGrid w:val="0"/>
                <w:sz w:val="16"/>
                <w:szCs w:val="16"/>
              </w:rPr>
              <w:t>5</w:t>
            </w:r>
            <w:r w:rsidRPr="00006DC7">
              <w:rPr>
                <w:snapToGrid w:val="0"/>
                <w:sz w:val="16"/>
                <w:szCs w:val="16"/>
              </w:rPr>
              <w:t xml:space="preserve"> version (MCC)</w:t>
            </w:r>
          </w:p>
        </w:tc>
        <w:tc>
          <w:tcPr>
            <w:tcW w:w="708" w:type="dxa"/>
            <w:tcBorders>
              <w:top w:val="single" w:sz="12" w:space="0" w:color="auto"/>
              <w:bottom w:val="single" w:sz="12" w:space="0" w:color="auto"/>
            </w:tcBorders>
            <w:shd w:val="solid" w:color="FFFFFF" w:fill="auto"/>
          </w:tcPr>
          <w:p w14:paraId="285DD26B" w14:textId="77777777" w:rsidR="0058165E" w:rsidRPr="007D6048" w:rsidRDefault="0058165E" w:rsidP="001C666A">
            <w:pPr>
              <w:pStyle w:val="TAC"/>
              <w:rPr>
                <w:sz w:val="16"/>
                <w:szCs w:val="16"/>
              </w:rPr>
            </w:pPr>
            <w:r>
              <w:rPr>
                <w:sz w:val="16"/>
                <w:szCs w:val="16"/>
              </w:rPr>
              <w:t>15.0.0</w:t>
            </w:r>
          </w:p>
        </w:tc>
      </w:tr>
      <w:tr w:rsidR="00A874CD" w:rsidRPr="006B0D02" w14:paraId="2388BB62" w14:textId="77777777" w:rsidTr="00D5339A">
        <w:tc>
          <w:tcPr>
            <w:tcW w:w="800" w:type="dxa"/>
            <w:tcBorders>
              <w:top w:val="single" w:sz="12" w:space="0" w:color="auto"/>
              <w:bottom w:val="single" w:sz="12" w:space="0" w:color="auto"/>
            </w:tcBorders>
            <w:shd w:val="solid" w:color="FFFFFF" w:fill="auto"/>
          </w:tcPr>
          <w:p w14:paraId="5D684785" w14:textId="77777777" w:rsidR="00A874CD" w:rsidRDefault="00A874CD" w:rsidP="001C666A">
            <w:pPr>
              <w:pStyle w:val="TAL"/>
              <w:rPr>
                <w:snapToGrid w:val="0"/>
                <w:sz w:val="16"/>
                <w:szCs w:val="16"/>
                <w:lang w:eastAsia="zh-CN"/>
              </w:rPr>
            </w:pPr>
            <w:r>
              <w:rPr>
                <w:snapToGrid w:val="0"/>
                <w:sz w:val="16"/>
                <w:szCs w:val="16"/>
                <w:lang w:eastAsia="zh-CN"/>
              </w:rPr>
              <w:t>2020-0</w:t>
            </w:r>
            <w:r w:rsidR="00CE6EEE">
              <w:rPr>
                <w:snapToGrid w:val="0"/>
                <w:sz w:val="16"/>
                <w:szCs w:val="16"/>
                <w:lang w:eastAsia="zh-CN"/>
              </w:rPr>
              <w:t>6</w:t>
            </w:r>
          </w:p>
        </w:tc>
        <w:tc>
          <w:tcPr>
            <w:tcW w:w="800" w:type="dxa"/>
            <w:tcBorders>
              <w:top w:val="single" w:sz="12" w:space="0" w:color="auto"/>
              <w:bottom w:val="single" w:sz="12" w:space="0" w:color="auto"/>
            </w:tcBorders>
            <w:shd w:val="solid" w:color="FFFFFF" w:fill="auto"/>
          </w:tcPr>
          <w:p w14:paraId="048C9183" w14:textId="77777777" w:rsidR="00A874CD" w:rsidRDefault="00CE6EEE" w:rsidP="001C666A">
            <w:pPr>
              <w:pStyle w:val="TAL"/>
              <w:rPr>
                <w:snapToGrid w:val="0"/>
                <w:sz w:val="16"/>
                <w:szCs w:val="16"/>
                <w:lang w:eastAsia="zh-CN"/>
              </w:rPr>
            </w:pPr>
            <w:r>
              <w:rPr>
                <w:snapToGrid w:val="0"/>
                <w:sz w:val="16"/>
                <w:szCs w:val="16"/>
                <w:lang w:eastAsia="zh-CN"/>
              </w:rPr>
              <w:t>SA#88</w:t>
            </w:r>
          </w:p>
        </w:tc>
        <w:tc>
          <w:tcPr>
            <w:tcW w:w="1094" w:type="dxa"/>
            <w:tcBorders>
              <w:top w:val="single" w:sz="12" w:space="0" w:color="auto"/>
              <w:bottom w:val="single" w:sz="12" w:space="0" w:color="auto"/>
            </w:tcBorders>
            <w:shd w:val="solid" w:color="FFFFFF" w:fill="auto"/>
          </w:tcPr>
          <w:p w14:paraId="1FB6FA0D" w14:textId="77777777" w:rsidR="00A874CD" w:rsidRPr="006B0D02" w:rsidRDefault="00A874CD" w:rsidP="001C666A">
            <w:pPr>
              <w:pStyle w:val="TAC"/>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49A385AF" w14:textId="77777777" w:rsidR="00A874CD" w:rsidRPr="006B0D02" w:rsidRDefault="00A874CD" w:rsidP="001C666A">
            <w:pPr>
              <w:pStyle w:val="TAL"/>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214C76EC" w14:textId="77777777" w:rsidR="00A874CD" w:rsidRPr="006B0D02" w:rsidRDefault="00A874CD" w:rsidP="001C666A">
            <w:pPr>
              <w:pStyle w:val="TAR"/>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0D7B083D" w14:textId="77777777" w:rsidR="00A874CD" w:rsidRPr="006B0D02" w:rsidRDefault="00A874CD" w:rsidP="001C666A">
            <w:pPr>
              <w:pStyle w:val="TAC"/>
              <w:rPr>
                <w:sz w:val="16"/>
                <w:szCs w:val="16"/>
              </w:rPr>
            </w:pPr>
            <w:r>
              <w:rPr>
                <w:sz w:val="16"/>
                <w:szCs w:val="16"/>
              </w:rPr>
              <w:t>-</w:t>
            </w:r>
          </w:p>
        </w:tc>
        <w:tc>
          <w:tcPr>
            <w:tcW w:w="4962" w:type="dxa"/>
            <w:tcBorders>
              <w:top w:val="single" w:sz="12" w:space="0" w:color="auto"/>
              <w:bottom w:val="single" w:sz="12" w:space="0" w:color="auto"/>
            </w:tcBorders>
            <w:shd w:val="solid" w:color="FFFFFF" w:fill="auto"/>
          </w:tcPr>
          <w:p w14:paraId="43F7D118" w14:textId="77777777" w:rsidR="00A874CD" w:rsidRPr="00006DC7" w:rsidRDefault="00A874CD" w:rsidP="001C666A">
            <w:pPr>
              <w:pStyle w:val="TAL"/>
              <w:rPr>
                <w:snapToGrid w:val="0"/>
                <w:sz w:val="16"/>
                <w:szCs w:val="16"/>
              </w:rPr>
            </w:pPr>
            <w:r>
              <w:rPr>
                <w:snapToGrid w:val="0"/>
                <w:sz w:val="16"/>
                <w:szCs w:val="16"/>
              </w:rPr>
              <w:t>Update to Rel-16 version (MCC)</w:t>
            </w:r>
          </w:p>
        </w:tc>
        <w:tc>
          <w:tcPr>
            <w:tcW w:w="708" w:type="dxa"/>
            <w:tcBorders>
              <w:top w:val="single" w:sz="12" w:space="0" w:color="auto"/>
              <w:bottom w:val="single" w:sz="12" w:space="0" w:color="auto"/>
            </w:tcBorders>
            <w:shd w:val="solid" w:color="FFFFFF" w:fill="auto"/>
          </w:tcPr>
          <w:p w14:paraId="151D63C2" w14:textId="77777777" w:rsidR="00A874CD" w:rsidRPr="00D5339A" w:rsidRDefault="00A874CD" w:rsidP="001C666A">
            <w:pPr>
              <w:pStyle w:val="TAC"/>
              <w:rPr>
                <w:bCs/>
                <w:sz w:val="16"/>
                <w:szCs w:val="16"/>
              </w:rPr>
            </w:pPr>
            <w:r w:rsidRPr="00D5339A">
              <w:rPr>
                <w:bCs/>
                <w:sz w:val="16"/>
                <w:szCs w:val="16"/>
              </w:rPr>
              <w:t>16.0.0</w:t>
            </w:r>
          </w:p>
        </w:tc>
      </w:tr>
      <w:tr w:rsidR="00D5339A" w:rsidRPr="006B0D02" w14:paraId="28BF0A84" w14:textId="77777777" w:rsidTr="00A874CD">
        <w:tc>
          <w:tcPr>
            <w:tcW w:w="800" w:type="dxa"/>
            <w:tcBorders>
              <w:top w:val="single" w:sz="12" w:space="0" w:color="auto"/>
            </w:tcBorders>
            <w:shd w:val="solid" w:color="FFFFFF" w:fill="auto"/>
          </w:tcPr>
          <w:p w14:paraId="67890F17" w14:textId="629B0BBF" w:rsidR="00D5339A" w:rsidRDefault="00D5339A" w:rsidP="001C666A">
            <w:pPr>
              <w:pStyle w:val="TAL"/>
              <w:rPr>
                <w:snapToGrid w:val="0"/>
                <w:sz w:val="16"/>
                <w:szCs w:val="16"/>
                <w:lang w:eastAsia="zh-CN"/>
              </w:rPr>
            </w:pPr>
            <w:r>
              <w:rPr>
                <w:snapToGrid w:val="0"/>
                <w:sz w:val="16"/>
                <w:szCs w:val="16"/>
                <w:lang w:eastAsia="zh-CN"/>
              </w:rPr>
              <w:t>2022-0</w:t>
            </w:r>
            <w:r w:rsidR="002C1D05">
              <w:rPr>
                <w:snapToGrid w:val="0"/>
                <w:sz w:val="16"/>
                <w:szCs w:val="16"/>
                <w:lang w:eastAsia="zh-CN"/>
              </w:rPr>
              <w:t>3</w:t>
            </w:r>
          </w:p>
        </w:tc>
        <w:tc>
          <w:tcPr>
            <w:tcW w:w="800" w:type="dxa"/>
            <w:tcBorders>
              <w:top w:val="single" w:sz="12" w:space="0" w:color="auto"/>
            </w:tcBorders>
            <w:shd w:val="solid" w:color="FFFFFF" w:fill="auto"/>
          </w:tcPr>
          <w:p w14:paraId="1014D693" w14:textId="2E31E99C" w:rsidR="00D5339A" w:rsidRDefault="002C1D05" w:rsidP="001C666A">
            <w:pPr>
              <w:pStyle w:val="TAL"/>
              <w:rPr>
                <w:snapToGrid w:val="0"/>
                <w:sz w:val="16"/>
                <w:szCs w:val="16"/>
                <w:lang w:eastAsia="zh-CN"/>
              </w:rPr>
            </w:pPr>
            <w:r>
              <w:rPr>
                <w:snapToGrid w:val="0"/>
                <w:sz w:val="16"/>
                <w:szCs w:val="16"/>
                <w:lang w:eastAsia="zh-CN"/>
              </w:rPr>
              <w:t>SA</w:t>
            </w:r>
            <w:r w:rsidR="00D5339A">
              <w:rPr>
                <w:snapToGrid w:val="0"/>
                <w:sz w:val="16"/>
                <w:szCs w:val="16"/>
                <w:lang w:eastAsia="zh-CN"/>
              </w:rPr>
              <w:t>#9</w:t>
            </w:r>
            <w:r>
              <w:rPr>
                <w:snapToGrid w:val="0"/>
                <w:sz w:val="16"/>
                <w:szCs w:val="16"/>
                <w:lang w:eastAsia="zh-CN"/>
              </w:rPr>
              <w:t>5</w:t>
            </w:r>
          </w:p>
        </w:tc>
        <w:tc>
          <w:tcPr>
            <w:tcW w:w="1094" w:type="dxa"/>
            <w:tcBorders>
              <w:top w:val="single" w:sz="12" w:space="0" w:color="auto"/>
            </w:tcBorders>
            <w:shd w:val="solid" w:color="FFFFFF" w:fill="auto"/>
          </w:tcPr>
          <w:p w14:paraId="0A788A7D" w14:textId="77777777" w:rsidR="00D5339A" w:rsidRDefault="00D5339A" w:rsidP="001C666A">
            <w:pPr>
              <w:pStyle w:val="TAC"/>
              <w:rPr>
                <w:sz w:val="16"/>
                <w:szCs w:val="16"/>
              </w:rPr>
            </w:pPr>
          </w:p>
        </w:tc>
        <w:tc>
          <w:tcPr>
            <w:tcW w:w="425" w:type="dxa"/>
            <w:tcBorders>
              <w:top w:val="single" w:sz="12" w:space="0" w:color="auto"/>
            </w:tcBorders>
            <w:shd w:val="solid" w:color="FFFFFF" w:fill="auto"/>
          </w:tcPr>
          <w:p w14:paraId="4D65A305" w14:textId="77777777" w:rsidR="00D5339A" w:rsidRDefault="00D5339A" w:rsidP="001C666A">
            <w:pPr>
              <w:pStyle w:val="TAL"/>
              <w:rPr>
                <w:sz w:val="16"/>
                <w:szCs w:val="16"/>
              </w:rPr>
            </w:pPr>
          </w:p>
        </w:tc>
        <w:tc>
          <w:tcPr>
            <w:tcW w:w="425" w:type="dxa"/>
            <w:tcBorders>
              <w:top w:val="single" w:sz="12" w:space="0" w:color="auto"/>
            </w:tcBorders>
            <w:shd w:val="solid" w:color="FFFFFF" w:fill="auto"/>
          </w:tcPr>
          <w:p w14:paraId="4F2BC6D7" w14:textId="77777777" w:rsidR="00D5339A" w:rsidRDefault="00D5339A" w:rsidP="001C666A">
            <w:pPr>
              <w:pStyle w:val="TAR"/>
              <w:rPr>
                <w:sz w:val="16"/>
                <w:szCs w:val="16"/>
              </w:rPr>
            </w:pPr>
          </w:p>
        </w:tc>
        <w:tc>
          <w:tcPr>
            <w:tcW w:w="425" w:type="dxa"/>
            <w:tcBorders>
              <w:top w:val="single" w:sz="12" w:space="0" w:color="auto"/>
            </w:tcBorders>
            <w:shd w:val="solid" w:color="FFFFFF" w:fill="auto"/>
          </w:tcPr>
          <w:p w14:paraId="5D77FFA5" w14:textId="77777777" w:rsidR="00D5339A" w:rsidRDefault="00D5339A" w:rsidP="001C666A">
            <w:pPr>
              <w:pStyle w:val="TAC"/>
              <w:rPr>
                <w:sz w:val="16"/>
                <w:szCs w:val="16"/>
              </w:rPr>
            </w:pPr>
          </w:p>
        </w:tc>
        <w:tc>
          <w:tcPr>
            <w:tcW w:w="4962" w:type="dxa"/>
            <w:tcBorders>
              <w:top w:val="single" w:sz="12" w:space="0" w:color="auto"/>
            </w:tcBorders>
            <w:shd w:val="solid" w:color="FFFFFF" w:fill="auto"/>
          </w:tcPr>
          <w:p w14:paraId="5F97391A" w14:textId="47B9AA3A" w:rsidR="00D5339A" w:rsidRDefault="00D5339A" w:rsidP="001C666A">
            <w:pPr>
              <w:pStyle w:val="TAL"/>
              <w:rPr>
                <w:snapToGrid w:val="0"/>
                <w:sz w:val="16"/>
                <w:szCs w:val="16"/>
              </w:rPr>
            </w:pPr>
            <w:r>
              <w:rPr>
                <w:snapToGrid w:val="0"/>
                <w:sz w:val="16"/>
                <w:szCs w:val="16"/>
              </w:rPr>
              <w:t>Update to Rel-17 version (MCC)</w:t>
            </w:r>
          </w:p>
        </w:tc>
        <w:tc>
          <w:tcPr>
            <w:tcW w:w="708" w:type="dxa"/>
            <w:tcBorders>
              <w:top w:val="single" w:sz="12" w:space="0" w:color="auto"/>
            </w:tcBorders>
            <w:shd w:val="solid" w:color="FFFFFF" w:fill="auto"/>
          </w:tcPr>
          <w:p w14:paraId="47768452" w14:textId="0001B6ED" w:rsidR="00D5339A" w:rsidRPr="00D5339A" w:rsidRDefault="00D5339A" w:rsidP="001C666A">
            <w:pPr>
              <w:pStyle w:val="TAC"/>
              <w:rPr>
                <w:bCs/>
                <w:sz w:val="16"/>
                <w:szCs w:val="16"/>
              </w:rPr>
            </w:pPr>
            <w:r w:rsidRPr="00D5339A">
              <w:rPr>
                <w:bCs/>
                <w:sz w:val="16"/>
                <w:szCs w:val="16"/>
              </w:rPr>
              <w:t>17.0.0</w:t>
            </w:r>
          </w:p>
        </w:tc>
      </w:tr>
    </w:tbl>
    <w:p w14:paraId="4F895107" w14:textId="77777777" w:rsidR="003E34CF" w:rsidRPr="00B15549" w:rsidRDefault="003E34CF" w:rsidP="00BA71C4"/>
    <w:sectPr w:rsidR="003E34CF" w:rsidRPr="00B15549" w:rsidSect="00B620D0">
      <w:headerReference w:type="default" r:id="rId44"/>
      <w:footerReference w:type="default" r:id="rId45"/>
      <w:footnotePr>
        <w:numRestart w:val="eachSect"/>
      </w:footnotePr>
      <w:pgSz w:w="11907" w:h="16840" w:code="9"/>
      <w:pgMar w:top="1417" w:right="1134" w:bottom="1134" w:left="1134" w:header="850" w:footer="340" w:gutter="0"/>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FB7FB" w14:textId="77777777" w:rsidR="00653C36" w:rsidRDefault="00653C36">
      <w:r>
        <w:separator/>
      </w:r>
    </w:p>
  </w:endnote>
  <w:endnote w:type="continuationSeparator" w:id="0">
    <w:p w14:paraId="0128AC34" w14:textId="77777777" w:rsidR="00653C36" w:rsidRDefault="0065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4.2.0">
    <w:altName w:val="Times New Roman"/>
    <w:charset w:val="00"/>
    <w:family w:val="auto"/>
    <w:pitch w:val="default"/>
  </w:font>
  <w:font w:name="v5.0.0">
    <w:altName w:val="Times New Roman"/>
    <w:charset w:val="00"/>
    <w:family w:val="roman"/>
    <w:pitch w:val="default"/>
    <w:sig w:usb0="00000000" w:usb1="00000000" w:usb2="00000000" w:usb3="00000000" w:csb0="00040001" w:csb1="00000000"/>
  </w:font>
  <w:font w:name="?? ??">
    <w:altName w:val="MS Mincho"/>
    <w:panose1 w:val="00000000000000000000"/>
    <w:charset w:val="80"/>
    <w:family w:val="roman"/>
    <w:notTrueType/>
    <w:pitch w:val="fixed"/>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
    <w:altName w:val="Yu Gothic"/>
    <w:panose1 w:val="00000000000000000000"/>
    <w:charset w:val="80"/>
    <w:family w:val="roman"/>
    <w:notTrueType/>
    <w:pitch w:val="fixed"/>
    <w:sig w:usb0="00000001" w:usb1="08070000" w:usb2="00000010" w:usb3="00000000" w:csb0="00020000" w:csb1="00000000"/>
  </w:font>
  <w:font w:name="v3.7.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E71E0" w14:textId="77777777" w:rsidR="008B404B" w:rsidRPr="00B620D0" w:rsidRDefault="008B404B" w:rsidP="00B620D0">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C1CEF" w14:textId="77777777" w:rsidR="00653C36" w:rsidRDefault="00653C36">
      <w:r>
        <w:separator/>
      </w:r>
    </w:p>
  </w:footnote>
  <w:footnote w:type="continuationSeparator" w:id="0">
    <w:p w14:paraId="082CB567" w14:textId="77777777" w:rsidR="00653C36" w:rsidRDefault="00653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0B04" w14:textId="3F246772" w:rsidR="008B404B" w:rsidRPr="00055551" w:rsidRDefault="008B404B" w:rsidP="00B620D0">
    <w:pPr>
      <w:pStyle w:val="Header"/>
      <w:framePr w:wrap="auto" w:vAnchor="text" w:hAnchor="margin" w:xAlign="right" w:y="1"/>
      <w:widowControl/>
      <w:rPr>
        <w:noProof w:val="0"/>
      </w:rPr>
    </w:pPr>
    <w:r w:rsidRPr="00055551">
      <w:rPr>
        <w:noProof w:val="0"/>
      </w:rPr>
      <w:fldChar w:fldCharType="begin"/>
    </w:r>
    <w:r w:rsidRPr="00055551">
      <w:rPr>
        <w:noProof w:val="0"/>
      </w:rPr>
      <w:instrText xml:space="preserve">styleref ZA </w:instrText>
    </w:r>
    <w:r w:rsidRPr="00055551">
      <w:rPr>
        <w:noProof w:val="0"/>
      </w:rPr>
      <w:fldChar w:fldCharType="separate"/>
    </w:r>
    <w:r w:rsidR="002C1D05">
      <w:t>3GPP TS 36.111 V17.0.0 (2022-03)</w:t>
    </w:r>
    <w:r w:rsidRPr="00055551">
      <w:rPr>
        <w:noProof w:val="0"/>
      </w:rPr>
      <w:fldChar w:fldCharType="end"/>
    </w:r>
  </w:p>
  <w:p w14:paraId="6F506866" w14:textId="77777777" w:rsidR="008B404B" w:rsidRPr="00055551" w:rsidRDefault="008B404B" w:rsidP="00B620D0">
    <w:pPr>
      <w:pStyle w:val="Header"/>
      <w:framePr w:wrap="auto" w:vAnchor="text" w:hAnchor="margin" w:xAlign="center" w:y="1"/>
      <w:widowControl/>
      <w:rPr>
        <w:noProof w:val="0"/>
      </w:rPr>
    </w:pPr>
    <w:r w:rsidRPr="00055551">
      <w:rPr>
        <w:noProof w:val="0"/>
      </w:rPr>
      <w:fldChar w:fldCharType="begin"/>
    </w:r>
    <w:r w:rsidRPr="00055551">
      <w:rPr>
        <w:noProof w:val="0"/>
      </w:rPr>
      <w:instrText xml:space="preserve">page </w:instrText>
    </w:r>
    <w:r w:rsidRPr="00055551">
      <w:rPr>
        <w:noProof w:val="0"/>
      </w:rPr>
      <w:fldChar w:fldCharType="separate"/>
    </w:r>
    <w:r w:rsidR="00E7729E">
      <w:t>3</w:t>
    </w:r>
    <w:r w:rsidRPr="00055551">
      <w:rPr>
        <w:noProof w:val="0"/>
      </w:rPr>
      <w:fldChar w:fldCharType="end"/>
    </w:r>
  </w:p>
  <w:p w14:paraId="7AC209FC" w14:textId="34357418" w:rsidR="008B404B" w:rsidRPr="00055551" w:rsidRDefault="008B404B" w:rsidP="00B620D0">
    <w:pPr>
      <w:pStyle w:val="Header"/>
      <w:framePr w:wrap="auto" w:vAnchor="text" w:hAnchor="margin" w:y="1"/>
      <w:widowControl/>
      <w:rPr>
        <w:noProof w:val="0"/>
      </w:rPr>
    </w:pPr>
    <w:r w:rsidRPr="00055551">
      <w:rPr>
        <w:noProof w:val="0"/>
      </w:rPr>
      <w:fldChar w:fldCharType="begin"/>
    </w:r>
    <w:r w:rsidRPr="00055551">
      <w:rPr>
        <w:noProof w:val="0"/>
      </w:rPr>
      <w:instrText xml:space="preserve">styleref ZGSM </w:instrText>
    </w:r>
    <w:r w:rsidRPr="00055551">
      <w:rPr>
        <w:noProof w:val="0"/>
      </w:rPr>
      <w:fldChar w:fldCharType="separate"/>
    </w:r>
    <w:r w:rsidR="002C1D05">
      <w:t>Release 17</w:t>
    </w:r>
    <w:r w:rsidRPr="00055551">
      <w:rPr>
        <w:noProof w:val="0"/>
      </w:rPr>
      <w:fldChar w:fldCharType="end"/>
    </w:r>
  </w:p>
  <w:p w14:paraId="01060F59" w14:textId="77777777" w:rsidR="008B404B" w:rsidRPr="00B620D0" w:rsidRDefault="008B404B" w:rsidP="00B620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9F585B"/>
    <w:multiLevelType w:val="hybridMultilevel"/>
    <w:tmpl w:val="D1DC83A4"/>
    <w:lvl w:ilvl="0" w:tplc="4218E646">
      <w:start w:val="5"/>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364"/>
        </w:tabs>
        <w:ind w:left="1364" w:hanging="360"/>
      </w:pPr>
      <w:rPr>
        <w:rFonts w:ascii="Courier New" w:hAnsi="Courier New" w:cs="Tahoma" w:hint="default"/>
      </w:rPr>
    </w:lvl>
    <w:lvl w:ilvl="2" w:tplc="04090005">
      <w:start w:val="1"/>
      <w:numFmt w:val="bullet"/>
      <w:lvlText w:val=""/>
      <w:lvlJc w:val="left"/>
      <w:pPr>
        <w:tabs>
          <w:tab w:val="num" w:pos="2084"/>
        </w:tabs>
        <w:ind w:left="2084" w:hanging="360"/>
      </w:pPr>
      <w:rPr>
        <w:rFonts w:ascii="Wingdings" w:hAnsi="Wingdings" w:hint="default"/>
      </w:rPr>
    </w:lvl>
    <w:lvl w:ilvl="3" w:tplc="04090001">
      <w:start w:val="1"/>
      <w:numFmt w:val="bullet"/>
      <w:lvlText w:val=""/>
      <w:lvlJc w:val="left"/>
      <w:pPr>
        <w:tabs>
          <w:tab w:val="num" w:pos="2804"/>
        </w:tabs>
        <w:ind w:left="2804" w:hanging="360"/>
      </w:pPr>
      <w:rPr>
        <w:rFonts w:ascii="Symbol" w:hAnsi="Symbol" w:hint="default"/>
      </w:rPr>
    </w:lvl>
    <w:lvl w:ilvl="4" w:tplc="04090003">
      <w:start w:val="1"/>
      <w:numFmt w:val="bullet"/>
      <w:lvlText w:val="o"/>
      <w:lvlJc w:val="left"/>
      <w:pPr>
        <w:tabs>
          <w:tab w:val="num" w:pos="3524"/>
        </w:tabs>
        <w:ind w:left="3524" w:hanging="360"/>
      </w:pPr>
      <w:rPr>
        <w:rFonts w:ascii="Courier New" w:hAnsi="Courier New" w:cs="Tahoma" w:hint="default"/>
      </w:rPr>
    </w:lvl>
    <w:lvl w:ilvl="5" w:tplc="04090005">
      <w:start w:val="1"/>
      <w:numFmt w:val="bullet"/>
      <w:lvlText w:val=""/>
      <w:lvlJc w:val="left"/>
      <w:pPr>
        <w:tabs>
          <w:tab w:val="num" w:pos="4244"/>
        </w:tabs>
        <w:ind w:left="4244" w:hanging="360"/>
      </w:pPr>
      <w:rPr>
        <w:rFonts w:ascii="Wingdings" w:hAnsi="Wingdings" w:hint="default"/>
      </w:rPr>
    </w:lvl>
    <w:lvl w:ilvl="6" w:tplc="04090001">
      <w:start w:val="1"/>
      <w:numFmt w:val="bullet"/>
      <w:lvlText w:val=""/>
      <w:lvlJc w:val="left"/>
      <w:pPr>
        <w:tabs>
          <w:tab w:val="num" w:pos="4964"/>
        </w:tabs>
        <w:ind w:left="4964" w:hanging="360"/>
      </w:pPr>
      <w:rPr>
        <w:rFonts w:ascii="Symbol" w:hAnsi="Symbol" w:hint="default"/>
      </w:rPr>
    </w:lvl>
    <w:lvl w:ilvl="7" w:tplc="04090003">
      <w:start w:val="1"/>
      <w:numFmt w:val="bullet"/>
      <w:lvlText w:val="o"/>
      <w:lvlJc w:val="left"/>
      <w:pPr>
        <w:tabs>
          <w:tab w:val="num" w:pos="5684"/>
        </w:tabs>
        <w:ind w:left="5684" w:hanging="360"/>
      </w:pPr>
      <w:rPr>
        <w:rFonts w:ascii="Courier New" w:hAnsi="Courier New" w:cs="Tahoma" w:hint="default"/>
      </w:rPr>
    </w:lvl>
    <w:lvl w:ilvl="8" w:tplc="04090005">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0E951381"/>
    <w:multiLevelType w:val="hybridMultilevel"/>
    <w:tmpl w:val="EF2C04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790C57"/>
    <w:multiLevelType w:val="hybridMultilevel"/>
    <w:tmpl w:val="A864A12A"/>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504D76"/>
    <w:multiLevelType w:val="hybridMultilevel"/>
    <w:tmpl w:val="D3DC1614"/>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3B76AC"/>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2F6336B5"/>
    <w:multiLevelType w:val="singleLevel"/>
    <w:tmpl w:val="0C09000F"/>
    <w:lvl w:ilvl="0">
      <w:start w:val="1"/>
      <w:numFmt w:val="decimal"/>
      <w:lvlText w:val="%1."/>
      <w:lvlJc w:val="left"/>
      <w:pPr>
        <w:tabs>
          <w:tab w:val="num" w:pos="360"/>
        </w:tabs>
        <w:ind w:left="360" w:hanging="360"/>
      </w:pPr>
    </w:lvl>
  </w:abstractNum>
  <w:abstractNum w:abstractNumId="14" w15:restartNumberingAfterBreak="0">
    <w:nsid w:val="3A4931DC"/>
    <w:multiLevelType w:val="hybridMultilevel"/>
    <w:tmpl w:val="FA32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B725C"/>
    <w:multiLevelType w:val="hybridMultilevel"/>
    <w:tmpl w:val="04A445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0231F3"/>
    <w:multiLevelType w:val="hybridMultilevel"/>
    <w:tmpl w:val="0EDED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57061E"/>
    <w:multiLevelType w:val="hybridMultilevel"/>
    <w:tmpl w:val="BA0276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C5B7A9A"/>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55225050"/>
    <w:multiLevelType w:val="hybridMultilevel"/>
    <w:tmpl w:val="C4E2B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464EE9"/>
    <w:multiLevelType w:val="hybridMultilevel"/>
    <w:tmpl w:val="801881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44445A"/>
    <w:multiLevelType w:val="hybridMultilevel"/>
    <w:tmpl w:val="FF5E5C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7435F1"/>
    <w:multiLevelType w:val="hybridMultilevel"/>
    <w:tmpl w:val="1D84D660"/>
    <w:lvl w:ilvl="0" w:tplc="35B486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C330F5"/>
    <w:multiLevelType w:val="multilevel"/>
    <w:tmpl w:val="9FF8630E"/>
    <w:lvl w:ilvl="0">
      <w:start w:val="4"/>
      <w:numFmt w:val="decimal"/>
      <w:pStyle w:val="MotorolaResponse1"/>
      <w:lvlText w:val="%1"/>
      <w:lvlJc w:val="left"/>
      <w:pPr>
        <w:tabs>
          <w:tab w:val="num" w:pos="1140"/>
        </w:tabs>
        <w:ind w:left="1140" w:hanging="1140"/>
      </w:pPr>
      <w:rPr>
        <w:b/>
        <w:i w:val="0"/>
        <w:color w:val="70CEF5"/>
        <w:sz w:val="20"/>
        <w:szCs w:val="20"/>
      </w:rPr>
    </w:lvl>
    <w:lvl w:ilvl="1">
      <w:start w:val="6"/>
      <w:numFmt w:val="decimal"/>
      <w:lvlText w:val="%1.%2"/>
      <w:lvlJc w:val="left"/>
      <w:pPr>
        <w:tabs>
          <w:tab w:val="num" w:pos="1140"/>
        </w:tabs>
        <w:ind w:left="1140" w:hanging="1140"/>
      </w:pPr>
    </w:lvl>
    <w:lvl w:ilvl="2">
      <w:start w:val="1"/>
      <w:numFmt w:val="decimal"/>
      <w:lvlRestart w:val="1"/>
      <w:lvlText w:val="%1.%2.%3"/>
      <w:lvlJc w:val="left"/>
      <w:pPr>
        <w:tabs>
          <w:tab w:val="num" w:pos="1140"/>
        </w:tabs>
        <w:ind w:left="1140" w:hanging="1140"/>
      </w:pPr>
    </w:lvl>
    <w:lvl w:ilvl="3">
      <w:start w:val="1"/>
      <w:numFmt w:val="decimal"/>
      <w:lvlText w:val="%1.%2.%3.%4"/>
      <w:lvlJc w:val="left"/>
      <w:pPr>
        <w:tabs>
          <w:tab w:val="num" w:pos="1140"/>
        </w:tabs>
        <w:ind w:left="1140" w:hanging="1140"/>
      </w:p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140"/>
        </w:tabs>
        <w:ind w:left="1140" w:hanging="11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15:restartNumberingAfterBreak="0">
    <w:nsid w:val="7E2407A1"/>
    <w:multiLevelType w:val="singleLevel"/>
    <w:tmpl w:val="3CBC6FEA"/>
    <w:lvl w:ilvl="0">
      <w:start w:val="1"/>
      <w:numFmt w:val="decimal"/>
      <w:pStyle w:val="Reference"/>
      <w:lvlText w:val="[%1]"/>
      <w:lvlJc w:val="left"/>
      <w:pPr>
        <w:tabs>
          <w:tab w:val="num" w:pos="360"/>
        </w:tabs>
        <w:ind w:left="360" w:hanging="360"/>
      </w:p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15"/>
  </w:num>
  <w:num w:numId="5">
    <w:abstractNumId w:val="16"/>
  </w:num>
  <w:num w:numId="6">
    <w:abstractNumId w:val="10"/>
  </w:num>
  <w:num w:numId="7">
    <w:abstractNumId w:val="18"/>
  </w:num>
  <w:num w:numId="8">
    <w:abstractNumId w:val="13"/>
  </w:num>
  <w:num w:numId="9">
    <w:abstractNumId w:val="12"/>
  </w:num>
  <w:num w:numId="10">
    <w:abstractNumId w:val="19"/>
  </w:num>
  <w:num w:numId="11">
    <w:abstractNumId w:val="11"/>
  </w:num>
  <w:num w:numId="12">
    <w:abstractNumId w:val="17"/>
  </w:num>
  <w:num w:numId="13">
    <w:abstractNumId w:val="3"/>
  </w:num>
  <w:num w:numId="14">
    <w:abstractNumId w:val="2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1"/>
  </w:num>
  <w:num w:numId="17">
    <w:abstractNumId w:val="24"/>
    <w:lvlOverride w:ilvl="0">
      <w:startOverride w:val="1"/>
    </w:lvlOverride>
  </w:num>
  <w:num w:numId="18">
    <w:abstractNumId w:val="22"/>
  </w:num>
  <w:num w:numId="19">
    <w:abstractNumId w:val="20"/>
  </w:num>
  <w:num w:numId="20">
    <w:abstractNumId w:val="6"/>
  </w:num>
  <w:num w:numId="21">
    <w:abstractNumId w:val="4"/>
  </w:num>
  <w:num w:numId="22">
    <w:abstractNumId w:val="2"/>
  </w:num>
  <w:num w:numId="23">
    <w:abstractNumId w:val="1"/>
  </w:num>
  <w:num w:numId="24">
    <w:abstractNumId w:val="5"/>
  </w:num>
  <w:num w:numId="25">
    <w:abstractNumId w:val="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hideSpellingErrors/>
  <w:hideGrammatical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4"/>
  <w:doNotHyphenateCaps/>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2225E"/>
    <w:rsid w:val="00062886"/>
    <w:rsid w:val="000902C1"/>
    <w:rsid w:val="000A1EEC"/>
    <w:rsid w:val="000D03BF"/>
    <w:rsid w:val="001117BF"/>
    <w:rsid w:val="0013645A"/>
    <w:rsid w:val="00144C6C"/>
    <w:rsid w:val="001B1D1C"/>
    <w:rsid w:val="001B4575"/>
    <w:rsid w:val="001B6FED"/>
    <w:rsid w:val="001C666A"/>
    <w:rsid w:val="00202920"/>
    <w:rsid w:val="00261888"/>
    <w:rsid w:val="00267F7E"/>
    <w:rsid w:val="002A33F4"/>
    <w:rsid w:val="002B1115"/>
    <w:rsid w:val="002B16F4"/>
    <w:rsid w:val="002C1D05"/>
    <w:rsid w:val="00304007"/>
    <w:rsid w:val="0032410E"/>
    <w:rsid w:val="003667A8"/>
    <w:rsid w:val="00370AB9"/>
    <w:rsid w:val="00371D5D"/>
    <w:rsid w:val="00375D97"/>
    <w:rsid w:val="003A1ACE"/>
    <w:rsid w:val="003C2A77"/>
    <w:rsid w:val="003E34CF"/>
    <w:rsid w:val="00445926"/>
    <w:rsid w:val="0049301F"/>
    <w:rsid w:val="004A142D"/>
    <w:rsid w:val="004A1E49"/>
    <w:rsid w:val="004E213A"/>
    <w:rsid w:val="004E6870"/>
    <w:rsid w:val="004F720E"/>
    <w:rsid w:val="00566C3D"/>
    <w:rsid w:val="005812CE"/>
    <w:rsid w:val="0058165E"/>
    <w:rsid w:val="00587708"/>
    <w:rsid w:val="00653C36"/>
    <w:rsid w:val="006D6D77"/>
    <w:rsid w:val="006F06F2"/>
    <w:rsid w:val="006F4F2E"/>
    <w:rsid w:val="0070090F"/>
    <w:rsid w:val="00767C4D"/>
    <w:rsid w:val="00783D55"/>
    <w:rsid w:val="007858C2"/>
    <w:rsid w:val="007A504C"/>
    <w:rsid w:val="007D7849"/>
    <w:rsid w:val="007F70B6"/>
    <w:rsid w:val="0081695D"/>
    <w:rsid w:val="0085392D"/>
    <w:rsid w:val="00855EE6"/>
    <w:rsid w:val="008B1059"/>
    <w:rsid w:val="008B404B"/>
    <w:rsid w:val="008C6E02"/>
    <w:rsid w:val="008D0901"/>
    <w:rsid w:val="008F2C56"/>
    <w:rsid w:val="009417BF"/>
    <w:rsid w:val="009506FD"/>
    <w:rsid w:val="00985CFB"/>
    <w:rsid w:val="00A02CEB"/>
    <w:rsid w:val="00A12F4E"/>
    <w:rsid w:val="00A46003"/>
    <w:rsid w:val="00A56240"/>
    <w:rsid w:val="00A60236"/>
    <w:rsid w:val="00A72FB6"/>
    <w:rsid w:val="00A874CD"/>
    <w:rsid w:val="00B07996"/>
    <w:rsid w:val="00B15549"/>
    <w:rsid w:val="00B5355E"/>
    <w:rsid w:val="00B620D0"/>
    <w:rsid w:val="00B65B9C"/>
    <w:rsid w:val="00B860D0"/>
    <w:rsid w:val="00BA71C4"/>
    <w:rsid w:val="00BB7D31"/>
    <w:rsid w:val="00BD406C"/>
    <w:rsid w:val="00BF28B9"/>
    <w:rsid w:val="00C2346A"/>
    <w:rsid w:val="00C521F2"/>
    <w:rsid w:val="00C706FC"/>
    <w:rsid w:val="00CB746E"/>
    <w:rsid w:val="00CE32B9"/>
    <w:rsid w:val="00CE6EEE"/>
    <w:rsid w:val="00CF0D3E"/>
    <w:rsid w:val="00CF6C05"/>
    <w:rsid w:val="00CF6E32"/>
    <w:rsid w:val="00D24D1A"/>
    <w:rsid w:val="00D47426"/>
    <w:rsid w:val="00D5339A"/>
    <w:rsid w:val="00D709A8"/>
    <w:rsid w:val="00D97C76"/>
    <w:rsid w:val="00DB37FD"/>
    <w:rsid w:val="00DC2AF5"/>
    <w:rsid w:val="00DE550C"/>
    <w:rsid w:val="00E31759"/>
    <w:rsid w:val="00E32B5E"/>
    <w:rsid w:val="00E7729E"/>
    <w:rsid w:val="00EE42C6"/>
    <w:rsid w:val="00EE75E9"/>
    <w:rsid w:val="00FB22D2"/>
    <w:rsid w:val="00FB4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86A2284"/>
  <w15:chartTrackingRefBased/>
  <w15:docId w15:val="{ED59E828-6F42-4789-B854-84A5B86E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D05"/>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2C1D0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2C1D05"/>
    <w:pPr>
      <w:pBdr>
        <w:top w:val="none" w:sz="0" w:space="0" w:color="auto"/>
      </w:pBdr>
      <w:spacing w:before="180"/>
      <w:outlineLvl w:val="1"/>
    </w:pPr>
    <w:rPr>
      <w:sz w:val="32"/>
    </w:rPr>
  </w:style>
  <w:style w:type="paragraph" w:styleId="Heading3">
    <w:name w:val="heading 3"/>
    <w:basedOn w:val="Heading2"/>
    <w:next w:val="Normal"/>
    <w:link w:val="Heading3Char"/>
    <w:qFormat/>
    <w:rsid w:val="002C1D05"/>
    <w:pPr>
      <w:spacing w:before="120"/>
      <w:outlineLvl w:val="2"/>
    </w:pPr>
    <w:rPr>
      <w:sz w:val="28"/>
    </w:rPr>
  </w:style>
  <w:style w:type="paragraph" w:styleId="Heading4">
    <w:name w:val="heading 4"/>
    <w:basedOn w:val="Heading3"/>
    <w:next w:val="Normal"/>
    <w:link w:val="Heading4Char"/>
    <w:qFormat/>
    <w:rsid w:val="002C1D05"/>
    <w:pPr>
      <w:ind w:left="1418" w:hanging="1418"/>
      <w:outlineLvl w:val="3"/>
    </w:pPr>
    <w:rPr>
      <w:sz w:val="24"/>
    </w:rPr>
  </w:style>
  <w:style w:type="paragraph" w:styleId="Heading5">
    <w:name w:val="heading 5"/>
    <w:basedOn w:val="Heading4"/>
    <w:next w:val="Normal"/>
    <w:link w:val="Heading5Char"/>
    <w:qFormat/>
    <w:rsid w:val="002C1D05"/>
    <w:pPr>
      <w:ind w:left="1701" w:hanging="1701"/>
      <w:outlineLvl w:val="4"/>
    </w:pPr>
    <w:rPr>
      <w:sz w:val="22"/>
    </w:rPr>
  </w:style>
  <w:style w:type="paragraph" w:styleId="Heading6">
    <w:name w:val="heading 6"/>
    <w:basedOn w:val="H6"/>
    <w:next w:val="Normal"/>
    <w:link w:val="Heading6Char"/>
    <w:qFormat/>
    <w:rsid w:val="002C1D05"/>
    <w:pPr>
      <w:outlineLvl w:val="5"/>
    </w:pPr>
  </w:style>
  <w:style w:type="paragraph" w:styleId="Heading7">
    <w:name w:val="heading 7"/>
    <w:basedOn w:val="H6"/>
    <w:next w:val="Normal"/>
    <w:link w:val="Heading7Char"/>
    <w:qFormat/>
    <w:rsid w:val="002C1D05"/>
    <w:pPr>
      <w:outlineLvl w:val="6"/>
    </w:pPr>
  </w:style>
  <w:style w:type="paragraph" w:styleId="Heading8">
    <w:name w:val="heading 8"/>
    <w:basedOn w:val="Heading1"/>
    <w:next w:val="Normal"/>
    <w:link w:val="Heading8Char"/>
    <w:qFormat/>
    <w:rsid w:val="002C1D05"/>
    <w:pPr>
      <w:ind w:left="0" w:firstLine="0"/>
      <w:outlineLvl w:val="7"/>
    </w:pPr>
  </w:style>
  <w:style w:type="paragraph" w:styleId="Heading9">
    <w:name w:val="heading 9"/>
    <w:basedOn w:val="Heading8"/>
    <w:next w:val="Normal"/>
    <w:link w:val="Heading9Char"/>
    <w:qFormat/>
    <w:rsid w:val="002C1D05"/>
    <w:pPr>
      <w:outlineLvl w:val="8"/>
    </w:pPr>
  </w:style>
  <w:style w:type="character" w:default="1" w:styleId="DefaultParagraphFont">
    <w:name w:val="Default Paragraph Font"/>
    <w:semiHidden/>
    <w:rsid w:val="002C1D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D05"/>
  </w:style>
  <w:style w:type="paragraph" w:customStyle="1" w:styleId="H6">
    <w:name w:val="H6"/>
    <w:basedOn w:val="Heading5"/>
    <w:next w:val="Normal"/>
    <w:rsid w:val="002C1D05"/>
    <w:pPr>
      <w:ind w:left="1985" w:hanging="1985"/>
      <w:outlineLvl w:val="9"/>
    </w:pPr>
    <w:rPr>
      <w:sz w:val="20"/>
    </w:rPr>
  </w:style>
  <w:style w:type="paragraph" w:styleId="TOC9">
    <w:name w:val="toc 9"/>
    <w:basedOn w:val="TOC8"/>
    <w:semiHidden/>
    <w:rsid w:val="002C1D05"/>
    <w:pPr>
      <w:ind w:left="1418" w:hanging="1418"/>
    </w:pPr>
  </w:style>
  <w:style w:type="paragraph" w:styleId="TOC8">
    <w:name w:val="toc 8"/>
    <w:basedOn w:val="TOC1"/>
    <w:rsid w:val="002C1D05"/>
    <w:pPr>
      <w:spacing w:before="180"/>
      <w:ind w:left="2693" w:hanging="2693"/>
    </w:pPr>
    <w:rPr>
      <w:b/>
    </w:rPr>
  </w:style>
  <w:style w:type="paragraph" w:styleId="TOC1">
    <w:name w:val="toc 1"/>
    <w:rsid w:val="002C1D05"/>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2C1D05"/>
    <w:pPr>
      <w:keepLines/>
      <w:tabs>
        <w:tab w:val="center" w:pos="4536"/>
        <w:tab w:val="right" w:pos="9072"/>
      </w:tabs>
    </w:pPr>
    <w:rPr>
      <w:noProof/>
    </w:rPr>
  </w:style>
  <w:style w:type="character" w:customStyle="1" w:styleId="ZGSM">
    <w:name w:val="ZGSM"/>
    <w:rsid w:val="002C1D05"/>
  </w:style>
  <w:style w:type="paragraph" w:styleId="Header">
    <w:name w:val="header"/>
    <w:link w:val="HeaderChar"/>
    <w:rsid w:val="002C1D05"/>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2C1D05"/>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2C1D05"/>
    <w:pPr>
      <w:ind w:left="1701" w:hanging="1701"/>
    </w:pPr>
  </w:style>
  <w:style w:type="paragraph" w:styleId="TOC4">
    <w:name w:val="toc 4"/>
    <w:basedOn w:val="TOC3"/>
    <w:rsid w:val="002C1D05"/>
    <w:pPr>
      <w:ind w:left="1418" w:hanging="1418"/>
    </w:pPr>
  </w:style>
  <w:style w:type="paragraph" w:styleId="TOC3">
    <w:name w:val="toc 3"/>
    <w:basedOn w:val="TOC2"/>
    <w:rsid w:val="002C1D05"/>
    <w:pPr>
      <w:ind w:left="1134" w:hanging="1134"/>
    </w:pPr>
  </w:style>
  <w:style w:type="paragraph" w:styleId="TOC2">
    <w:name w:val="toc 2"/>
    <w:basedOn w:val="TOC1"/>
    <w:rsid w:val="002C1D05"/>
    <w:pPr>
      <w:keepNext w:val="0"/>
      <w:spacing w:before="0"/>
      <w:ind w:left="851" w:hanging="851"/>
    </w:pPr>
    <w:rPr>
      <w:sz w:val="20"/>
    </w:rPr>
  </w:style>
  <w:style w:type="paragraph" w:styleId="Footer">
    <w:name w:val="footer"/>
    <w:basedOn w:val="Header"/>
    <w:link w:val="FooterChar"/>
    <w:rsid w:val="002C1D05"/>
    <w:pPr>
      <w:jc w:val="center"/>
    </w:pPr>
    <w:rPr>
      <w:i/>
    </w:rPr>
  </w:style>
  <w:style w:type="paragraph" w:customStyle="1" w:styleId="TT">
    <w:name w:val="TT"/>
    <w:basedOn w:val="Heading1"/>
    <w:next w:val="Normal"/>
    <w:rsid w:val="002C1D05"/>
    <w:pPr>
      <w:outlineLvl w:val="9"/>
    </w:pPr>
  </w:style>
  <w:style w:type="paragraph" w:customStyle="1" w:styleId="NF">
    <w:name w:val="NF"/>
    <w:basedOn w:val="NO"/>
    <w:rsid w:val="002C1D05"/>
    <w:pPr>
      <w:keepNext/>
      <w:spacing w:after="0"/>
    </w:pPr>
    <w:rPr>
      <w:rFonts w:ascii="Arial" w:hAnsi="Arial"/>
      <w:sz w:val="18"/>
    </w:rPr>
  </w:style>
  <w:style w:type="paragraph" w:customStyle="1" w:styleId="NO">
    <w:name w:val="NO"/>
    <w:basedOn w:val="Normal"/>
    <w:link w:val="NOChar"/>
    <w:rsid w:val="002C1D05"/>
    <w:pPr>
      <w:keepLines/>
      <w:ind w:left="1135" w:hanging="851"/>
    </w:pPr>
  </w:style>
  <w:style w:type="paragraph" w:customStyle="1" w:styleId="PL">
    <w:name w:val="PL"/>
    <w:rsid w:val="002C1D0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2C1D05"/>
    <w:pPr>
      <w:jc w:val="right"/>
    </w:pPr>
  </w:style>
  <w:style w:type="paragraph" w:customStyle="1" w:styleId="TAL">
    <w:name w:val="TAL"/>
    <w:basedOn w:val="Normal"/>
    <w:link w:val="TALChar"/>
    <w:rsid w:val="002C1D05"/>
    <w:pPr>
      <w:keepNext/>
      <w:keepLines/>
      <w:spacing w:after="0"/>
    </w:pPr>
    <w:rPr>
      <w:rFonts w:ascii="Arial" w:hAnsi="Arial"/>
      <w:sz w:val="18"/>
    </w:rPr>
  </w:style>
  <w:style w:type="paragraph" w:customStyle="1" w:styleId="TAH">
    <w:name w:val="TAH"/>
    <w:basedOn w:val="TAC"/>
    <w:link w:val="TAHCar"/>
    <w:rsid w:val="002C1D05"/>
    <w:rPr>
      <w:b/>
    </w:rPr>
  </w:style>
  <w:style w:type="paragraph" w:customStyle="1" w:styleId="TAC">
    <w:name w:val="TAC"/>
    <w:basedOn w:val="TAL"/>
    <w:link w:val="TACChar"/>
    <w:rsid w:val="002C1D05"/>
    <w:pPr>
      <w:jc w:val="center"/>
    </w:pPr>
  </w:style>
  <w:style w:type="paragraph" w:customStyle="1" w:styleId="LD">
    <w:name w:val="LD"/>
    <w:rsid w:val="002C1D05"/>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2C1D05"/>
    <w:pPr>
      <w:keepLines/>
      <w:ind w:left="1702" w:hanging="1418"/>
    </w:pPr>
  </w:style>
  <w:style w:type="paragraph" w:customStyle="1" w:styleId="FP">
    <w:name w:val="FP"/>
    <w:basedOn w:val="Normal"/>
    <w:rsid w:val="002C1D05"/>
    <w:pPr>
      <w:spacing w:after="0"/>
    </w:pPr>
  </w:style>
  <w:style w:type="paragraph" w:customStyle="1" w:styleId="NW">
    <w:name w:val="NW"/>
    <w:basedOn w:val="NO"/>
    <w:rsid w:val="002C1D05"/>
    <w:pPr>
      <w:spacing w:after="0"/>
    </w:pPr>
  </w:style>
  <w:style w:type="paragraph" w:customStyle="1" w:styleId="EW">
    <w:name w:val="EW"/>
    <w:basedOn w:val="EX"/>
    <w:rsid w:val="002C1D05"/>
    <w:pPr>
      <w:spacing w:after="0"/>
    </w:pPr>
  </w:style>
  <w:style w:type="paragraph" w:customStyle="1" w:styleId="B1">
    <w:name w:val="B1"/>
    <w:basedOn w:val="List"/>
    <w:link w:val="B1Char"/>
    <w:rsid w:val="002C1D05"/>
  </w:style>
  <w:style w:type="paragraph" w:styleId="TOC6">
    <w:name w:val="toc 6"/>
    <w:basedOn w:val="TOC5"/>
    <w:next w:val="Normal"/>
    <w:semiHidden/>
    <w:rsid w:val="002C1D05"/>
    <w:pPr>
      <w:ind w:left="1985" w:hanging="1985"/>
    </w:pPr>
  </w:style>
  <w:style w:type="paragraph" w:styleId="TOC7">
    <w:name w:val="toc 7"/>
    <w:basedOn w:val="TOC6"/>
    <w:next w:val="Normal"/>
    <w:semiHidden/>
    <w:rsid w:val="002C1D05"/>
    <w:pPr>
      <w:ind w:left="2268" w:hanging="2268"/>
    </w:pPr>
  </w:style>
  <w:style w:type="paragraph" w:customStyle="1" w:styleId="EditorsNote">
    <w:name w:val="Editor's Note"/>
    <w:basedOn w:val="NO"/>
    <w:rsid w:val="002C1D05"/>
    <w:rPr>
      <w:color w:val="FF0000"/>
    </w:rPr>
  </w:style>
  <w:style w:type="paragraph" w:customStyle="1" w:styleId="TH">
    <w:name w:val="TH"/>
    <w:basedOn w:val="Normal"/>
    <w:link w:val="THChar"/>
    <w:rsid w:val="002C1D05"/>
    <w:pPr>
      <w:keepNext/>
      <w:keepLines/>
      <w:spacing w:before="60"/>
      <w:jc w:val="center"/>
    </w:pPr>
    <w:rPr>
      <w:rFonts w:ascii="Arial" w:hAnsi="Arial"/>
      <w:b/>
    </w:rPr>
  </w:style>
  <w:style w:type="paragraph" w:customStyle="1" w:styleId="ZA">
    <w:name w:val="ZA"/>
    <w:rsid w:val="002C1D0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2C1D0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2C1D05"/>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2C1D0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link w:val="TANChar"/>
    <w:rsid w:val="002C1D05"/>
    <w:pPr>
      <w:ind w:left="851" w:hanging="851"/>
    </w:pPr>
  </w:style>
  <w:style w:type="paragraph" w:customStyle="1" w:styleId="ZH">
    <w:name w:val="ZH"/>
    <w:rsid w:val="002C1D05"/>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2C1D05"/>
    <w:pPr>
      <w:keepNext w:val="0"/>
      <w:spacing w:before="0" w:after="240"/>
    </w:pPr>
  </w:style>
  <w:style w:type="paragraph" w:customStyle="1" w:styleId="ZG">
    <w:name w:val="ZG"/>
    <w:rsid w:val="002C1D05"/>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rsid w:val="002C1D05"/>
  </w:style>
  <w:style w:type="paragraph" w:customStyle="1" w:styleId="B3">
    <w:name w:val="B3"/>
    <w:basedOn w:val="List3"/>
    <w:rsid w:val="002C1D05"/>
  </w:style>
  <w:style w:type="paragraph" w:customStyle="1" w:styleId="B4">
    <w:name w:val="B4"/>
    <w:basedOn w:val="List4"/>
    <w:rsid w:val="002C1D05"/>
  </w:style>
  <w:style w:type="paragraph" w:customStyle="1" w:styleId="B5">
    <w:name w:val="B5"/>
    <w:basedOn w:val="List5"/>
    <w:rsid w:val="002C1D05"/>
  </w:style>
  <w:style w:type="paragraph" w:customStyle="1" w:styleId="ZTD">
    <w:name w:val="ZTD"/>
    <w:basedOn w:val="ZB"/>
    <w:rsid w:val="002C1D05"/>
    <w:pPr>
      <w:framePr w:hRule="auto" w:wrap="notBeside" w:y="852"/>
    </w:pPr>
    <w:rPr>
      <w:i w:val="0"/>
      <w:sz w:val="40"/>
    </w:rPr>
  </w:style>
  <w:style w:type="paragraph" w:customStyle="1" w:styleId="ZV">
    <w:name w:val="ZV"/>
    <w:basedOn w:val="ZU"/>
    <w:rsid w:val="002C1D05"/>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NOChar">
    <w:name w:val="NO Char"/>
    <w:link w:val="NO"/>
    <w:rsid w:val="00AC2489"/>
    <w:rPr>
      <w:rFonts w:eastAsia="Times New Roman"/>
    </w:rPr>
  </w:style>
  <w:style w:type="paragraph" w:styleId="BalloonText">
    <w:name w:val="Balloon Text"/>
    <w:basedOn w:val="Normal"/>
    <w:link w:val="BalloonTextChar"/>
    <w:rsid w:val="008D53BC"/>
    <w:pPr>
      <w:spacing w:after="0"/>
    </w:pPr>
    <w:rPr>
      <w:rFonts w:ascii="Tahoma" w:eastAsia="Malgun Gothic" w:hAnsi="Tahoma"/>
      <w:sz w:val="16"/>
      <w:szCs w:val="16"/>
      <w:lang w:eastAsia="x-none"/>
    </w:rPr>
  </w:style>
  <w:style w:type="character" w:customStyle="1" w:styleId="BalloonTextChar">
    <w:name w:val="Balloon Text Char"/>
    <w:link w:val="BalloonText"/>
    <w:rsid w:val="008D53BC"/>
    <w:rPr>
      <w:rFonts w:ascii="Tahoma" w:hAnsi="Tahoma" w:cs="Tahoma"/>
      <w:sz w:val="16"/>
      <w:szCs w:val="16"/>
      <w:lang w:val="en-GB"/>
    </w:rPr>
  </w:style>
  <w:style w:type="paragraph" w:styleId="Caption">
    <w:name w:val="caption"/>
    <w:basedOn w:val="Normal"/>
    <w:next w:val="Normal"/>
    <w:link w:val="CaptionChar"/>
    <w:qFormat/>
    <w:rsid w:val="00701B7D"/>
    <w:pPr>
      <w:spacing w:before="120" w:after="120"/>
    </w:pPr>
    <w:rPr>
      <w:rFonts w:eastAsia="Malgun Gothic"/>
      <w:b/>
      <w:lang w:eastAsia="x-none"/>
    </w:rPr>
  </w:style>
  <w:style w:type="character" w:customStyle="1" w:styleId="Heading1Char">
    <w:name w:val="Heading 1 Char"/>
    <w:link w:val="Heading1"/>
    <w:rsid w:val="00D9579B"/>
    <w:rPr>
      <w:rFonts w:ascii="Arial" w:eastAsia="Times New Roman" w:hAnsi="Arial"/>
      <w:sz w:val="36"/>
    </w:rPr>
  </w:style>
  <w:style w:type="character" w:customStyle="1" w:styleId="Heading2Char">
    <w:name w:val="Heading 2 Char"/>
    <w:link w:val="Heading2"/>
    <w:rsid w:val="00D9579B"/>
    <w:rPr>
      <w:rFonts w:ascii="Arial" w:eastAsia="Times New Roman" w:hAnsi="Arial"/>
      <w:sz w:val="32"/>
    </w:rPr>
  </w:style>
  <w:style w:type="character" w:customStyle="1" w:styleId="TACChar">
    <w:name w:val="TAC Char"/>
    <w:link w:val="TAC"/>
    <w:locked/>
    <w:rsid w:val="00F83C75"/>
    <w:rPr>
      <w:rFonts w:ascii="Arial" w:eastAsia="Times New Roman" w:hAnsi="Arial"/>
      <w:sz w:val="18"/>
    </w:rPr>
  </w:style>
  <w:style w:type="character" w:customStyle="1" w:styleId="THChar">
    <w:name w:val="TH Char"/>
    <w:link w:val="TH"/>
    <w:locked/>
    <w:rsid w:val="00F83C75"/>
    <w:rPr>
      <w:rFonts w:ascii="Arial" w:eastAsia="Times New Roman" w:hAnsi="Arial"/>
      <w:b/>
    </w:rPr>
  </w:style>
  <w:style w:type="character" w:customStyle="1" w:styleId="TAHCar">
    <w:name w:val="TAH Car"/>
    <w:link w:val="TAH"/>
    <w:locked/>
    <w:rsid w:val="00F83C75"/>
    <w:rPr>
      <w:rFonts w:ascii="Arial" w:eastAsia="Times New Roman" w:hAnsi="Arial"/>
      <w:b/>
      <w:sz w:val="18"/>
    </w:rPr>
  </w:style>
  <w:style w:type="paragraph" w:styleId="CommentText">
    <w:name w:val="annotation text"/>
    <w:basedOn w:val="Normal"/>
    <w:link w:val="CommentTextChar"/>
    <w:rsid w:val="00B065B8"/>
    <w:pPr>
      <w:tabs>
        <w:tab w:val="left" w:pos="1418"/>
        <w:tab w:val="left" w:pos="4678"/>
        <w:tab w:val="left" w:pos="5954"/>
        <w:tab w:val="left" w:pos="7088"/>
      </w:tabs>
      <w:spacing w:after="240"/>
      <w:jc w:val="both"/>
    </w:pPr>
    <w:rPr>
      <w:rFonts w:ascii="Arial" w:eastAsia="Malgun Gothic" w:hAnsi="Arial"/>
      <w:lang w:eastAsia="x-none"/>
    </w:rPr>
  </w:style>
  <w:style w:type="character" w:customStyle="1" w:styleId="CommentTextChar">
    <w:name w:val="Comment Text Char"/>
    <w:link w:val="CommentText"/>
    <w:rsid w:val="00B065B8"/>
    <w:rPr>
      <w:rFonts w:ascii="Arial" w:hAnsi="Arial"/>
      <w:lang w:val="en-GB" w:eastAsia="x-none"/>
    </w:rPr>
  </w:style>
  <w:style w:type="character" w:styleId="PageNumber">
    <w:name w:val="page number"/>
    <w:basedOn w:val="DefaultParagraphFont"/>
    <w:rsid w:val="00B065B8"/>
  </w:style>
  <w:style w:type="paragraph" w:customStyle="1" w:styleId="00BodyText">
    <w:name w:val="00 BodyText"/>
    <w:basedOn w:val="Normal"/>
    <w:rsid w:val="00B065B8"/>
    <w:pPr>
      <w:spacing w:after="220"/>
    </w:pPr>
    <w:rPr>
      <w:rFonts w:ascii="Arial" w:hAnsi="Arial"/>
      <w:sz w:val="22"/>
      <w:lang w:val="en-US"/>
    </w:rPr>
  </w:style>
  <w:style w:type="paragraph" w:customStyle="1" w:styleId="a">
    <w:name w:val="??"/>
    <w:rsid w:val="00B065B8"/>
    <w:pPr>
      <w:widowControl w:val="0"/>
    </w:pPr>
    <w:rPr>
      <w:lang w:val="en-US" w:eastAsia="en-US"/>
    </w:rPr>
  </w:style>
  <w:style w:type="paragraph" w:customStyle="1" w:styleId="2">
    <w:name w:val="??? 2"/>
    <w:basedOn w:val="a"/>
    <w:next w:val="a"/>
    <w:rsid w:val="00B065B8"/>
    <w:pPr>
      <w:keepNext/>
    </w:pPr>
    <w:rPr>
      <w:rFonts w:ascii="Arial" w:hAnsi="Arial"/>
      <w:b/>
      <w:sz w:val="24"/>
    </w:rPr>
  </w:style>
  <w:style w:type="character" w:customStyle="1" w:styleId="Heading4Char">
    <w:name w:val="Heading 4 Char"/>
    <w:link w:val="Heading4"/>
    <w:rsid w:val="00B065B8"/>
    <w:rPr>
      <w:rFonts w:ascii="Arial" w:eastAsia="Times New Roman" w:hAnsi="Arial"/>
      <w:sz w:val="24"/>
    </w:rPr>
  </w:style>
  <w:style w:type="character" w:customStyle="1" w:styleId="Heading7Char">
    <w:name w:val="Heading 7 Char"/>
    <w:link w:val="Heading7"/>
    <w:rsid w:val="00B065B8"/>
    <w:rPr>
      <w:rFonts w:ascii="Arial" w:eastAsia="Times New Roman" w:hAnsi="Arial"/>
    </w:rPr>
  </w:style>
  <w:style w:type="character" w:customStyle="1" w:styleId="Heading8Char">
    <w:name w:val="Heading 8 Char"/>
    <w:link w:val="Heading8"/>
    <w:rsid w:val="00B065B8"/>
    <w:rPr>
      <w:rFonts w:ascii="Arial" w:eastAsia="Times New Roman" w:hAnsi="Arial"/>
      <w:sz w:val="36"/>
    </w:rPr>
  </w:style>
  <w:style w:type="character" w:customStyle="1" w:styleId="Heading9Char">
    <w:name w:val="Heading 9 Char"/>
    <w:link w:val="Heading9"/>
    <w:rsid w:val="00B065B8"/>
    <w:rPr>
      <w:rFonts w:ascii="Arial" w:eastAsia="Times New Roman" w:hAnsi="Arial"/>
      <w:sz w:val="36"/>
    </w:rPr>
  </w:style>
  <w:style w:type="paragraph" w:styleId="BodyText">
    <w:name w:val="Body Text"/>
    <w:basedOn w:val="Normal"/>
    <w:link w:val="BodyTextChar"/>
    <w:rsid w:val="00B065B8"/>
    <w:rPr>
      <w:rFonts w:eastAsia="Malgun Gothic"/>
      <w:lang w:eastAsia="x-none"/>
    </w:rPr>
  </w:style>
  <w:style w:type="character" w:customStyle="1" w:styleId="BodyTextChar">
    <w:name w:val="Body Text Char"/>
    <w:link w:val="BodyText"/>
    <w:rsid w:val="00B065B8"/>
    <w:rPr>
      <w:lang w:val="en-GB" w:eastAsia="x-none"/>
    </w:rPr>
  </w:style>
  <w:style w:type="character" w:customStyle="1" w:styleId="TFChar">
    <w:name w:val="TF Char"/>
    <w:link w:val="TF"/>
    <w:rsid w:val="00B065B8"/>
    <w:rPr>
      <w:rFonts w:ascii="Arial" w:eastAsia="Times New Roman" w:hAnsi="Arial"/>
      <w:b/>
    </w:rPr>
  </w:style>
  <w:style w:type="character" w:styleId="CommentReference">
    <w:name w:val="annotation reference"/>
    <w:unhideWhenUsed/>
    <w:rsid w:val="00B065B8"/>
    <w:rPr>
      <w:sz w:val="18"/>
      <w:szCs w:val="18"/>
    </w:rPr>
  </w:style>
  <w:style w:type="paragraph" w:styleId="CommentSubject">
    <w:name w:val="annotation subject"/>
    <w:basedOn w:val="CommentText"/>
    <w:next w:val="CommentText"/>
    <w:link w:val="CommentSubjectChar"/>
    <w:uiPriority w:val="99"/>
    <w:unhideWhenUsed/>
    <w:rsid w:val="00B065B8"/>
    <w:pPr>
      <w:tabs>
        <w:tab w:val="clear" w:pos="1418"/>
        <w:tab w:val="clear" w:pos="4678"/>
        <w:tab w:val="clear" w:pos="5954"/>
        <w:tab w:val="clear" w:pos="7088"/>
      </w:tabs>
      <w:spacing w:after="180"/>
      <w:jc w:val="left"/>
    </w:pPr>
    <w:rPr>
      <w:b/>
      <w:bCs/>
    </w:rPr>
  </w:style>
  <w:style w:type="character" w:customStyle="1" w:styleId="CommentSubjectChar">
    <w:name w:val="Comment Subject Char"/>
    <w:link w:val="CommentSubject"/>
    <w:uiPriority w:val="99"/>
    <w:rsid w:val="00B065B8"/>
    <w:rPr>
      <w:rFonts w:ascii="Arial" w:hAnsi="Arial"/>
      <w:b/>
      <w:bCs/>
      <w:lang w:val="en-GB" w:eastAsia="x-none"/>
    </w:rPr>
  </w:style>
  <w:style w:type="character" w:customStyle="1" w:styleId="HeaderChar">
    <w:name w:val="Header Char"/>
    <w:link w:val="Header"/>
    <w:rsid w:val="00B065B8"/>
    <w:rPr>
      <w:rFonts w:ascii="Arial" w:eastAsia="Times New Roman" w:hAnsi="Arial"/>
      <w:b/>
      <w:noProof/>
      <w:sz w:val="18"/>
    </w:rPr>
  </w:style>
  <w:style w:type="character" w:customStyle="1" w:styleId="Heading3Char">
    <w:name w:val="Heading 3 Char"/>
    <w:link w:val="Heading3"/>
    <w:rsid w:val="00B065B8"/>
    <w:rPr>
      <w:rFonts w:ascii="Arial" w:eastAsia="Times New Roman" w:hAnsi="Arial"/>
      <w:sz w:val="28"/>
    </w:rPr>
  </w:style>
  <w:style w:type="table" w:styleId="TableGrid">
    <w:name w:val="Table Grid"/>
    <w:basedOn w:val="TableNormal"/>
    <w:rsid w:val="00B065B8"/>
    <w:pPr>
      <w:overflowPunct w:val="0"/>
      <w:autoSpaceDE w:val="0"/>
      <w:autoSpaceDN w:val="0"/>
      <w:adjustRightInd w:val="0"/>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Char">
    <w:name w:val="TAL Char"/>
    <w:link w:val="TAL"/>
    <w:locked/>
    <w:rsid w:val="00B065B8"/>
    <w:rPr>
      <w:rFonts w:ascii="Arial" w:eastAsia="Times New Roman" w:hAnsi="Arial"/>
      <w:sz w:val="18"/>
    </w:rPr>
  </w:style>
  <w:style w:type="character" w:customStyle="1" w:styleId="Heading5Char">
    <w:name w:val="Heading 5 Char"/>
    <w:link w:val="Heading5"/>
    <w:rsid w:val="00B065B8"/>
    <w:rPr>
      <w:rFonts w:ascii="Arial" w:eastAsia="Times New Roman" w:hAnsi="Arial"/>
      <w:sz w:val="22"/>
    </w:rPr>
  </w:style>
  <w:style w:type="character" w:customStyle="1" w:styleId="Heading6Char">
    <w:name w:val="Heading 6 Char"/>
    <w:link w:val="Heading6"/>
    <w:rsid w:val="00B065B8"/>
    <w:rPr>
      <w:rFonts w:ascii="Arial" w:eastAsia="Times New Roman" w:hAnsi="Arial"/>
    </w:rPr>
  </w:style>
  <w:style w:type="character" w:styleId="Hyperlink">
    <w:name w:val="Hyperlink"/>
    <w:unhideWhenUsed/>
    <w:rsid w:val="00B065B8"/>
    <w:rPr>
      <w:color w:val="0000FF"/>
      <w:u w:val="single"/>
    </w:rPr>
  </w:style>
  <w:style w:type="character" w:styleId="FollowedHyperlink">
    <w:name w:val="FollowedHyperlink"/>
    <w:unhideWhenUsed/>
    <w:rsid w:val="00B065B8"/>
    <w:rPr>
      <w:color w:val="800080"/>
      <w:u w:val="single"/>
    </w:rPr>
  </w:style>
  <w:style w:type="character" w:customStyle="1" w:styleId="Heading3Char1">
    <w:name w:val="Heading 3 Char1"/>
    <w:semiHidden/>
    <w:rsid w:val="00B065B8"/>
    <w:rPr>
      <w:rFonts w:ascii="Cambria" w:eastAsia="Times New Roman" w:hAnsi="Cambria" w:cs="Times New Roman"/>
      <w:b/>
      <w:bCs/>
      <w:color w:val="4F81BD"/>
      <w:lang w:val="en-GB"/>
    </w:rPr>
  </w:style>
  <w:style w:type="character" w:customStyle="1" w:styleId="Heading4Char1">
    <w:name w:val="Heading 4 Char1"/>
    <w:semiHidden/>
    <w:rsid w:val="00B065B8"/>
    <w:rPr>
      <w:rFonts w:ascii="Cambria" w:eastAsia="Times New Roman" w:hAnsi="Cambria" w:cs="Times New Roman"/>
      <w:b/>
      <w:bCs/>
      <w:i/>
      <w:iCs/>
      <w:color w:val="4F81BD"/>
      <w:lang w:val="en-GB"/>
    </w:rPr>
  </w:style>
  <w:style w:type="paragraph" w:styleId="Index1">
    <w:name w:val="index 1"/>
    <w:basedOn w:val="Normal"/>
    <w:semiHidden/>
    <w:rsid w:val="002C1D05"/>
    <w:pPr>
      <w:keepLines/>
      <w:spacing w:after="0"/>
    </w:pPr>
  </w:style>
  <w:style w:type="paragraph" w:styleId="Index2">
    <w:name w:val="index 2"/>
    <w:basedOn w:val="Index1"/>
    <w:semiHidden/>
    <w:rsid w:val="002C1D05"/>
    <w:pPr>
      <w:ind w:left="284"/>
    </w:pPr>
  </w:style>
  <w:style w:type="paragraph" w:styleId="FootnoteText">
    <w:name w:val="footnote text"/>
    <w:basedOn w:val="Normal"/>
    <w:link w:val="FootnoteTextChar"/>
    <w:semiHidden/>
    <w:rsid w:val="002C1D05"/>
    <w:pPr>
      <w:keepLines/>
      <w:spacing w:after="0"/>
      <w:ind w:left="454" w:hanging="454"/>
    </w:pPr>
    <w:rPr>
      <w:sz w:val="16"/>
    </w:rPr>
  </w:style>
  <w:style w:type="character" w:customStyle="1" w:styleId="FootnoteTextChar">
    <w:name w:val="Footnote Text Char"/>
    <w:link w:val="FootnoteText"/>
    <w:semiHidden/>
    <w:rsid w:val="00B065B8"/>
    <w:rPr>
      <w:rFonts w:eastAsia="Times New Roman"/>
      <w:sz w:val="16"/>
    </w:rPr>
  </w:style>
  <w:style w:type="character" w:customStyle="1" w:styleId="HeaderChar1">
    <w:name w:val="Header Char1"/>
    <w:semiHidden/>
    <w:rsid w:val="00B065B8"/>
    <w:rPr>
      <w:rFonts w:ascii="Times New Roman" w:eastAsia="Times New Roman" w:hAnsi="Times New Roman" w:cs="Times New Roman"/>
      <w:sz w:val="20"/>
      <w:szCs w:val="20"/>
      <w:lang w:val="en-GB"/>
    </w:rPr>
  </w:style>
  <w:style w:type="character" w:customStyle="1" w:styleId="FooterChar">
    <w:name w:val="Footer Char"/>
    <w:link w:val="Footer"/>
    <w:rsid w:val="00B065B8"/>
    <w:rPr>
      <w:rFonts w:ascii="Arial" w:eastAsia="Times New Roman" w:hAnsi="Arial"/>
      <w:b/>
      <w:i/>
      <w:noProof/>
      <w:sz w:val="18"/>
    </w:rPr>
  </w:style>
  <w:style w:type="paragraph" w:styleId="IndexHeading">
    <w:name w:val="index heading"/>
    <w:basedOn w:val="Normal"/>
    <w:next w:val="Normal"/>
    <w:unhideWhenUsed/>
    <w:rsid w:val="00B065B8"/>
    <w:pPr>
      <w:pBdr>
        <w:top w:val="single" w:sz="12" w:space="0" w:color="auto"/>
      </w:pBdr>
      <w:spacing w:before="360" w:after="240"/>
    </w:pPr>
    <w:rPr>
      <w:b/>
      <w:i/>
      <w:sz w:val="26"/>
    </w:rPr>
  </w:style>
  <w:style w:type="character" w:customStyle="1" w:styleId="CaptionChar">
    <w:name w:val="Caption Char"/>
    <w:link w:val="Caption"/>
    <w:locked/>
    <w:rsid w:val="00B065B8"/>
    <w:rPr>
      <w:b/>
      <w:lang w:val="en-GB"/>
    </w:rPr>
  </w:style>
  <w:style w:type="paragraph" w:styleId="List">
    <w:name w:val="List"/>
    <w:basedOn w:val="Normal"/>
    <w:rsid w:val="002C1D05"/>
    <w:pPr>
      <w:ind w:left="568" w:hanging="284"/>
    </w:pPr>
  </w:style>
  <w:style w:type="paragraph" w:styleId="ListBullet">
    <w:name w:val="List Bullet"/>
    <w:basedOn w:val="List"/>
    <w:rsid w:val="002C1D05"/>
  </w:style>
  <w:style w:type="paragraph" w:styleId="ListNumber">
    <w:name w:val="List Number"/>
    <w:basedOn w:val="List"/>
    <w:rsid w:val="002C1D05"/>
  </w:style>
  <w:style w:type="paragraph" w:styleId="List2">
    <w:name w:val="List 2"/>
    <w:basedOn w:val="List"/>
    <w:rsid w:val="002C1D05"/>
    <w:pPr>
      <w:ind w:left="851"/>
    </w:pPr>
  </w:style>
  <w:style w:type="paragraph" w:styleId="List3">
    <w:name w:val="List 3"/>
    <w:basedOn w:val="List2"/>
    <w:rsid w:val="002C1D05"/>
    <w:pPr>
      <w:ind w:left="1135"/>
    </w:pPr>
  </w:style>
  <w:style w:type="paragraph" w:styleId="List4">
    <w:name w:val="List 4"/>
    <w:basedOn w:val="List3"/>
    <w:rsid w:val="002C1D05"/>
    <w:pPr>
      <w:ind w:left="1418"/>
    </w:pPr>
  </w:style>
  <w:style w:type="paragraph" w:styleId="List5">
    <w:name w:val="List 5"/>
    <w:basedOn w:val="List4"/>
    <w:rsid w:val="002C1D05"/>
    <w:pPr>
      <w:ind w:left="1702"/>
    </w:pPr>
  </w:style>
  <w:style w:type="paragraph" w:styleId="ListBullet2">
    <w:name w:val="List Bullet 2"/>
    <w:basedOn w:val="ListBullet"/>
    <w:rsid w:val="002C1D05"/>
    <w:pPr>
      <w:ind w:left="851"/>
    </w:pPr>
  </w:style>
  <w:style w:type="paragraph" w:styleId="ListBullet3">
    <w:name w:val="List Bullet 3"/>
    <w:basedOn w:val="ListBullet2"/>
    <w:rsid w:val="002C1D05"/>
    <w:pPr>
      <w:ind w:left="1135"/>
    </w:pPr>
  </w:style>
  <w:style w:type="paragraph" w:styleId="ListBullet4">
    <w:name w:val="List Bullet 4"/>
    <w:basedOn w:val="ListBullet3"/>
    <w:rsid w:val="002C1D05"/>
    <w:pPr>
      <w:ind w:left="1418"/>
    </w:pPr>
  </w:style>
  <w:style w:type="paragraph" w:styleId="ListBullet5">
    <w:name w:val="List Bullet 5"/>
    <w:basedOn w:val="ListBullet4"/>
    <w:rsid w:val="002C1D05"/>
    <w:pPr>
      <w:ind w:left="1702"/>
    </w:pPr>
  </w:style>
  <w:style w:type="paragraph" w:styleId="ListNumber2">
    <w:name w:val="List Number 2"/>
    <w:basedOn w:val="ListNumber"/>
    <w:rsid w:val="002C1D05"/>
    <w:pPr>
      <w:ind w:left="851"/>
    </w:pPr>
  </w:style>
  <w:style w:type="paragraph" w:styleId="BodyTextIndent">
    <w:name w:val="Body Text Indent"/>
    <w:basedOn w:val="Normal"/>
    <w:link w:val="BodyTextIndentChar"/>
    <w:unhideWhenUsed/>
    <w:rsid w:val="00B065B8"/>
    <w:pPr>
      <w:spacing w:after="120"/>
      <w:ind w:left="283"/>
    </w:pPr>
    <w:rPr>
      <w:rFonts w:eastAsia="Malgun Gothic"/>
      <w:lang w:eastAsia="zh-CN"/>
    </w:rPr>
  </w:style>
  <w:style w:type="character" w:customStyle="1" w:styleId="BodyTextIndentChar">
    <w:name w:val="Body Text Indent Char"/>
    <w:link w:val="BodyTextIndent"/>
    <w:rsid w:val="00B065B8"/>
    <w:rPr>
      <w:lang w:val="en-GB" w:eastAsia="zh-CN"/>
    </w:rPr>
  </w:style>
  <w:style w:type="paragraph" w:styleId="DocumentMap">
    <w:name w:val="Document Map"/>
    <w:basedOn w:val="Normal"/>
    <w:link w:val="DocumentMapChar"/>
    <w:unhideWhenUsed/>
    <w:rsid w:val="00B065B8"/>
    <w:pPr>
      <w:shd w:val="clear" w:color="auto" w:fill="000080"/>
    </w:pPr>
    <w:rPr>
      <w:rFonts w:ascii="Tahoma" w:eastAsia="Malgun Gothic" w:hAnsi="Tahoma"/>
      <w:lang w:eastAsia="x-none"/>
    </w:rPr>
  </w:style>
  <w:style w:type="character" w:customStyle="1" w:styleId="DocumentMapChar">
    <w:name w:val="Document Map Char"/>
    <w:link w:val="DocumentMap"/>
    <w:rsid w:val="00B065B8"/>
    <w:rPr>
      <w:rFonts w:ascii="Tahoma" w:hAnsi="Tahoma"/>
      <w:shd w:val="clear" w:color="auto" w:fill="000080"/>
      <w:lang w:val="en-GB" w:eastAsia="x-none"/>
    </w:rPr>
  </w:style>
  <w:style w:type="paragraph" w:styleId="PlainText">
    <w:name w:val="Plain Text"/>
    <w:basedOn w:val="Normal"/>
    <w:link w:val="PlainTextChar"/>
    <w:unhideWhenUsed/>
    <w:rsid w:val="00B065B8"/>
    <w:rPr>
      <w:rFonts w:ascii="Courier New" w:eastAsia="Malgun Gothic" w:hAnsi="Courier New"/>
      <w:lang w:val="nb-NO" w:eastAsia="x-none"/>
    </w:rPr>
  </w:style>
  <w:style w:type="character" w:customStyle="1" w:styleId="PlainTextChar">
    <w:name w:val="Plain Text Char"/>
    <w:link w:val="PlainText"/>
    <w:rsid w:val="00B065B8"/>
    <w:rPr>
      <w:rFonts w:ascii="Courier New" w:hAnsi="Courier New"/>
      <w:lang w:val="nb-NO" w:eastAsia="x-none"/>
    </w:rPr>
  </w:style>
  <w:style w:type="character" w:customStyle="1" w:styleId="B1Char">
    <w:name w:val="B1 Char"/>
    <w:link w:val="B1"/>
    <w:locked/>
    <w:rsid w:val="00B065B8"/>
    <w:rPr>
      <w:rFonts w:eastAsia="Times New Roman"/>
    </w:rPr>
  </w:style>
  <w:style w:type="paragraph" w:customStyle="1" w:styleId="INDENT1">
    <w:name w:val="INDENT1"/>
    <w:basedOn w:val="Normal"/>
    <w:rsid w:val="00B065B8"/>
    <w:pPr>
      <w:ind w:left="851"/>
    </w:pPr>
  </w:style>
  <w:style w:type="paragraph" w:customStyle="1" w:styleId="INDENT2">
    <w:name w:val="INDENT2"/>
    <w:basedOn w:val="Normal"/>
    <w:rsid w:val="00B065B8"/>
    <w:pPr>
      <w:ind w:left="1135" w:hanging="284"/>
    </w:pPr>
  </w:style>
  <w:style w:type="paragraph" w:customStyle="1" w:styleId="INDENT3">
    <w:name w:val="INDENT3"/>
    <w:basedOn w:val="Normal"/>
    <w:rsid w:val="00B065B8"/>
    <w:pPr>
      <w:ind w:left="1701" w:hanging="567"/>
    </w:pPr>
  </w:style>
  <w:style w:type="paragraph" w:customStyle="1" w:styleId="FigureTitle">
    <w:name w:val="Figure_Title"/>
    <w:basedOn w:val="Normal"/>
    <w:next w:val="Normal"/>
    <w:rsid w:val="00B065B8"/>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rsid w:val="00B065B8"/>
    <w:pPr>
      <w:keepNext/>
      <w:keepLines/>
    </w:pPr>
    <w:rPr>
      <w:b/>
    </w:rPr>
  </w:style>
  <w:style w:type="paragraph" w:customStyle="1" w:styleId="enumlev2">
    <w:name w:val="enumlev2"/>
    <w:basedOn w:val="Normal"/>
    <w:rsid w:val="00B065B8"/>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rsid w:val="00B065B8"/>
    <w:pPr>
      <w:keepNext/>
      <w:keepLines/>
      <w:spacing w:before="240"/>
      <w:ind w:left="1418"/>
    </w:pPr>
    <w:rPr>
      <w:rFonts w:ascii="Arial" w:hAnsi="Arial"/>
      <w:b/>
      <w:sz w:val="36"/>
      <w:lang w:val="en-US"/>
    </w:rPr>
  </w:style>
  <w:style w:type="paragraph" w:customStyle="1" w:styleId="CRCoverPage">
    <w:name w:val="CR Cover Page"/>
    <w:rsid w:val="00B065B8"/>
    <w:pPr>
      <w:spacing w:after="120"/>
    </w:pPr>
    <w:rPr>
      <w:rFonts w:ascii="Arial" w:hAnsi="Arial"/>
      <w:lang w:eastAsia="en-US"/>
    </w:rPr>
  </w:style>
  <w:style w:type="paragraph" w:customStyle="1" w:styleId="MotorolaResponse1">
    <w:name w:val="Motorola Response1"/>
    <w:semiHidden/>
    <w:rsid w:val="00B065B8"/>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TableText">
    <w:name w:val="TableText"/>
    <w:basedOn w:val="BodyTextIndent"/>
    <w:rsid w:val="00B065B8"/>
    <w:pPr>
      <w:keepNext/>
      <w:keepLines/>
      <w:snapToGrid w:val="0"/>
      <w:spacing w:after="180"/>
      <w:ind w:left="0"/>
      <w:jc w:val="center"/>
    </w:pPr>
    <w:rPr>
      <w:kern w:val="2"/>
      <w:lang w:eastAsia="en-US"/>
    </w:rPr>
  </w:style>
  <w:style w:type="paragraph" w:customStyle="1" w:styleId="Norma">
    <w:name w:val="Norma"/>
    <w:basedOn w:val="Heading1"/>
    <w:rsid w:val="00B065B8"/>
  </w:style>
  <w:style w:type="paragraph" w:customStyle="1" w:styleId="MTDisplayEquation">
    <w:name w:val="MTDisplayEquation"/>
    <w:basedOn w:val="Normal"/>
    <w:rsid w:val="00B065B8"/>
    <w:pPr>
      <w:tabs>
        <w:tab w:val="center" w:pos="4820"/>
        <w:tab w:val="right" w:pos="9640"/>
      </w:tabs>
    </w:pPr>
  </w:style>
  <w:style w:type="paragraph" w:customStyle="1" w:styleId="B10">
    <w:name w:val="B1+"/>
    <w:basedOn w:val="B1"/>
    <w:rsid w:val="00B065B8"/>
    <w:pPr>
      <w:tabs>
        <w:tab w:val="num" w:pos="737"/>
      </w:tabs>
      <w:ind w:left="737" w:hanging="453"/>
    </w:pPr>
    <w:rPr>
      <w:rFonts w:ascii="Calibri" w:eastAsia="Calibri" w:hAnsi="Calibri"/>
      <w:sz w:val="22"/>
      <w:szCs w:val="22"/>
      <w:lang w:eastAsia="x-none"/>
    </w:rPr>
  </w:style>
  <w:style w:type="paragraph" w:customStyle="1" w:styleId="B20">
    <w:name w:val="B2+"/>
    <w:basedOn w:val="B2"/>
    <w:rsid w:val="00B065B8"/>
    <w:pPr>
      <w:tabs>
        <w:tab w:val="num" w:pos="1191"/>
      </w:tabs>
      <w:ind w:left="1191" w:hanging="454"/>
    </w:pPr>
  </w:style>
  <w:style w:type="paragraph" w:customStyle="1" w:styleId="B30">
    <w:name w:val="B3+"/>
    <w:basedOn w:val="B3"/>
    <w:rsid w:val="00B065B8"/>
    <w:pPr>
      <w:tabs>
        <w:tab w:val="left" w:pos="1134"/>
        <w:tab w:val="num" w:pos="1644"/>
      </w:tabs>
      <w:ind w:left="1644" w:hanging="453"/>
    </w:pPr>
  </w:style>
  <w:style w:type="paragraph" w:customStyle="1" w:styleId="BL">
    <w:name w:val="BL"/>
    <w:basedOn w:val="Normal"/>
    <w:rsid w:val="00B065B8"/>
    <w:pPr>
      <w:tabs>
        <w:tab w:val="left" w:pos="851"/>
        <w:tab w:val="num" w:pos="1140"/>
      </w:tabs>
      <w:ind w:left="1140" w:hanging="1140"/>
    </w:pPr>
  </w:style>
  <w:style w:type="paragraph" w:customStyle="1" w:styleId="BN">
    <w:name w:val="BN"/>
    <w:basedOn w:val="Normal"/>
    <w:rsid w:val="00B065B8"/>
    <w:pPr>
      <w:tabs>
        <w:tab w:val="num" w:pos="644"/>
      </w:tabs>
      <w:ind w:left="644" w:hanging="360"/>
    </w:pPr>
  </w:style>
  <w:style w:type="paragraph" w:customStyle="1" w:styleId="FL">
    <w:name w:val="FL"/>
    <w:basedOn w:val="Normal"/>
    <w:rsid w:val="00B620D0"/>
    <w:pPr>
      <w:keepNext/>
      <w:keepLines/>
      <w:spacing w:before="60"/>
      <w:jc w:val="center"/>
    </w:pPr>
    <w:rPr>
      <w:rFonts w:ascii="Arial" w:hAnsi="Arial"/>
      <w:b/>
    </w:rPr>
  </w:style>
  <w:style w:type="paragraph" w:customStyle="1" w:styleId="Reference">
    <w:name w:val="Reference"/>
    <w:basedOn w:val="Normal"/>
    <w:rsid w:val="00B065B8"/>
    <w:pPr>
      <w:numPr>
        <w:numId w:val="17"/>
      </w:numPr>
      <w:spacing w:before="120" w:after="0" w:line="280" w:lineRule="atLeast"/>
      <w:jc w:val="both"/>
    </w:pPr>
    <w:rPr>
      <w:rFonts w:eastAsia="MS Mincho"/>
    </w:rPr>
  </w:style>
  <w:style w:type="paragraph" w:customStyle="1" w:styleId="Atl">
    <w:name w:val="Atl"/>
    <w:basedOn w:val="Normal"/>
    <w:rsid w:val="00B065B8"/>
    <w:rPr>
      <w:rFonts w:eastAsia="MS Mincho" w:cs="v4.2.0"/>
    </w:rPr>
  </w:style>
  <w:style w:type="paragraph" w:styleId="Revision">
    <w:name w:val="Revision"/>
    <w:hidden/>
    <w:rsid w:val="00B5355E"/>
    <w:rPr>
      <w:lang w:eastAsia="en-US"/>
    </w:rPr>
  </w:style>
  <w:style w:type="paragraph" w:customStyle="1" w:styleId="Char">
    <w:name w:val="Char"/>
    <w:semiHidden/>
    <w:rsid w:val="00B065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
    <w:name w:val="Zchn Zchn"/>
    <w:semiHidden/>
    <w:rsid w:val="00B065B8"/>
    <w:pPr>
      <w:keepNext/>
      <w:tabs>
        <w:tab w:val="num" w:pos="1425"/>
      </w:tabs>
      <w:autoSpaceDE w:val="0"/>
      <w:autoSpaceDN w:val="0"/>
      <w:adjustRightInd w:val="0"/>
      <w:spacing w:before="60" w:after="60"/>
      <w:ind w:left="1425" w:hanging="1425"/>
      <w:jc w:val="both"/>
    </w:pPr>
    <w:rPr>
      <w:rFonts w:ascii="Arial" w:eastAsia="SimSun" w:hAnsi="Arial" w:cs="Arial"/>
      <w:color w:val="0000FF"/>
      <w:kern w:val="2"/>
      <w:lang w:val="en-US" w:eastAsia="zh-CN"/>
    </w:rPr>
  </w:style>
  <w:style w:type="paragraph" w:customStyle="1" w:styleId="16">
    <w:name w:val="16"/>
    <w:basedOn w:val="Normal"/>
    <w:rsid w:val="00B065B8"/>
    <w:pPr>
      <w:snapToGrid w:val="0"/>
      <w:spacing w:before="100" w:beforeAutospacing="1" w:after="100" w:afterAutospacing="1"/>
      <w:jc w:val="center"/>
    </w:pPr>
    <w:rPr>
      <w:rFonts w:ascii="Arial" w:eastAsia="MS Mincho" w:hAnsi="Arial" w:cs="Arial"/>
      <w:sz w:val="18"/>
      <w:szCs w:val="18"/>
      <w:lang w:eastAsia="ja-JP"/>
    </w:rPr>
  </w:style>
  <w:style w:type="paragraph" w:customStyle="1" w:styleId="20">
    <w:name w:val="20"/>
    <w:basedOn w:val="Normal"/>
    <w:rsid w:val="00B065B8"/>
    <w:pPr>
      <w:snapToGrid w:val="0"/>
      <w:spacing w:before="100" w:beforeAutospacing="1" w:after="100" w:afterAutospacing="1"/>
      <w:jc w:val="center"/>
    </w:pPr>
    <w:rPr>
      <w:rFonts w:ascii="Arial" w:eastAsia="MS Mincho" w:hAnsi="Arial" w:cs="Arial"/>
      <w:b/>
      <w:bCs/>
      <w:sz w:val="18"/>
      <w:szCs w:val="18"/>
      <w:lang w:eastAsia="ja-JP"/>
    </w:rPr>
  </w:style>
  <w:style w:type="paragraph" w:customStyle="1" w:styleId="TdocHeading1">
    <w:name w:val="Tdoc_Heading_1"/>
    <w:basedOn w:val="Heading1"/>
    <w:next w:val="Normal"/>
    <w:autoRedefine/>
    <w:rsid w:val="00B065B8"/>
    <w:pPr>
      <w:keepLines w:val="0"/>
      <w:pBdr>
        <w:top w:val="none" w:sz="0" w:space="0" w:color="auto"/>
      </w:pBdr>
      <w:ind w:left="0" w:firstLine="0"/>
    </w:pPr>
    <w:rPr>
      <w:b/>
      <w:noProof/>
      <w:color w:val="339966"/>
      <w:kern w:val="28"/>
      <w:sz w:val="28"/>
      <w:szCs w:val="28"/>
      <w:lang w:val="en-US" w:eastAsia="zh-CN"/>
    </w:rPr>
  </w:style>
  <w:style w:type="paragraph" w:customStyle="1" w:styleId="xl29">
    <w:name w:val="xl29"/>
    <w:basedOn w:val="Normal"/>
    <w:rsid w:val="00B065B8"/>
    <w:pPr>
      <w:pBdr>
        <w:left w:val="single" w:sz="4" w:space="0" w:color="C0C0C0"/>
        <w:bottom w:val="single" w:sz="4" w:space="0" w:color="C0C0C0"/>
      </w:pBdr>
      <w:spacing w:before="100" w:beforeAutospacing="1" w:after="100" w:afterAutospacing="1"/>
      <w:jc w:val="center"/>
    </w:pPr>
    <w:rPr>
      <w:rFonts w:ascii="Arial" w:hAnsi="Arial" w:cs="Arial"/>
      <w:b/>
      <w:bCs/>
      <w:sz w:val="24"/>
      <w:szCs w:val="24"/>
    </w:rPr>
  </w:style>
  <w:style w:type="paragraph" w:customStyle="1" w:styleId="CarCar">
    <w:name w:val="Car Car"/>
    <w:semiHidden/>
    <w:rsid w:val="00B065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styleId="FootnoteReference">
    <w:name w:val="footnote reference"/>
    <w:basedOn w:val="DefaultParagraphFont"/>
    <w:semiHidden/>
    <w:rsid w:val="002C1D05"/>
    <w:rPr>
      <w:b/>
      <w:position w:val="6"/>
      <w:sz w:val="16"/>
    </w:rPr>
  </w:style>
  <w:style w:type="character" w:customStyle="1" w:styleId="msoins0">
    <w:name w:val="msoins"/>
    <w:rsid w:val="00B065B8"/>
  </w:style>
  <w:style w:type="table" w:customStyle="1" w:styleId="TableGrid1">
    <w:name w:val="Table Grid1"/>
    <w:basedOn w:val="TableNormal"/>
    <w:rsid w:val="00B065B8"/>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31">
    <w:name w:val="Colorful Shading - Accent 31"/>
    <w:basedOn w:val="Normal"/>
    <w:uiPriority w:val="34"/>
    <w:qFormat/>
    <w:rsid w:val="00B065B8"/>
    <w:pPr>
      <w:ind w:left="720"/>
      <w:contextualSpacing/>
    </w:pPr>
  </w:style>
  <w:style w:type="character" w:customStyle="1" w:styleId="TANChar">
    <w:name w:val="TAN Char"/>
    <w:link w:val="TAN"/>
    <w:rsid w:val="00BD6C7B"/>
    <w:rPr>
      <w:rFonts w:ascii="Arial" w:eastAsia="Times New Roman" w:hAnsi="Arial"/>
      <w:sz w:val="18"/>
    </w:rPr>
  </w:style>
  <w:style w:type="paragraph" w:customStyle="1" w:styleId="StyleB1BoxSinglesolidlineAuto05ptLinewidth">
    <w:name w:val="Style B1 + Box: (Single solid line Auto  0.5 pt Line width)"/>
    <w:basedOn w:val="Normal"/>
    <w:autoRedefine/>
    <w:rsid w:val="00D709A8"/>
    <w:pPr>
      <w:pBdr>
        <w:top w:val="single" w:sz="4" w:space="1" w:color="auto"/>
        <w:left w:val="single" w:sz="4" w:space="4" w:color="auto"/>
        <w:bottom w:val="single" w:sz="4" w:space="1" w:color="auto"/>
        <w:right w:val="single" w:sz="4" w:space="4" w:color="auto"/>
      </w:pBdr>
      <w:spacing w:before="60" w:after="60"/>
      <w:ind w:left="567" w:hanging="567"/>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4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oleObject" Target="embeddings/oleObject13.bin"/><Relationship Id="rId42" Type="http://schemas.openxmlformats.org/officeDocument/2006/relationships/oleObject" Target="embeddings/oleObject19.bin"/><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emf"/><Relationship Id="rId25" Type="http://schemas.openxmlformats.org/officeDocument/2006/relationships/image" Target="media/image12.wmf"/><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10.wmf"/><Relationship Id="rId29" Type="http://schemas.openxmlformats.org/officeDocument/2006/relationships/oleObject" Target="embeddings/oleObject9.bin"/><Relationship Id="rId41" Type="http://schemas.openxmlformats.org/officeDocument/2006/relationships/oleObject" Target="embeddings/oleObject18.bin"/><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image" Target="media/image9.png"/><Relationship Id="rId31" Type="http://schemas.openxmlformats.org/officeDocument/2006/relationships/image" Target="media/image14.w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wmf"/><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5.wmf"/><Relationship Id="rId43" Type="http://schemas.openxmlformats.org/officeDocument/2006/relationships/oleObject" Target="embeddings/oleObject20.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3</TotalTime>
  <Pages>32</Pages>
  <Words>7968</Words>
  <Characters>45422</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3GPP TS 36.111</vt:lpstr>
    </vt:vector>
  </TitlesOfParts>
  <Manager/>
  <Company/>
  <LinksUpToDate>false</LinksUpToDate>
  <CharactersWithSpaces>53284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36.111</dc:title>
  <dc:subject>Location Measurement Unit (LMU) performance specification; Network based positioning systems in Evolved Universal Terrestrial Radio Access Network (E-UTRAN) (Release 16)</dc:subject>
  <dc:creator>MCC Support</dc:creator>
  <cp:keywords/>
  <dc:description/>
  <cp:lastModifiedBy>MCC</cp:lastModifiedBy>
  <cp:revision>6</cp:revision>
  <dcterms:created xsi:type="dcterms:W3CDTF">2022-02-02T14:01:00Z</dcterms:created>
  <dcterms:modified xsi:type="dcterms:W3CDTF">2022-04-04T09:28:00Z</dcterms:modified>
</cp:coreProperties>
</file>