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66FF3" w14:textId="77777777" w:rsidR="001E41F3" w:rsidRDefault="001E41F3">
      <w:pPr>
        <w:pStyle w:val="CRCoverPage"/>
        <w:tabs>
          <w:tab w:val="right" w:pos="9639"/>
        </w:tabs>
        <w:spacing w:after="0"/>
        <w:rPr>
          <w:b/>
          <w:i/>
          <w:noProof/>
          <w:sz w:val="28"/>
        </w:rPr>
      </w:pPr>
      <w:r>
        <w:rPr>
          <w:b/>
          <w:noProof/>
          <w:sz w:val="24"/>
        </w:rPr>
        <w:t>3GPP TSG-</w:t>
      </w:r>
      <w:r w:rsidR="00E905F1">
        <w:rPr>
          <w:b/>
          <w:noProof/>
          <w:sz w:val="24"/>
        </w:rPr>
        <w:fldChar w:fldCharType="begin"/>
      </w:r>
      <w:r w:rsidR="00E905F1">
        <w:rPr>
          <w:b/>
          <w:noProof/>
          <w:sz w:val="24"/>
        </w:rPr>
        <w:instrText xml:space="preserve"> DOCPROPERTY  TSG/WGRef  \* MERGEFORMAT </w:instrText>
      </w:r>
      <w:r w:rsidR="00E905F1">
        <w:rPr>
          <w:b/>
          <w:noProof/>
          <w:sz w:val="24"/>
        </w:rPr>
        <w:fldChar w:fldCharType="separate"/>
      </w:r>
      <w:r w:rsidR="003609EF">
        <w:rPr>
          <w:b/>
          <w:noProof/>
          <w:sz w:val="24"/>
        </w:rPr>
        <w:t>CT1</w:t>
      </w:r>
      <w:r w:rsidR="00E905F1">
        <w:rPr>
          <w:b/>
          <w:noProof/>
          <w:sz w:val="24"/>
        </w:rPr>
        <w:fldChar w:fldCharType="end"/>
      </w:r>
      <w:r w:rsidR="00C66BA2">
        <w:rPr>
          <w:b/>
          <w:noProof/>
          <w:sz w:val="24"/>
        </w:rPr>
        <w:t xml:space="preserve"> </w:t>
      </w:r>
      <w:r>
        <w:rPr>
          <w:b/>
          <w:noProof/>
          <w:sz w:val="24"/>
        </w:rPr>
        <w:t>Meeting #</w:t>
      </w:r>
      <w:r w:rsidR="00E905F1">
        <w:rPr>
          <w:b/>
          <w:noProof/>
          <w:sz w:val="24"/>
        </w:rPr>
        <w:fldChar w:fldCharType="begin"/>
      </w:r>
      <w:r w:rsidR="00E905F1">
        <w:rPr>
          <w:b/>
          <w:noProof/>
          <w:sz w:val="24"/>
        </w:rPr>
        <w:instrText xml:space="preserve"> DOCPROPERTY  MtgSeq  \* MERGEFORMAT </w:instrText>
      </w:r>
      <w:r w:rsidR="00E905F1">
        <w:rPr>
          <w:b/>
          <w:noProof/>
          <w:sz w:val="24"/>
        </w:rPr>
        <w:fldChar w:fldCharType="separate"/>
      </w:r>
      <w:r w:rsidR="00EB09B7" w:rsidRPr="00EB09B7">
        <w:rPr>
          <w:b/>
          <w:noProof/>
          <w:sz w:val="24"/>
        </w:rPr>
        <w:t>122</w:t>
      </w:r>
      <w:r w:rsidR="00E905F1">
        <w:rPr>
          <w:b/>
          <w:noProof/>
          <w:sz w:val="24"/>
        </w:rPr>
        <w:fldChar w:fldCharType="end"/>
      </w:r>
      <w:r w:rsidR="00E905F1">
        <w:rPr>
          <w:b/>
          <w:noProof/>
          <w:sz w:val="24"/>
        </w:rPr>
        <w:fldChar w:fldCharType="begin"/>
      </w:r>
      <w:r w:rsidR="00E905F1">
        <w:rPr>
          <w:b/>
          <w:noProof/>
          <w:sz w:val="24"/>
        </w:rPr>
        <w:instrText xml:space="preserve"> DOCPROPERTY  MtgTitle  \* MERGEFORMAT </w:instrText>
      </w:r>
      <w:r w:rsidR="00E905F1">
        <w:rPr>
          <w:b/>
          <w:noProof/>
          <w:sz w:val="24"/>
        </w:rPr>
        <w:fldChar w:fldCharType="separate"/>
      </w:r>
      <w:r w:rsidR="00EB09B7">
        <w:rPr>
          <w:b/>
          <w:noProof/>
          <w:sz w:val="24"/>
        </w:rPr>
        <w:t>-e</w:t>
      </w:r>
      <w:r w:rsidR="00E905F1">
        <w:rPr>
          <w:b/>
          <w:noProof/>
          <w:sz w:val="24"/>
        </w:rPr>
        <w:fldChar w:fldCharType="end"/>
      </w:r>
      <w:r>
        <w:rPr>
          <w:b/>
          <w:i/>
          <w:noProof/>
          <w:sz w:val="28"/>
        </w:rPr>
        <w:tab/>
      </w:r>
      <w:r w:rsidR="00E905F1">
        <w:rPr>
          <w:b/>
          <w:i/>
          <w:noProof/>
          <w:sz w:val="28"/>
        </w:rPr>
        <w:fldChar w:fldCharType="begin"/>
      </w:r>
      <w:r w:rsidR="00E905F1">
        <w:rPr>
          <w:b/>
          <w:i/>
          <w:noProof/>
          <w:sz w:val="28"/>
        </w:rPr>
        <w:instrText xml:space="preserve"> DOCPROPERTY  Tdoc#  \* MERGEFORMAT </w:instrText>
      </w:r>
      <w:r w:rsidR="00E905F1">
        <w:rPr>
          <w:b/>
          <w:i/>
          <w:noProof/>
          <w:sz w:val="28"/>
        </w:rPr>
        <w:fldChar w:fldCharType="separate"/>
      </w:r>
      <w:r w:rsidR="00E13F3D" w:rsidRPr="00E13F3D">
        <w:rPr>
          <w:b/>
          <w:i/>
          <w:noProof/>
          <w:sz w:val="28"/>
        </w:rPr>
        <w:t>C1-200352</w:t>
      </w:r>
      <w:r w:rsidR="00E905F1">
        <w:rPr>
          <w:b/>
          <w:i/>
          <w:noProof/>
          <w:sz w:val="28"/>
        </w:rPr>
        <w:fldChar w:fldCharType="end"/>
      </w:r>
    </w:p>
    <w:p w14:paraId="3E51A953" w14:textId="77777777" w:rsidR="001E41F3" w:rsidRDefault="00845349" w:rsidP="005E2C44">
      <w:pPr>
        <w:pStyle w:val="CRCoverPage"/>
        <w:outlineLvl w:val="0"/>
        <w:rPr>
          <w:b/>
          <w:noProof/>
          <w:sz w:val="24"/>
        </w:rPr>
      </w:pPr>
      <w:r>
        <w:rPr>
          <w:b/>
          <w:noProof/>
          <w:sz w:val="24"/>
        </w:rPr>
        <w:t>Electronic meeting, 20-28 February 2020</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14:paraId="02B39C9B" w14:textId="77777777" w:rsidTr="00547111">
        <w:tc>
          <w:tcPr>
            <w:tcW w:w="9641" w:type="dxa"/>
            <w:gridSpan w:val="9"/>
            <w:tcBorders>
              <w:top w:val="single" w:sz="4" w:space="0" w:color="auto"/>
              <w:left w:val="single" w:sz="4" w:space="0" w:color="auto"/>
              <w:right w:val="single" w:sz="4" w:space="0" w:color="auto"/>
            </w:tcBorders>
          </w:tcPr>
          <w:p w14:paraId="5DD9AC4B" w14:textId="77777777" w:rsidR="001E41F3" w:rsidRDefault="00305409" w:rsidP="00E34898">
            <w:pPr>
              <w:pStyle w:val="CRCoverPage"/>
              <w:spacing w:after="0"/>
              <w:jc w:val="right"/>
              <w:rPr>
                <w:i/>
                <w:noProof/>
              </w:rPr>
            </w:pPr>
            <w:r>
              <w:rPr>
                <w:i/>
                <w:noProof/>
                <w:sz w:val="14"/>
              </w:rPr>
              <w:t>CR-Form-v</w:t>
            </w:r>
            <w:r w:rsidR="008863B9">
              <w:rPr>
                <w:i/>
                <w:noProof/>
                <w:sz w:val="14"/>
              </w:rPr>
              <w:t>12.0</w:t>
            </w:r>
          </w:p>
        </w:tc>
      </w:tr>
      <w:tr w:rsidR="001E41F3" w14:paraId="68C2CF43" w14:textId="77777777" w:rsidTr="00547111">
        <w:tc>
          <w:tcPr>
            <w:tcW w:w="9641" w:type="dxa"/>
            <w:gridSpan w:val="9"/>
            <w:tcBorders>
              <w:left w:val="single" w:sz="4" w:space="0" w:color="auto"/>
              <w:right w:val="single" w:sz="4" w:space="0" w:color="auto"/>
            </w:tcBorders>
          </w:tcPr>
          <w:p w14:paraId="3F8B943D" w14:textId="77777777" w:rsidR="001E41F3" w:rsidRDefault="001E41F3">
            <w:pPr>
              <w:pStyle w:val="CRCoverPage"/>
              <w:spacing w:after="0"/>
              <w:jc w:val="center"/>
              <w:rPr>
                <w:noProof/>
              </w:rPr>
            </w:pPr>
            <w:r>
              <w:rPr>
                <w:b/>
                <w:noProof/>
                <w:sz w:val="32"/>
              </w:rPr>
              <w:t>CHANGE REQUEST</w:t>
            </w:r>
          </w:p>
        </w:tc>
      </w:tr>
      <w:tr w:rsidR="001E41F3" w14:paraId="601A8DD1" w14:textId="77777777" w:rsidTr="00547111">
        <w:tc>
          <w:tcPr>
            <w:tcW w:w="9641" w:type="dxa"/>
            <w:gridSpan w:val="9"/>
            <w:tcBorders>
              <w:left w:val="single" w:sz="4" w:space="0" w:color="auto"/>
              <w:right w:val="single" w:sz="4" w:space="0" w:color="auto"/>
            </w:tcBorders>
          </w:tcPr>
          <w:p w14:paraId="14962BCA" w14:textId="77777777" w:rsidR="001E41F3" w:rsidRDefault="001E41F3">
            <w:pPr>
              <w:pStyle w:val="CRCoverPage"/>
              <w:spacing w:after="0"/>
              <w:rPr>
                <w:noProof/>
                <w:sz w:val="8"/>
                <w:szCs w:val="8"/>
              </w:rPr>
            </w:pPr>
          </w:p>
        </w:tc>
      </w:tr>
      <w:tr w:rsidR="001E41F3" w14:paraId="28C6E810" w14:textId="77777777" w:rsidTr="00547111">
        <w:tc>
          <w:tcPr>
            <w:tcW w:w="142" w:type="dxa"/>
            <w:tcBorders>
              <w:left w:val="single" w:sz="4" w:space="0" w:color="auto"/>
            </w:tcBorders>
          </w:tcPr>
          <w:p w14:paraId="75BF75EC" w14:textId="77777777" w:rsidR="001E41F3" w:rsidRDefault="001E41F3">
            <w:pPr>
              <w:pStyle w:val="CRCoverPage"/>
              <w:spacing w:after="0"/>
              <w:jc w:val="right"/>
              <w:rPr>
                <w:noProof/>
              </w:rPr>
            </w:pPr>
          </w:p>
        </w:tc>
        <w:tc>
          <w:tcPr>
            <w:tcW w:w="1559" w:type="dxa"/>
            <w:shd w:val="pct30" w:color="FFFF00" w:fill="auto"/>
          </w:tcPr>
          <w:p w14:paraId="4D1BC742" w14:textId="77777777" w:rsidR="001E41F3" w:rsidRPr="00410371" w:rsidRDefault="00E905F1" w:rsidP="00E13F3D">
            <w:pPr>
              <w:pStyle w:val="CRCoverPage"/>
              <w:spacing w:after="0"/>
              <w:jc w:val="right"/>
              <w:rPr>
                <w:b/>
                <w:noProof/>
                <w:sz w:val="28"/>
              </w:rPr>
            </w:pPr>
            <w:r>
              <w:rPr>
                <w:b/>
                <w:noProof/>
                <w:sz w:val="28"/>
              </w:rPr>
              <w:fldChar w:fldCharType="begin"/>
            </w:r>
            <w:r>
              <w:rPr>
                <w:b/>
                <w:noProof/>
                <w:sz w:val="28"/>
              </w:rPr>
              <w:instrText xml:space="preserve"> DOCPROPERTY  Spec#  \* MERGEFORMAT </w:instrText>
            </w:r>
            <w:r>
              <w:rPr>
                <w:b/>
                <w:noProof/>
                <w:sz w:val="28"/>
              </w:rPr>
              <w:fldChar w:fldCharType="separate"/>
            </w:r>
            <w:r w:rsidR="00E13F3D" w:rsidRPr="00410371">
              <w:rPr>
                <w:b/>
                <w:noProof/>
                <w:sz w:val="28"/>
              </w:rPr>
              <w:t>24.501</w:t>
            </w:r>
            <w:r>
              <w:rPr>
                <w:b/>
                <w:noProof/>
                <w:sz w:val="28"/>
              </w:rPr>
              <w:fldChar w:fldCharType="end"/>
            </w:r>
          </w:p>
        </w:tc>
        <w:tc>
          <w:tcPr>
            <w:tcW w:w="709" w:type="dxa"/>
          </w:tcPr>
          <w:p w14:paraId="3DB817CD" w14:textId="77777777" w:rsidR="001E41F3" w:rsidRDefault="001E41F3">
            <w:pPr>
              <w:pStyle w:val="CRCoverPage"/>
              <w:spacing w:after="0"/>
              <w:jc w:val="center"/>
              <w:rPr>
                <w:noProof/>
              </w:rPr>
            </w:pPr>
            <w:r>
              <w:rPr>
                <w:b/>
                <w:noProof/>
                <w:sz w:val="28"/>
              </w:rPr>
              <w:t>CR</w:t>
            </w:r>
          </w:p>
        </w:tc>
        <w:tc>
          <w:tcPr>
            <w:tcW w:w="1276" w:type="dxa"/>
            <w:shd w:val="pct30" w:color="FFFF00" w:fill="auto"/>
          </w:tcPr>
          <w:p w14:paraId="5A75F1BB" w14:textId="77777777" w:rsidR="001E41F3" w:rsidRPr="00410371" w:rsidRDefault="00E905F1" w:rsidP="00547111">
            <w:pPr>
              <w:pStyle w:val="CRCoverPage"/>
              <w:spacing w:after="0"/>
              <w:rPr>
                <w:noProof/>
              </w:rPr>
            </w:pPr>
            <w:r>
              <w:rPr>
                <w:b/>
                <w:noProof/>
                <w:sz w:val="28"/>
              </w:rPr>
              <w:fldChar w:fldCharType="begin"/>
            </w:r>
            <w:r>
              <w:rPr>
                <w:b/>
                <w:noProof/>
                <w:sz w:val="28"/>
              </w:rPr>
              <w:instrText xml:space="preserve"> DOCPROPERTY  Cr#  \* MERGEFORMAT </w:instrText>
            </w:r>
            <w:r>
              <w:rPr>
                <w:b/>
                <w:noProof/>
                <w:sz w:val="28"/>
              </w:rPr>
              <w:fldChar w:fldCharType="separate"/>
            </w:r>
            <w:r w:rsidR="00E13F3D" w:rsidRPr="00410371">
              <w:rPr>
                <w:b/>
                <w:noProof/>
                <w:sz w:val="28"/>
              </w:rPr>
              <w:t>1889</w:t>
            </w:r>
            <w:r>
              <w:rPr>
                <w:b/>
                <w:noProof/>
                <w:sz w:val="28"/>
              </w:rPr>
              <w:fldChar w:fldCharType="end"/>
            </w:r>
          </w:p>
        </w:tc>
        <w:tc>
          <w:tcPr>
            <w:tcW w:w="709" w:type="dxa"/>
          </w:tcPr>
          <w:p w14:paraId="79C7801A" w14:textId="77777777"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14:paraId="758A583C" w14:textId="77777777" w:rsidR="001E41F3" w:rsidRPr="00410371" w:rsidRDefault="00E905F1" w:rsidP="00E13F3D">
            <w:pPr>
              <w:pStyle w:val="CRCoverPage"/>
              <w:spacing w:after="0"/>
              <w:jc w:val="center"/>
              <w:rPr>
                <w:b/>
                <w:noProof/>
              </w:rPr>
            </w:pPr>
            <w:r>
              <w:rPr>
                <w:b/>
                <w:noProof/>
                <w:sz w:val="28"/>
              </w:rPr>
              <w:fldChar w:fldCharType="begin"/>
            </w:r>
            <w:r>
              <w:rPr>
                <w:b/>
                <w:noProof/>
                <w:sz w:val="28"/>
              </w:rPr>
              <w:instrText xml:space="preserve"> DOCPROPERTY  Revision  \* MERGEFORMAT </w:instrText>
            </w:r>
            <w:r>
              <w:rPr>
                <w:b/>
                <w:noProof/>
                <w:sz w:val="28"/>
              </w:rPr>
              <w:fldChar w:fldCharType="separate"/>
            </w:r>
            <w:r w:rsidR="00E13F3D" w:rsidRPr="00410371">
              <w:rPr>
                <w:b/>
                <w:noProof/>
                <w:sz w:val="28"/>
              </w:rPr>
              <w:t>-</w:t>
            </w:r>
            <w:r>
              <w:rPr>
                <w:b/>
                <w:noProof/>
                <w:sz w:val="28"/>
              </w:rPr>
              <w:fldChar w:fldCharType="end"/>
            </w:r>
          </w:p>
        </w:tc>
        <w:tc>
          <w:tcPr>
            <w:tcW w:w="2410" w:type="dxa"/>
          </w:tcPr>
          <w:p w14:paraId="5767DA20" w14:textId="77777777"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4627DFDB" w14:textId="77777777" w:rsidR="001E41F3" w:rsidRPr="00410371" w:rsidRDefault="00E905F1">
            <w:pPr>
              <w:pStyle w:val="CRCoverPage"/>
              <w:spacing w:after="0"/>
              <w:jc w:val="center"/>
              <w:rPr>
                <w:noProof/>
                <w:sz w:val="28"/>
              </w:rPr>
            </w:pPr>
            <w:r>
              <w:rPr>
                <w:b/>
                <w:noProof/>
                <w:sz w:val="28"/>
              </w:rPr>
              <w:fldChar w:fldCharType="begin"/>
            </w:r>
            <w:r>
              <w:rPr>
                <w:b/>
                <w:noProof/>
                <w:sz w:val="28"/>
              </w:rPr>
              <w:instrText xml:space="preserve"> DOCPROPERTY  Version  \* MERGEFORMAT </w:instrText>
            </w:r>
            <w:r>
              <w:rPr>
                <w:b/>
                <w:noProof/>
                <w:sz w:val="28"/>
              </w:rPr>
              <w:fldChar w:fldCharType="separate"/>
            </w:r>
            <w:r w:rsidR="00E13F3D" w:rsidRPr="00410371">
              <w:rPr>
                <w:b/>
                <w:noProof/>
                <w:sz w:val="28"/>
              </w:rPr>
              <w:t>16.3.0</w:t>
            </w:r>
            <w:r>
              <w:rPr>
                <w:b/>
                <w:noProof/>
                <w:sz w:val="28"/>
              </w:rPr>
              <w:fldChar w:fldCharType="end"/>
            </w:r>
          </w:p>
        </w:tc>
        <w:tc>
          <w:tcPr>
            <w:tcW w:w="143" w:type="dxa"/>
            <w:tcBorders>
              <w:right w:val="single" w:sz="4" w:space="0" w:color="auto"/>
            </w:tcBorders>
          </w:tcPr>
          <w:p w14:paraId="02C3B36C" w14:textId="77777777" w:rsidR="001E41F3" w:rsidRDefault="001E41F3">
            <w:pPr>
              <w:pStyle w:val="CRCoverPage"/>
              <w:spacing w:after="0"/>
              <w:rPr>
                <w:noProof/>
              </w:rPr>
            </w:pPr>
          </w:p>
        </w:tc>
      </w:tr>
      <w:tr w:rsidR="001E41F3" w14:paraId="274A682F" w14:textId="77777777" w:rsidTr="00547111">
        <w:tc>
          <w:tcPr>
            <w:tcW w:w="9641" w:type="dxa"/>
            <w:gridSpan w:val="9"/>
            <w:tcBorders>
              <w:left w:val="single" w:sz="4" w:space="0" w:color="auto"/>
              <w:right w:val="single" w:sz="4" w:space="0" w:color="auto"/>
            </w:tcBorders>
          </w:tcPr>
          <w:p w14:paraId="71C17FA2" w14:textId="77777777" w:rsidR="001E41F3" w:rsidRDefault="001E41F3">
            <w:pPr>
              <w:pStyle w:val="CRCoverPage"/>
              <w:spacing w:after="0"/>
              <w:rPr>
                <w:noProof/>
              </w:rPr>
            </w:pPr>
          </w:p>
        </w:tc>
      </w:tr>
      <w:tr w:rsidR="001E41F3" w14:paraId="41259057" w14:textId="77777777" w:rsidTr="00547111">
        <w:tc>
          <w:tcPr>
            <w:tcW w:w="9641" w:type="dxa"/>
            <w:gridSpan w:val="9"/>
            <w:tcBorders>
              <w:top w:val="single" w:sz="4" w:space="0" w:color="auto"/>
            </w:tcBorders>
          </w:tcPr>
          <w:p w14:paraId="6C8B9023" w14:textId="77777777" w:rsidR="001E41F3" w:rsidRPr="00F25D98" w:rsidRDefault="001E41F3">
            <w:pPr>
              <w:pStyle w:val="CRCoverPage"/>
              <w:spacing w:after="0"/>
              <w:jc w:val="center"/>
              <w:rPr>
                <w:rFonts w:cs="Arial"/>
                <w:i/>
                <w:noProof/>
              </w:rPr>
            </w:pPr>
            <w:r w:rsidRPr="00F25D98">
              <w:rPr>
                <w:rFonts w:cs="Arial"/>
                <w:i/>
                <w:noProof/>
              </w:rPr>
              <w:t xml:space="preserve">For </w:t>
            </w:r>
            <w:hyperlink r:id="rId8" w:anchor="_blank" w:history="1">
              <w:r w:rsidRPr="00F25D98">
                <w:rPr>
                  <w:rStyle w:val="aa"/>
                  <w:rFonts w:cs="Arial"/>
                  <w:b/>
                  <w:i/>
                  <w:noProof/>
                  <w:color w:val="FF0000"/>
                </w:rPr>
                <w:t>HE</w:t>
              </w:r>
              <w:bookmarkStart w:id="0" w:name="_Hlt497126619"/>
              <w:r w:rsidRPr="00F25D98">
                <w:rPr>
                  <w:rStyle w:val="aa"/>
                  <w:rFonts w:cs="Arial"/>
                  <w:b/>
                  <w:i/>
                  <w:noProof/>
                  <w:color w:val="FF0000"/>
                </w:rPr>
                <w:t>L</w:t>
              </w:r>
              <w:bookmarkEnd w:id="0"/>
              <w:r w:rsidRPr="00F25D98">
                <w:rPr>
                  <w:rStyle w:val="aa"/>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9" w:history="1">
              <w:r w:rsidR="00DE34CF">
                <w:rPr>
                  <w:rStyle w:val="aa"/>
                  <w:rFonts w:cs="Arial"/>
                  <w:i/>
                  <w:noProof/>
                </w:rPr>
                <w:t>http://www.3gpp.org/Change-Requests</w:t>
              </w:r>
            </w:hyperlink>
            <w:r w:rsidR="00F25D98" w:rsidRPr="00F25D98">
              <w:rPr>
                <w:rFonts w:cs="Arial"/>
                <w:i/>
                <w:noProof/>
              </w:rPr>
              <w:t>.</w:t>
            </w:r>
          </w:p>
        </w:tc>
      </w:tr>
      <w:tr w:rsidR="001E41F3" w14:paraId="1E69DE0D" w14:textId="77777777" w:rsidTr="00547111">
        <w:tc>
          <w:tcPr>
            <w:tcW w:w="9641" w:type="dxa"/>
            <w:gridSpan w:val="9"/>
          </w:tcPr>
          <w:p w14:paraId="591F3CBC" w14:textId="77777777" w:rsidR="001E41F3" w:rsidRDefault="001E41F3">
            <w:pPr>
              <w:pStyle w:val="CRCoverPage"/>
              <w:spacing w:after="0"/>
              <w:rPr>
                <w:noProof/>
                <w:sz w:val="8"/>
                <w:szCs w:val="8"/>
              </w:rPr>
            </w:pPr>
          </w:p>
        </w:tc>
      </w:tr>
    </w:tbl>
    <w:p w14:paraId="5E7865D3" w14:textId="77777777"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14:paraId="54595D2A" w14:textId="77777777" w:rsidTr="00A7671C">
        <w:tc>
          <w:tcPr>
            <w:tcW w:w="2835" w:type="dxa"/>
          </w:tcPr>
          <w:p w14:paraId="4BE725F8" w14:textId="77777777"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14:paraId="7DA87E85" w14:textId="77777777"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440AB5F1" w14:textId="77777777" w:rsidR="00F25D98" w:rsidRDefault="00F25D98" w:rsidP="001E41F3">
            <w:pPr>
              <w:pStyle w:val="CRCoverPage"/>
              <w:spacing w:after="0"/>
              <w:jc w:val="center"/>
              <w:rPr>
                <w:b/>
                <w:caps/>
                <w:noProof/>
              </w:rPr>
            </w:pPr>
          </w:p>
        </w:tc>
        <w:tc>
          <w:tcPr>
            <w:tcW w:w="709" w:type="dxa"/>
            <w:tcBorders>
              <w:left w:val="single" w:sz="4" w:space="0" w:color="auto"/>
            </w:tcBorders>
          </w:tcPr>
          <w:p w14:paraId="69F2C1AE" w14:textId="77777777"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20FD15F7" w14:textId="77777777" w:rsidR="00F25D98" w:rsidRDefault="00845349" w:rsidP="001E41F3">
            <w:pPr>
              <w:pStyle w:val="CRCoverPage"/>
              <w:spacing w:after="0"/>
              <w:jc w:val="center"/>
              <w:rPr>
                <w:b/>
                <w:caps/>
                <w:noProof/>
                <w:lang w:eastAsia="ko-KR"/>
              </w:rPr>
            </w:pPr>
            <w:r>
              <w:rPr>
                <w:rFonts w:hint="eastAsia"/>
                <w:b/>
                <w:caps/>
                <w:noProof/>
                <w:lang w:eastAsia="ko-KR"/>
              </w:rPr>
              <w:t>X</w:t>
            </w:r>
          </w:p>
        </w:tc>
        <w:tc>
          <w:tcPr>
            <w:tcW w:w="2126" w:type="dxa"/>
          </w:tcPr>
          <w:p w14:paraId="284071D5" w14:textId="77777777"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4B5BCEB2" w14:textId="77777777" w:rsidR="00F25D98" w:rsidRDefault="00F25D98" w:rsidP="001E41F3">
            <w:pPr>
              <w:pStyle w:val="CRCoverPage"/>
              <w:spacing w:after="0"/>
              <w:jc w:val="center"/>
              <w:rPr>
                <w:b/>
                <w:caps/>
                <w:noProof/>
              </w:rPr>
            </w:pPr>
          </w:p>
        </w:tc>
        <w:tc>
          <w:tcPr>
            <w:tcW w:w="1418" w:type="dxa"/>
            <w:tcBorders>
              <w:left w:val="nil"/>
            </w:tcBorders>
          </w:tcPr>
          <w:p w14:paraId="1C156619" w14:textId="77777777"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7BFA81FA" w14:textId="77777777" w:rsidR="00F25D98" w:rsidRDefault="00F25D98" w:rsidP="001E41F3">
            <w:pPr>
              <w:pStyle w:val="CRCoverPage"/>
              <w:spacing w:after="0"/>
              <w:jc w:val="center"/>
              <w:rPr>
                <w:b/>
                <w:bCs/>
                <w:caps/>
                <w:noProof/>
              </w:rPr>
            </w:pPr>
          </w:p>
        </w:tc>
      </w:tr>
    </w:tbl>
    <w:p w14:paraId="0357EC27" w14:textId="77777777"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14:paraId="4F273258" w14:textId="77777777" w:rsidTr="00547111">
        <w:tc>
          <w:tcPr>
            <w:tcW w:w="9640" w:type="dxa"/>
            <w:gridSpan w:val="11"/>
          </w:tcPr>
          <w:p w14:paraId="5F0B4A1D" w14:textId="77777777" w:rsidR="001E41F3" w:rsidRDefault="001E41F3">
            <w:pPr>
              <w:pStyle w:val="CRCoverPage"/>
              <w:spacing w:after="0"/>
              <w:rPr>
                <w:noProof/>
                <w:sz w:val="8"/>
                <w:szCs w:val="8"/>
              </w:rPr>
            </w:pPr>
          </w:p>
        </w:tc>
      </w:tr>
      <w:tr w:rsidR="001E41F3" w14:paraId="5C38F295" w14:textId="77777777" w:rsidTr="00547111">
        <w:tc>
          <w:tcPr>
            <w:tcW w:w="1843" w:type="dxa"/>
            <w:tcBorders>
              <w:top w:val="single" w:sz="4" w:space="0" w:color="auto"/>
              <w:left w:val="single" w:sz="4" w:space="0" w:color="auto"/>
            </w:tcBorders>
          </w:tcPr>
          <w:p w14:paraId="2DC344D1" w14:textId="77777777"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3733E084" w14:textId="77777777" w:rsidR="001E41F3" w:rsidRDefault="003160E3">
            <w:pPr>
              <w:pStyle w:val="CRCoverPage"/>
              <w:spacing w:after="0"/>
              <w:ind w:left="100"/>
              <w:rPr>
                <w:noProof/>
              </w:rPr>
            </w:pPr>
            <w:fldSimple w:instr=" DOCPROPERTY  CrTitle  \* MERGEFORMAT ">
              <w:r w:rsidR="002640DD">
                <w:t>Handling of S-NSSAIs in the pending NSSAI</w:t>
              </w:r>
            </w:fldSimple>
          </w:p>
        </w:tc>
      </w:tr>
      <w:tr w:rsidR="001E41F3" w14:paraId="0D7E4368" w14:textId="77777777" w:rsidTr="00547111">
        <w:tc>
          <w:tcPr>
            <w:tcW w:w="1843" w:type="dxa"/>
            <w:tcBorders>
              <w:left w:val="single" w:sz="4" w:space="0" w:color="auto"/>
            </w:tcBorders>
          </w:tcPr>
          <w:p w14:paraId="0FBF14AD"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3088DC75" w14:textId="77777777" w:rsidR="001E41F3" w:rsidRDefault="001E41F3">
            <w:pPr>
              <w:pStyle w:val="CRCoverPage"/>
              <w:spacing w:after="0"/>
              <w:rPr>
                <w:noProof/>
                <w:sz w:val="8"/>
                <w:szCs w:val="8"/>
              </w:rPr>
            </w:pPr>
          </w:p>
        </w:tc>
      </w:tr>
      <w:tr w:rsidR="001E41F3" w14:paraId="17DBC5B8" w14:textId="77777777" w:rsidTr="00547111">
        <w:tc>
          <w:tcPr>
            <w:tcW w:w="1843" w:type="dxa"/>
            <w:tcBorders>
              <w:left w:val="single" w:sz="4" w:space="0" w:color="auto"/>
            </w:tcBorders>
          </w:tcPr>
          <w:p w14:paraId="3FECAA86" w14:textId="77777777"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7556A3EE" w14:textId="35276B32" w:rsidR="001E41F3" w:rsidRDefault="00E905F1" w:rsidP="00845349">
            <w:pPr>
              <w:pStyle w:val="CRCoverPage"/>
              <w:spacing w:after="0"/>
              <w:ind w:left="100"/>
              <w:rPr>
                <w:noProof/>
              </w:rPr>
            </w:pPr>
            <w:r>
              <w:rPr>
                <w:noProof/>
              </w:rPr>
              <w:fldChar w:fldCharType="begin"/>
            </w:r>
            <w:r>
              <w:rPr>
                <w:noProof/>
              </w:rPr>
              <w:instrText xml:space="preserve"> DOCPROPERTY  SourceIfWg  \* MERGEFORMAT </w:instrText>
            </w:r>
            <w:r>
              <w:rPr>
                <w:noProof/>
              </w:rPr>
              <w:fldChar w:fldCharType="separate"/>
            </w:r>
            <w:r w:rsidR="00E13F3D">
              <w:rPr>
                <w:noProof/>
              </w:rPr>
              <w:t xml:space="preserve">LG Electronics </w:t>
            </w:r>
            <w:r>
              <w:rPr>
                <w:noProof/>
              </w:rPr>
              <w:fldChar w:fldCharType="end"/>
            </w:r>
            <w:r w:rsidR="003160E3">
              <w:rPr>
                <w:noProof/>
              </w:rPr>
              <w:t>, InterDigital</w:t>
            </w:r>
          </w:p>
        </w:tc>
      </w:tr>
      <w:tr w:rsidR="001E41F3" w14:paraId="1B3F6C13" w14:textId="77777777" w:rsidTr="00547111">
        <w:tc>
          <w:tcPr>
            <w:tcW w:w="1843" w:type="dxa"/>
            <w:tcBorders>
              <w:left w:val="single" w:sz="4" w:space="0" w:color="auto"/>
            </w:tcBorders>
          </w:tcPr>
          <w:p w14:paraId="653CD8D1" w14:textId="77777777"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6A56B3DF" w14:textId="77777777" w:rsidR="001E41F3" w:rsidRDefault="00845349" w:rsidP="00547111">
            <w:pPr>
              <w:pStyle w:val="CRCoverPage"/>
              <w:spacing w:after="0"/>
              <w:ind w:left="100"/>
              <w:rPr>
                <w:noProof/>
              </w:rPr>
            </w:pPr>
            <w:r>
              <w:rPr>
                <w:rFonts w:hint="eastAsia"/>
                <w:lang w:eastAsia="ko-KR"/>
              </w:rPr>
              <w:t>C1</w:t>
            </w:r>
            <w:r w:rsidR="00E905F1">
              <w:fldChar w:fldCharType="begin"/>
            </w:r>
            <w:r w:rsidR="00E905F1">
              <w:instrText xml:space="preserve"> DOCPROPERTY  SourceIfTsg  \* MERGEFORMAT </w:instrText>
            </w:r>
            <w:r w:rsidR="00E905F1">
              <w:fldChar w:fldCharType="end"/>
            </w:r>
          </w:p>
        </w:tc>
      </w:tr>
      <w:tr w:rsidR="001E41F3" w14:paraId="1888BE20" w14:textId="77777777" w:rsidTr="00547111">
        <w:tc>
          <w:tcPr>
            <w:tcW w:w="1843" w:type="dxa"/>
            <w:tcBorders>
              <w:left w:val="single" w:sz="4" w:space="0" w:color="auto"/>
            </w:tcBorders>
          </w:tcPr>
          <w:p w14:paraId="6B21C441"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0972EA07" w14:textId="77777777" w:rsidR="001E41F3" w:rsidRDefault="001E41F3">
            <w:pPr>
              <w:pStyle w:val="CRCoverPage"/>
              <w:spacing w:after="0"/>
              <w:rPr>
                <w:noProof/>
                <w:sz w:val="8"/>
                <w:szCs w:val="8"/>
              </w:rPr>
            </w:pPr>
          </w:p>
        </w:tc>
      </w:tr>
      <w:tr w:rsidR="001E41F3" w14:paraId="773402B3" w14:textId="77777777" w:rsidTr="00547111">
        <w:tc>
          <w:tcPr>
            <w:tcW w:w="1843" w:type="dxa"/>
            <w:tcBorders>
              <w:left w:val="single" w:sz="4" w:space="0" w:color="auto"/>
            </w:tcBorders>
          </w:tcPr>
          <w:p w14:paraId="50F29236" w14:textId="77777777"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14:paraId="04E0117D" w14:textId="77777777" w:rsidR="001E41F3" w:rsidRDefault="00E905F1">
            <w:pPr>
              <w:pStyle w:val="CRCoverPage"/>
              <w:spacing w:after="0"/>
              <w:ind w:left="100"/>
              <w:rPr>
                <w:noProof/>
              </w:rPr>
            </w:pPr>
            <w:r>
              <w:rPr>
                <w:noProof/>
              </w:rPr>
              <w:fldChar w:fldCharType="begin"/>
            </w:r>
            <w:r>
              <w:rPr>
                <w:noProof/>
              </w:rPr>
              <w:instrText xml:space="preserve"> DOCPROPERTY  RelatedWis  \* MERGEFORMAT </w:instrText>
            </w:r>
            <w:r>
              <w:rPr>
                <w:noProof/>
              </w:rPr>
              <w:fldChar w:fldCharType="separate"/>
            </w:r>
            <w:r w:rsidR="00E13F3D">
              <w:rPr>
                <w:noProof/>
              </w:rPr>
              <w:t>eNS</w:t>
            </w:r>
            <w:r>
              <w:rPr>
                <w:noProof/>
              </w:rPr>
              <w:fldChar w:fldCharType="end"/>
            </w:r>
          </w:p>
        </w:tc>
        <w:tc>
          <w:tcPr>
            <w:tcW w:w="567" w:type="dxa"/>
            <w:tcBorders>
              <w:left w:val="nil"/>
            </w:tcBorders>
          </w:tcPr>
          <w:p w14:paraId="230BA328" w14:textId="77777777" w:rsidR="001E41F3" w:rsidRDefault="001E41F3">
            <w:pPr>
              <w:pStyle w:val="CRCoverPage"/>
              <w:spacing w:after="0"/>
              <w:ind w:right="100"/>
              <w:rPr>
                <w:noProof/>
              </w:rPr>
            </w:pPr>
          </w:p>
        </w:tc>
        <w:tc>
          <w:tcPr>
            <w:tcW w:w="1417" w:type="dxa"/>
            <w:gridSpan w:val="3"/>
            <w:tcBorders>
              <w:left w:val="nil"/>
            </w:tcBorders>
          </w:tcPr>
          <w:p w14:paraId="107EF898" w14:textId="77777777"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7213A87F" w14:textId="77777777" w:rsidR="001E41F3" w:rsidRDefault="00E905F1">
            <w:pPr>
              <w:pStyle w:val="CRCoverPage"/>
              <w:spacing w:after="0"/>
              <w:ind w:left="100"/>
              <w:rPr>
                <w:noProof/>
              </w:rPr>
            </w:pPr>
            <w:r>
              <w:rPr>
                <w:noProof/>
              </w:rPr>
              <w:fldChar w:fldCharType="begin"/>
            </w:r>
            <w:r>
              <w:rPr>
                <w:noProof/>
              </w:rPr>
              <w:instrText xml:space="preserve"> DOCPROPERTY  ResDate  \* MERGEFORMAT </w:instrText>
            </w:r>
            <w:r>
              <w:rPr>
                <w:noProof/>
              </w:rPr>
              <w:fldChar w:fldCharType="separate"/>
            </w:r>
            <w:r w:rsidR="00D24991">
              <w:rPr>
                <w:noProof/>
              </w:rPr>
              <w:t>2020-02-13</w:t>
            </w:r>
            <w:r>
              <w:rPr>
                <w:noProof/>
              </w:rPr>
              <w:fldChar w:fldCharType="end"/>
            </w:r>
          </w:p>
        </w:tc>
      </w:tr>
      <w:tr w:rsidR="001E41F3" w14:paraId="3CABAEDA" w14:textId="77777777" w:rsidTr="00547111">
        <w:tc>
          <w:tcPr>
            <w:tcW w:w="1843" w:type="dxa"/>
            <w:tcBorders>
              <w:left w:val="single" w:sz="4" w:space="0" w:color="auto"/>
            </w:tcBorders>
          </w:tcPr>
          <w:p w14:paraId="215882E4" w14:textId="77777777" w:rsidR="001E41F3" w:rsidRDefault="001E41F3">
            <w:pPr>
              <w:pStyle w:val="CRCoverPage"/>
              <w:spacing w:after="0"/>
              <w:rPr>
                <w:b/>
                <w:i/>
                <w:noProof/>
                <w:sz w:val="8"/>
                <w:szCs w:val="8"/>
              </w:rPr>
            </w:pPr>
          </w:p>
        </w:tc>
        <w:tc>
          <w:tcPr>
            <w:tcW w:w="1986" w:type="dxa"/>
            <w:gridSpan w:val="4"/>
          </w:tcPr>
          <w:p w14:paraId="5BA23407" w14:textId="77777777" w:rsidR="001E41F3" w:rsidRDefault="001E41F3">
            <w:pPr>
              <w:pStyle w:val="CRCoverPage"/>
              <w:spacing w:after="0"/>
              <w:rPr>
                <w:noProof/>
                <w:sz w:val="8"/>
                <w:szCs w:val="8"/>
              </w:rPr>
            </w:pPr>
          </w:p>
        </w:tc>
        <w:tc>
          <w:tcPr>
            <w:tcW w:w="2267" w:type="dxa"/>
            <w:gridSpan w:val="2"/>
          </w:tcPr>
          <w:p w14:paraId="78B2CA27" w14:textId="77777777" w:rsidR="001E41F3" w:rsidRDefault="001E41F3">
            <w:pPr>
              <w:pStyle w:val="CRCoverPage"/>
              <w:spacing w:after="0"/>
              <w:rPr>
                <w:noProof/>
                <w:sz w:val="8"/>
                <w:szCs w:val="8"/>
              </w:rPr>
            </w:pPr>
          </w:p>
        </w:tc>
        <w:tc>
          <w:tcPr>
            <w:tcW w:w="1417" w:type="dxa"/>
            <w:gridSpan w:val="3"/>
          </w:tcPr>
          <w:p w14:paraId="7E0243A8" w14:textId="77777777" w:rsidR="001E41F3" w:rsidRDefault="001E41F3">
            <w:pPr>
              <w:pStyle w:val="CRCoverPage"/>
              <w:spacing w:after="0"/>
              <w:rPr>
                <w:noProof/>
                <w:sz w:val="8"/>
                <w:szCs w:val="8"/>
              </w:rPr>
            </w:pPr>
          </w:p>
        </w:tc>
        <w:tc>
          <w:tcPr>
            <w:tcW w:w="2127" w:type="dxa"/>
            <w:tcBorders>
              <w:right w:val="single" w:sz="4" w:space="0" w:color="auto"/>
            </w:tcBorders>
          </w:tcPr>
          <w:p w14:paraId="37EA9039" w14:textId="77777777" w:rsidR="001E41F3" w:rsidRDefault="001E41F3">
            <w:pPr>
              <w:pStyle w:val="CRCoverPage"/>
              <w:spacing w:after="0"/>
              <w:rPr>
                <w:noProof/>
                <w:sz w:val="8"/>
                <w:szCs w:val="8"/>
              </w:rPr>
            </w:pPr>
          </w:p>
        </w:tc>
      </w:tr>
      <w:tr w:rsidR="001E41F3" w14:paraId="6DDC5E2D" w14:textId="77777777" w:rsidTr="00547111">
        <w:trPr>
          <w:cantSplit/>
        </w:trPr>
        <w:tc>
          <w:tcPr>
            <w:tcW w:w="1843" w:type="dxa"/>
            <w:tcBorders>
              <w:left w:val="single" w:sz="4" w:space="0" w:color="auto"/>
            </w:tcBorders>
          </w:tcPr>
          <w:p w14:paraId="215FBA5D" w14:textId="77777777" w:rsidR="001E41F3" w:rsidRDefault="001E41F3">
            <w:pPr>
              <w:pStyle w:val="CRCoverPage"/>
              <w:tabs>
                <w:tab w:val="right" w:pos="1759"/>
              </w:tabs>
              <w:spacing w:after="0"/>
              <w:rPr>
                <w:b/>
                <w:i/>
                <w:noProof/>
              </w:rPr>
            </w:pPr>
            <w:r>
              <w:rPr>
                <w:b/>
                <w:i/>
                <w:noProof/>
              </w:rPr>
              <w:t>Category:</w:t>
            </w:r>
          </w:p>
        </w:tc>
        <w:tc>
          <w:tcPr>
            <w:tcW w:w="851" w:type="dxa"/>
            <w:shd w:val="pct30" w:color="FFFF00" w:fill="auto"/>
          </w:tcPr>
          <w:p w14:paraId="707D3B1A" w14:textId="77777777" w:rsidR="001E41F3" w:rsidRDefault="00E905F1" w:rsidP="00D24991">
            <w:pPr>
              <w:pStyle w:val="CRCoverPage"/>
              <w:spacing w:after="0"/>
              <w:ind w:left="100" w:right="-609"/>
              <w:rPr>
                <w:b/>
                <w:noProof/>
              </w:rPr>
            </w:pPr>
            <w:r>
              <w:rPr>
                <w:b/>
                <w:noProof/>
              </w:rPr>
              <w:fldChar w:fldCharType="begin"/>
            </w:r>
            <w:r>
              <w:rPr>
                <w:b/>
                <w:noProof/>
              </w:rPr>
              <w:instrText xml:space="preserve"> DOCPROPERTY  Cat  \* MERGEFORMAT </w:instrText>
            </w:r>
            <w:r>
              <w:rPr>
                <w:b/>
                <w:noProof/>
              </w:rPr>
              <w:fldChar w:fldCharType="separate"/>
            </w:r>
            <w:r w:rsidR="00D24991">
              <w:rPr>
                <w:b/>
                <w:noProof/>
              </w:rPr>
              <w:t>B</w:t>
            </w:r>
            <w:r>
              <w:rPr>
                <w:b/>
                <w:noProof/>
              </w:rPr>
              <w:fldChar w:fldCharType="end"/>
            </w:r>
          </w:p>
        </w:tc>
        <w:tc>
          <w:tcPr>
            <w:tcW w:w="3402" w:type="dxa"/>
            <w:gridSpan w:val="5"/>
            <w:tcBorders>
              <w:left w:val="nil"/>
            </w:tcBorders>
          </w:tcPr>
          <w:p w14:paraId="0F5152ED" w14:textId="77777777" w:rsidR="001E41F3" w:rsidRDefault="001E41F3">
            <w:pPr>
              <w:pStyle w:val="CRCoverPage"/>
              <w:spacing w:after="0"/>
              <w:rPr>
                <w:noProof/>
              </w:rPr>
            </w:pPr>
          </w:p>
        </w:tc>
        <w:tc>
          <w:tcPr>
            <w:tcW w:w="1417" w:type="dxa"/>
            <w:gridSpan w:val="3"/>
            <w:tcBorders>
              <w:left w:val="nil"/>
            </w:tcBorders>
          </w:tcPr>
          <w:p w14:paraId="3DE718F4" w14:textId="77777777"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5B50DB9" w14:textId="77777777" w:rsidR="001E41F3" w:rsidRDefault="00E905F1">
            <w:pPr>
              <w:pStyle w:val="CRCoverPage"/>
              <w:spacing w:after="0"/>
              <w:ind w:left="100"/>
              <w:rPr>
                <w:noProof/>
              </w:rPr>
            </w:pPr>
            <w:r>
              <w:rPr>
                <w:noProof/>
              </w:rPr>
              <w:fldChar w:fldCharType="begin"/>
            </w:r>
            <w:r>
              <w:rPr>
                <w:noProof/>
              </w:rPr>
              <w:instrText xml:space="preserve"> DOCPROPERTY  Release  \* MERGEFORMAT </w:instrText>
            </w:r>
            <w:r>
              <w:rPr>
                <w:noProof/>
              </w:rPr>
              <w:fldChar w:fldCharType="separate"/>
            </w:r>
            <w:r w:rsidR="00D24991">
              <w:rPr>
                <w:noProof/>
              </w:rPr>
              <w:t>Rel-16</w:t>
            </w:r>
            <w:r>
              <w:rPr>
                <w:noProof/>
              </w:rPr>
              <w:fldChar w:fldCharType="end"/>
            </w:r>
          </w:p>
        </w:tc>
      </w:tr>
      <w:tr w:rsidR="001E41F3" w14:paraId="07002B4B" w14:textId="77777777" w:rsidTr="00547111">
        <w:tc>
          <w:tcPr>
            <w:tcW w:w="1843" w:type="dxa"/>
            <w:tcBorders>
              <w:left w:val="single" w:sz="4" w:space="0" w:color="auto"/>
              <w:bottom w:val="single" w:sz="4" w:space="0" w:color="auto"/>
            </w:tcBorders>
          </w:tcPr>
          <w:p w14:paraId="3A15DABC" w14:textId="77777777" w:rsidR="001E41F3" w:rsidRDefault="001E41F3">
            <w:pPr>
              <w:pStyle w:val="CRCoverPage"/>
              <w:spacing w:after="0"/>
              <w:rPr>
                <w:b/>
                <w:i/>
                <w:noProof/>
              </w:rPr>
            </w:pPr>
          </w:p>
        </w:tc>
        <w:tc>
          <w:tcPr>
            <w:tcW w:w="4677" w:type="dxa"/>
            <w:gridSpan w:val="8"/>
            <w:tcBorders>
              <w:bottom w:val="single" w:sz="4" w:space="0" w:color="auto"/>
            </w:tcBorders>
          </w:tcPr>
          <w:p w14:paraId="737537D5" w14:textId="77777777"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72EBE8E7" w14:textId="77777777" w:rsidR="001E41F3" w:rsidRDefault="001E41F3">
            <w:pPr>
              <w:pStyle w:val="CRCoverPage"/>
              <w:rPr>
                <w:noProof/>
              </w:rPr>
            </w:pPr>
            <w:r>
              <w:rPr>
                <w:noProof/>
                <w:sz w:val="18"/>
              </w:rPr>
              <w:t>Detailed explanations of the above categories can</w:t>
            </w:r>
            <w:r>
              <w:rPr>
                <w:noProof/>
                <w:sz w:val="18"/>
              </w:rPr>
              <w:br/>
              <w:t xml:space="preserve">be found in 3GPP </w:t>
            </w:r>
            <w:hyperlink r:id="rId10" w:history="1">
              <w:r>
                <w:rPr>
                  <w:rStyle w:val="aa"/>
                  <w:noProof/>
                  <w:sz w:val="18"/>
                </w:rPr>
                <w:t>TR 21.900</w:t>
              </w:r>
            </w:hyperlink>
            <w:r>
              <w:rPr>
                <w:noProof/>
                <w:sz w:val="18"/>
              </w:rPr>
              <w:t>.</w:t>
            </w:r>
          </w:p>
        </w:tc>
        <w:tc>
          <w:tcPr>
            <w:tcW w:w="3120" w:type="dxa"/>
            <w:gridSpan w:val="2"/>
            <w:tcBorders>
              <w:bottom w:val="single" w:sz="4" w:space="0" w:color="auto"/>
              <w:right w:val="single" w:sz="4" w:space="0" w:color="auto"/>
            </w:tcBorders>
          </w:tcPr>
          <w:p w14:paraId="5F52CFF1" w14:textId="77777777" w:rsidR="000C038A"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t>Rel-12</w:t>
            </w:r>
            <w:r w:rsidR="000C038A">
              <w:rPr>
                <w:i/>
                <w:noProof/>
                <w:sz w:val="18"/>
              </w:rPr>
              <w:tab/>
              <w:t>(Release 12)</w:t>
            </w:r>
            <w:r w:rsidR="0051580D">
              <w:rPr>
                <w:i/>
                <w:noProof/>
                <w:sz w:val="18"/>
              </w:rPr>
              <w:br/>
            </w:r>
            <w:bookmarkStart w:id="1" w:name="OLE_LINK1"/>
            <w:r w:rsidR="0051580D">
              <w:rPr>
                <w:i/>
                <w:noProof/>
                <w:sz w:val="18"/>
              </w:rPr>
              <w:t>Rel-13</w:t>
            </w:r>
            <w:r w:rsidR="0051580D">
              <w:rPr>
                <w:i/>
                <w:noProof/>
                <w:sz w:val="18"/>
              </w:rPr>
              <w:tab/>
              <w:t>(Release 13)</w:t>
            </w:r>
            <w:bookmarkEnd w:id="1"/>
            <w:r w:rsidR="00BD6BB8">
              <w:rPr>
                <w:i/>
                <w:noProof/>
                <w:sz w:val="18"/>
              </w:rPr>
              <w:br/>
              <w:t>Rel-14</w:t>
            </w:r>
            <w:r w:rsidR="00BD6BB8">
              <w:rPr>
                <w:i/>
                <w:noProof/>
                <w:sz w:val="18"/>
              </w:rPr>
              <w:tab/>
              <w:t>(Release 14)</w:t>
            </w:r>
            <w:r w:rsidR="00E34898">
              <w:rPr>
                <w:i/>
                <w:noProof/>
                <w:sz w:val="18"/>
              </w:rPr>
              <w:br/>
              <w:t>Rel-15</w:t>
            </w:r>
            <w:r w:rsidR="00E34898">
              <w:rPr>
                <w:i/>
                <w:noProof/>
                <w:sz w:val="18"/>
              </w:rPr>
              <w:tab/>
              <w:t>(Release 15)</w:t>
            </w:r>
            <w:r w:rsidR="00E34898">
              <w:rPr>
                <w:i/>
                <w:noProof/>
                <w:sz w:val="18"/>
              </w:rPr>
              <w:br/>
              <w:t>Rel-16</w:t>
            </w:r>
            <w:r w:rsidR="00E34898">
              <w:rPr>
                <w:i/>
                <w:noProof/>
                <w:sz w:val="18"/>
              </w:rPr>
              <w:tab/>
              <w:t>(Release 16)</w:t>
            </w:r>
          </w:p>
        </w:tc>
      </w:tr>
      <w:tr w:rsidR="001E41F3" w14:paraId="624BF1FC" w14:textId="77777777" w:rsidTr="00547111">
        <w:tc>
          <w:tcPr>
            <w:tcW w:w="1843" w:type="dxa"/>
          </w:tcPr>
          <w:p w14:paraId="2C898E73" w14:textId="77777777" w:rsidR="001E41F3" w:rsidRDefault="001E41F3">
            <w:pPr>
              <w:pStyle w:val="CRCoverPage"/>
              <w:spacing w:after="0"/>
              <w:rPr>
                <w:b/>
                <w:i/>
                <w:noProof/>
                <w:sz w:val="8"/>
                <w:szCs w:val="8"/>
              </w:rPr>
            </w:pPr>
          </w:p>
        </w:tc>
        <w:tc>
          <w:tcPr>
            <w:tcW w:w="7797" w:type="dxa"/>
            <w:gridSpan w:val="10"/>
          </w:tcPr>
          <w:p w14:paraId="342AA014" w14:textId="77777777" w:rsidR="001E41F3" w:rsidRDefault="001E41F3">
            <w:pPr>
              <w:pStyle w:val="CRCoverPage"/>
              <w:spacing w:after="0"/>
              <w:rPr>
                <w:noProof/>
                <w:sz w:val="8"/>
                <w:szCs w:val="8"/>
              </w:rPr>
            </w:pPr>
          </w:p>
        </w:tc>
      </w:tr>
      <w:tr w:rsidR="001E41F3" w14:paraId="61B9C613" w14:textId="77777777" w:rsidTr="00547111">
        <w:tc>
          <w:tcPr>
            <w:tcW w:w="2694" w:type="dxa"/>
            <w:gridSpan w:val="2"/>
            <w:tcBorders>
              <w:top w:val="single" w:sz="4" w:space="0" w:color="auto"/>
              <w:left w:val="single" w:sz="4" w:space="0" w:color="auto"/>
            </w:tcBorders>
          </w:tcPr>
          <w:p w14:paraId="168F3EC5" w14:textId="77777777"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1067C677" w14:textId="77777777" w:rsidR="00CD13F4" w:rsidRDefault="00CD13F4" w:rsidP="00CD13F4">
            <w:pPr>
              <w:pStyle w:val="CRCoverPage"/>
              <w:spacing w:after="0"/>
              <w:ind w:left="100"/>
              <w:rPr>
                <w:noProof/>
                <w:lang w:eastAsia="ko-KR"/>
              </w:rPr>
            </w:pPr>
            <w:r>
              <w:rPr>
                <w:rFonts w:hint="eastAsia"/>
                <w:noProof/>
                <w:lang w:eastAsia="ko-KR"/>
              </w:rPr>
              <w:t>The UE be</w:t>
            </w:r>
            <w:r>
              <w:rPr>
                <w:noProof/>
                <w:lang w:eastAsia="ko-KR"/>
              </w:rPr>
              <w:t xml:space="preserve">havior for handling </w:t>
            </w:r>
            <w:r w:rsidR="009A7DF9">
              <w:rPr>
                <w:noProof/>
                <w:lang w:eastAsia="ko-KR"/>
              </w:rPr>
              <w:t xml:space="preserve">S-NSSAIs in the </w:t>
            </w:r>
            <w:r>
              <w:rPr>
                <w:noProof/>
                <w:lang w:eastAsia="ko-KR"/>
              </w:rPr>
              <w:t xml:space="preserve">pending NSSAI after </w:t>
            </w:r>
            <w:r w:rsidR="009A7DF9">
              <w:rPr>
                <w:noProof/>
                <w:lang w:eastAsia="ko-KR"/>
              </w:rPr>
              <w:t xml:space="preserve">receiving rejected NSSAI due to the </w:t>
            </w:r>
            <w:r>
              <w:rPr>
                <w:noProof/>
                <w:lang w:eastAsia="ko-KR"/>
              </w:rPr>
              <w:t>network slice specific authentication and authorization procedure failure is unclear.</w:t>
            </w:r>
          </w:p>
          <w:p w14:paraId="78356DDD" w14:textId="77777777" w:rsidR="00BD4B3F" w:rsidRDefault="00BD4B3F" w:rsidP="00CD13F4">
            <w:pPr>
              <w:pStyle w:val="CRCoverPage"/>
              <w:spacing w:after="0"/>
              <w:ind w:left="100"/>
              <w:rPr>
                <w:noProof/>
                <w:lang w:eastAsia="ko-KR"/>
              </w:rPr>
            </w:pPr>
          </w:p>
          <w:p w14:paraId="34C49EB0" w14:textId="77777777" w:rsidR="00BD4B3F" w:rsidRDefault="009A7DF9" w:rsidP="009A7DF9">
            <w:pPr>
              <w:pStyle w:val="CRCoverPage"/>
              <w:spacing w:after="0"/>
              <w:ind w:left="100"/>
              <w:rPr>
                <w:noProof/>
                <w:lang w:eastAsia="ko-KR"/>
              </w:rPr>
            </w:pPr>
            <w:r>
              <w:rPr>
                <w:noProof/>
                <w:lang w:eastAsia="ko-KR"/>
              </w:rPr>
              <w:t xml:space="preserve">Also the </w:t>
            </w:r>
            <w:r w:rsidR="00F30019">
              <w:rPr>
                <w:noProof/>
                <w:lang w:eastAsia="ko-KR"/>
              </w:rPr>
              <w:t>R</w:t>
            </w:r>
            <w:r w:rsidR="00BD4B3F">
              <w:rPr>
                <w:noProof/>
                <w:lang w:eastAsia="ko-KR"/>
              </w:rPr>
              <w:t xml:space="preserve">ejected </w:t>
            </w:r>
            <w:r w:rsidR="00F30019">
              <w:rPr>
                <w:noProof/>
                <w:lang w:eastAsia="ko-KR"/>
              </w:rPr>
              <w:t>NSSAI due to</w:t>
            </w:r>
            <w:r w:rsidR="00F30019" w:rsidRPr="00F30019">
              <w:rPr>
                <w:noProof/>
                <w:lang w:eastAsia="ko-KR"/>
              </w:rPr>
              <w:t xml:space="preserve"> failed or revoked network slice-specific authentication and authorization</w:t>
            </w:r>
            <w:r w:rsidR="00F30019">
              <w:rPr>
                <w:noProof/>
                <w:lang w:eastAsia="ko-KR"/>
              </w:rPr>
              <w:t xml:space="preserve"> </w:t>
            </w:r>
            <w:r>
              <w:rPr>
                <w:noProof/>
                <w:lang w:eastAsia="ko-KR"/>
              </w:rPr>
              <w:t xml:space="preserve">is not defined </w:t>
            </w:r>
            <w:r w:rsidR="00F30019">
              <w:rPr>
                <w:noProof/>
                <w:lang w:eastAsia="ko-KR"/>
              </w:rPr>
              <w:t xml:space="preserve">in the </w:t>
            </w:r>
            <w:r>
              <w:rPr>
                <w:noProof/>
                <w:lang w:eastAsia="ko-KR"/>
              </w:rPr>
              <w:t>subclause</w:t>
            </w:r>
            <w:r w:rsidR="00F30019">
              <w:rPr>
                <w:noProof/>
                <w:lang w:eastAsia="ko-KR"/>
              </w:rPr>
              <w:t xml:space="preserve"> </w:t>
            </w:r>
            <w:r w:rsidR="00143E93">
              <w:rPr>
                <w:noProof/>
                <w:lang w:eastAsia="ko-KR"/>
              </w:rPr>
              <w:t xml:space="preserve">3.1 and </w:t>
            </w:r>
            <w:r w:rsidR="00F30019">
              <w:rPr>
                <w:noProof/>
                <w:lang w:eastAsia="ko-KR"/>
              </w:rPr>
              <w:t>4.6.1 in TS</w:t>
            </w:r>
            <w:r>
              <w:rPr>
                <w:noProof/>
                <w:lang w:eastAsia="ko-KR"/>
              </w:rPr>
              <w:t xml:space="preserve"> </w:t>
            </w:r>
            <w:r w:rsidR="00F30019">
              <w:rPr>
                <w:noProof/>
                <w:lang w:eastAsia="ko-KR"/>
              </w:rPr>
              <w:t>24.501.</w:t>
            </w:r>
          </w:p>
          <w:p w14:paraId="760892E3" w14:textId="77777777" w:rsidR="00143E93" w:rsidRDefault="00143E93" w:rsidP="009A7DF9">
            <w:pPr>
              <w:pStyle w:val="CRCoverPage"/>
              <w:spacing w:after="0"/>
              <w:ind w:left="100"/>
              <w:rPr>
                <w:noProof/>
                <w:lang w:eastAsia="ko-KR"/>
              </w:rPr>
            </w:pPr>
          </w:p>
          <w:p w14:paraId="41F7FD36" w14:textId="77777777" w:rsidR="00143E93" w:rsidRDefault="00A33841" w:rsidP="009A7DF9">
            <w:pPr>
              <w:pStyle w:val="CRCoverPage"/>
              <w:spacing w:after="0"/>
              <w:ind w:left="100"/>
              <w:rPr>
                <w:noProof/>
                <w:lang w:eastAsia="ko-KR"/>
              </w:rPr>
            </w:pPr>
            <w:r>
              <w:rPr>
                <w:noProof/>
                <w:lang w:eastAsia="ko-KR"/>
              </w:rPr>
              <w:t xml:space="preserve">Even though </w:t>
            </w:r>
            <w:r w:rsidR="00143E93">
              <w:rPr>
                <w:rFonts w:hint="eastAsia"/>
                <w:noProof/>
                <w:lang w:eastAsia="ko-KR"/>
              </w:rPr>
              <w:t xml:space="preserve">Pending NSSAI is defined in </w:t>
            </w:r>
            <w:r w:rsidR="002164EA">
              <w:rPr>
                <w:noProof/>
                <w:lang w:eastAsia="ko-KR"/>
              </w:rPr>
              <w:t xml:space="preserve">the </w:t>
            </w:r>
            <w:r w:rsidR="00143E93">
              <w:rPr>
                <w:rFonts w:hint="eastAsia"/>
                <w:noProof/>
                <w:lang w:eastAsia="ko-KR"/>
              </w:rPr>
              <w:t>TS 23.501</w:t>
            </w:r>
            <w:r>
              <w:rPr>
                <w:noProof/>
                <w:lang w:eastAsia="ko-KR"/>
              </w:rPr>
              <w:t>,</w:t>
            </w:r>
            <w:r w:rsidR="00720A21">
              <w:rPr>
                <w:noProof/>
                <w:lang w:eastAsia="ko-KR"/>
              </w:rPr>
              <w:t xml:space="preserve"> it is redefined in </w:t>
            </w:r>
            <w:r w:rsidR="002164EA">
              <w:rPr>
                <w:noProof/>
                <w:lang w:eastAsia="ko-KR"/>
              </w:rPr>
              <w:t xml:space="preserve">the </w:t>
            </w:r>
            <w:r w:rsidR="00720A21">
              <w:rPr>
                <w:noProof/>
                <w:lang w:eastAsia="ko-KR"/>
              </w:rPr>
              <w:t>TS 24.501.</w:t>
            </w:r>
          </w:p>
        </w:tc>
      </w:tr>
      <w:tr w:rsidR="001E41F3" w14:paraId="7AD3B0BB" w14:textId="77777777" w:rsidTr="00547111">
        <w:tc>
          <w:tcPr>
            <w:tcW w:w="2694" w:type="dxa"/>
            <w:gridSpan w:val="2"/>
            <w:tcBorders>
              <w:left w:val="single" w:sz="4" w:space="0" w:color="auto"/>
            </w:tcBorders>
          </w:tcPr>
          <w:p w14:paraId="2EF0AF5B"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6283F17A" w14:textId="77777777" w:rsidR="001E41F3" w:rsidRDefault="001E41F3">
            <w:pPr>
              <w:pStyle w:val="CRCoverPage"/>
              <w:spacing w:after="0"/>
              <w:rPr>
                <w:noProof/>
                <w:sz w:val="8"/>
                <w:szCs w:val="8"/>
              </w:rPr>
            </w:pPr>
          </w:p>
        </w:tc>
      </w:tr>
      <w:tr w:rsidR="001E41F3" w14:paraId="568AA522" w14:textId="77777777" w:rsidTr="00547111">
        <w:tc>
          <w:tcPr>
            <w:tcW w:w="2694" w:type="dxa"/>
            <w:gridSpan w:val="2"/>
            <w:tcBorders>
              <w:left w:val="single" w:sz="4" w:space="0" w:color="auto"/>
            </w:tcBorders>
          </w:tcPr>
          <w:p w14:paraId="262FE6DA" w14:textId="77777777"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14:paraId="16B808D9" w14:textId="77777777" w:rsidR="001E41F3" w:rsidRDefault="009A7DF9">
            <w:pPr>
              <w:pStyle w:val="CRCoverPage"/>
              <w:spacing w:after="0"/>
              <w:ind w:left="100"/>
              <w:rPr>
                <w:noProof/>
              </w:rPr>
            </w:pPr>
            <w:r>
              <w:rPr>
                <w:noProof/>
              </w:rPr>
              <w:t xml:space="preserve">- </w:t>
            </w:r>
            <w:r w:rsidR="00CD13F4" w:rsidRPr="00CD13F4">
              <w:rPr>
                <w:noProof/>
              </w:rPr>
              <w:t>When the UE receives the S-NSSAI(s) included in rejected NSSAI in the CONFIGURATION UPDATE COMMAND messa</w:t>
            </w:r>
            <w:r w:rsidR="00BD4B3F">
              <w:rPr>
                <w:noProof/>
              </w:rPr>
              <w:t>ge after network slice specific</w:t>
            </w:r>
            <w:r w:rsidR="00CD13F4" w:rsidRPr="00CD13F4">
              <w:rPr>
                <w:noProof/>
              </w:rPr>
              <w:t xml:space="preserve"> authentication and authorization procedure fails, the UE shall remove the </w:t>
            </w:r>
            <w:r>
              <w:rPr>
                <w:noProof/>
              </w:rPr>
              <w:t xml:space="preserve">corresponding </w:t>
            </w:r>
            <w:r w:rsidR="00CD13F4" w:rsidRPr="00CD13F4">
              <w:rPr>
                <w:noProof/>
              </w:rPr>
              <w:t>S-NSSAI(s) from the stored pending NSSAI.</w:t>
            </w:r>
          </w:p>
          <w:p w14:paraId="2D382388" w14:textId="77777777" w:rsidR="00BD4B3F" w:rsidRDefault="00BD4B3F">
            <w:pPr>
              <w:pStyle w:val="CRCoverPage"/>
              <w:spacing w:after="0"/>
              <w:ind w:left="100"/>
              <w:rPr>
                <w:noProof/>
              </w:rPr>
            </w:pPr>
          </w:p>
          <w:p w14:paraId="5DB7E2CF" w14:textId="77777777" w:rsidR="00BD4B3F" w:rsidRDefault="009A7DF9" w:rsidP="009A7DF9">
            <w:pPr>
              <w:pStyle w:val="CRCoverPage"/>
              <w:spacing w:after="0"/>
              <w:ind w:left="100"/>
              <w:rPr>
                <w:noProof/>
                <w:lang w:eastAsia="ko-KR"/>
              </w:rPr>
            </w:pPr>
            <w:r>
              <w:rPr>
                <w:noProof/>
                <w:lang w:eastAsia="ko-KR"/>
              </w:rPr>
              <w:t xml:space="preserve">- </w:t>
            </w:r>
            <w:r w:rsidR="00F30019">
              <w:rPr>
                <w:noProof/>
                <w:lang w:eastAsia="ko-KR"/>
              </w:rPr>
              <w:t>Rejected NSSAI due to</w:t>
            </w:r>
            <w:r w:rsidR="00F30019" w:rsidRPr="00F30019">
              <w:rPr>
                <w:noProof/>
                <w:lang w:eastAsia="ko-KR"/>
              </w:rPr>
              <w:t xml:space="preserve"> failed or revoked network slice-specific authentication and authorization</w:t>
            </w:r>
            <w:r w:rsidR="00F30019">
              <w:rPr>
                <w:noProof/>
                <w:lang w:eastAsia="ko-KR"/>
              </w:rPr>
              <w:t xml:space="preserve"> is defined in the </w:t>
            </w:r>
            <w:r>
              <w:rPr>
                <w:noProof/>
                <w:lang w:eastAsia="ko-KR"/>
              </w:rPr>
              <w:t>subcluase</w:t>
            </w:r>
            <w:r w:rsidR="00F30019">
              <w:rPr>
                <w:noProof/>
                <w:lang w:eastAsia="ko-KR"/>
              </w:rPr>
              <w:t xml:space="preserve"> </w:t>
            </w:r>
            <w:r w:rsidR="00143E93">
              <w:rPr>
                <w:noProof/>
                <w:lang w:eastAsia="ko-KR"/>
              </w:rPr>
              <w:t xml:space="preserve">3.1 and </w:t>
            </w:r>
            <w:r w:rsidR="00F30019">
              <w:rPr>
                <w:noProof/>
                <w:lang w:eastAsia="ko-KR"/>
              </w:rPr>
              <w:t>4.6.1.</w:t>
            </w:r>
          </w:p>
          <w:p w14:paraId="72850732" w14:textId="77777777" w:rsidR="00720A21" w:rsidRDefault="00720A21" w:rsidP="009A7DF9">
            <w:pPr>
              <w:pStyle w:val="CRCoverPage"/>
              <w:spacing w:after="0"/>
              <w:ind w:left="100"/>
              <w:rPr>
                <w:noProof/>
                <w:lang w:eastAsia="ko-KR"/>
              </w:rPr>
            </w:pPr>
          </w:p>
          <w:p w14:paraId="697EC512" w14:textId="77777777" w:rsidR="00720A21" w:rsidRDefault="00720A21" w:rsidP="00720A21">
            <w:pPr>
              <w:pStyle w:val="CRCoverPage"/>
              <w:spacing w:after="0"/>
              <w:ind w:left="100"/>
              <w:rPr>
                <w:noProof/>
                <w:lang w:eastAsia="ko-KR"/>
              </w:rPr>
            </w:pPr>
            <w:r>
              <w:rPr>
                <w:noProof/>
                <w:lang w:eastAsia="ko-KR"/>
              </w:rPr>
              <w:t>- TS24.501 indicates that term and definition of pending NSSAI is defined into TS23.501.</w:t>
            </w:r>
          </w:p>
          <w:p w14:paraId="3F5B2505" w14:textId="77777777" w:rsidR="00CF5EAB" w:rsidRDefault="00CF5EAB" w:rsidP="00720A21">
            <w:pPr>
              <w:pStyle w:val="CRCoverPage"/>
              <w:spacing w:after="0"/>
              <w:ind w:left="100"/>
              <w:rPr>
                <w:noProof/>
                <w:lang w:eastAsia="ko-KR"/>
              </w:rPr>
            </w:pPr>
          </w:p>
          <w:p w14:paraId="6A09E688" w14:textId="373547D1" w:rsidR="00CF5EAB" w:rsidRDefault="00CF5EAB" w:rsidP="00CF5EAB">
            <w:pPr>
              <w:pStyle w:val="CRCoverPage"/>
              <w:numPr>
                <w:ilvl w:val="0"/>
                <w:numId w:val="9"/>
              </w:numPr>
              <w:spacing w:after="0"/>
              <w:rPr>
                <w:noProof/>
              </w:rPr>
            </w:pPr>
            <w:r>
              <w:rPr>
                <w:rFonts w:hint="eastAsia"/>
              </w:rPr>
              <w:t>Add NSSAA abbreviation in section 3.1</w:t>
            </w:r>
          </w:p>
          <w:p w14:paraId="368B7850" w14:textId="77777777" w:rsidR="00CF5EAB" w:rsidRDefault="00CF5EAB" w:rsidP="00CF5EAB">
            <w:pPr>
              <w:pStyle w:val="CRCoverPage"/>
              <w:numPr>
                <w:ilvl w:val="0"/>
                <w:numId w:val="8"/>
              </w:numPr>
              <w:spacing w:after="0"/>
              <w:rPr>
                <w:noProof/>
              </w:rPr>
            </w:pPr>
            <w:r w:rsidRPr="00CF5EAB">
              <w:rPr>
                <w:noProof/>
                <w:lang w:eastAsia="ko-KR"/>
              </w:rPr>
              <w:t>Add Pending NSSAI in Network Slice information definition in section 3.1</w:t>
            </w:r>
          </w:p>
          <w:p w14:paraId="74720DDC" w14:textId="16918C84" w:rsidR="00CF5EAB" w:rsidRDefault="00CF5EAB" w:rsidP="00CF5EAB">
            <w:pPr>
              <w:pStyle w:val="CRCoverPage"/>
              <w:numPr>
                <w:ilvl w:val="0"/>
                <w:numId w:val="8"/>
              </w:numPr>
              <w:spacing w:after="0"/>
              <w:rPr>
                <w:noProof/>
              </w:rPr>
            </w:pPr>
          </w:p>
        </w:tc>
      </w:tr>
      <w:tr w:rsidR="001E41F3" w14:paraId="3D37FAAC" w14:textId="77777777" w:rsidTr="00547111">
        <w:tc>
          <w:tcPr>
            <w:tcW w:w="2694" w:type="dxa"/>
            <w:gridSpan w:val="2"/>
            <w:tcBorders>
              <w:left w:val="single" w:sz="4" w:space="0" w:color="auto"/>
            </w:tcBorders>
          </w:tcPr>
          <w:p w14:paraId="1FEDFF11"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085EF05E" w14:textId="77777777" w:rsidR="001E41F3" w:rsidRDefault="001E41F3">
            <w:pPr>
              <w:pStyle w:val="CRCoverPage"/>
              <w:spacing w:after="0"/>
              <w:rPr>
                <w:noProof/>
                <w:sz w:val="8"/>
                <w:szCs w:val="8"/>
              </w:rPr>
            </w:pPr>
          </w:p>
        </w:tc>
      </w:tr>
      <w:tr w:rsidR="001E41F3" w14:paraId="0142417E" w14:textId="77777777" w:rsidTr="00547111">
        <w:tc>
          <w:tcPr>
            <w:tcW w:w="2694" w:type="dxa"/>
            <w:gridSpan w:val="2"/>
            <w:tcBorders>
              <w:left w:val="single" w:sz="4" w:space="0" w:color="auto"/>
              <w:bottom w:val="single" w:sz="4" w:space="0" w:color="auto"/>
            </w:tcBorders>
          </w:tcPr>
          <w:p w14:paraId="27987EFD" w14:textId="77777777"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204C75F8" w14:textId="77777777" w:rsidR="001E41F3" w:rsidRDefault="00F30019" w:rsidP="00BB02F5">
            <w:pPr>
              <w:pStyle w:val="CRCoverPage"/>
              <w:spacing w:after="0"/>
              <w:ind w:left="100"/>
              <w:rPr>
                <w:noProof/>
                <w:lang w:eastAsia="ko-KR"/>
              </w:rPr>
            </w:pPr>
            <w:r>
              <w:rPr>
                <w:noProof/>
                <w:lang w:eastAsia="ko-KR"/>
              </w:rPr>
              <w:t xml:space="preserve">Some S-NSSAI(s) in NSSAI storage can belong to </w:t>
            </w:r>
            <w:r w:rsidR="00BB02F5">
              <w:rPr>
                <w:noProof/>
                <w:lang w:eastAsia="ko-KR"/>
              </w:rPr>
              <w:t xml:space="preserve">both </w:t>
            </w:r>
            <w:r>
              <w:rPr>
                <w:noProof/>
                <w:lang w:eastAsia="ko-KR"/>
              </w:rPr>
              <w:t>Rejected NSSAI and Pending NSSAI.</w:t>
            </w:r>
            <w:r w:rsidR="00BB02F5">
              <w:rPr>
                <w:noProof/>
                <w:lang w:eastAsia="ko-KR"/>
              </w:rPr>
              <w:t xml:space="preserve"> This NSSAI storage information can lead incorrect UE implementation.</w:t>
            </w:r>
          </w:p>
          <w:p w14:paraId="30567E91" w14:textId="77777777" w:rsidR="009A7DF9" w:rsidRDefault="009A7DF9" w:rsidP="00BB02F5">
            <w:pPr>
              <w:pStyle w:val="CRCoverPage"/>
              <w:spacing w:after="0"/>
              <w:ind w:left="100"/>
              <w:rPr>
                <w:noProof/>
                <w:lang w:eastAsia="ko-KR"/>
              </w:rPr>
            </w:pPr>
          </w:p>
        </w:tc>
      </w:tr>
      <w:tr w:rsidR="001E41F3" w14:paraId="306B87EB" w14:textId="77777777" w:rsidTr="00547111">
        <w:tc>
          <w:tcPr>
            <w:tcW w:w="2694" w:type="dxa"/>
            <w:gridSpan w:val="2"/>
          </w:tcPr>
          <w:p w14:paraId="65D736D1" w14:textId="77777777" w:rsidR="001E41F3" w:rsidRDefault="001E41F3">
            <w:pPr>
              <w:pStyle w:val="CRCoverPage"/>
              <w:spacing w:after="0"/>
              <w:rPr>
                <w:b/>
                <w:i/>
                <w:noProof/>
                <w:sz w:val="8"/>
                <w:szCs w:val="8"/>
              </w:rPr>
            </w:pPr>
          </w:p>
        </w:tc>
        <w:tc>
          <w:tcPr>
            <w:tcW w:w="6946" w:type="dxa"/>
            <w:gridSpan w:val="9"/>
          </w:tcPr>
          <w:p w14:paraId="0C5EEB0A" w14:textId="77777777" w:rsidR="001E41F3" w:rsidRDefault="001E41F3">
            <w:pPr>
              <w:pStyle w:val="CRCoverPage"/>
              <w:spacing w:after="0"/>
              <w:rPr>
                <w:noProof/>
                <w:sz w:val="8"/>
                <w:szCs w:val="8"/>
              </w:rPr>
            </w:pPr>
          </w:p>
        </w:tc>
      </w:tr>
      <w:tr w:rsidR="001E41F3" w14:paraId="4EF65A92" w14:textId="77777777" w:rsidTr="00547111">
        <w:tc>
          <w:tcPr>
            <w:tcW w:w="2694" w:type="dxa"/>
            <w:gridSpan w:val="2"/>
            <w:tcBorders>
              <w:top w:val="single" w:sz="4" w:space="0" w:color="auto"/>
              <w:left w:val="single" w:sz="4" w:space="0" w:color="auto"/>
            </w:tcBorders>
          </w:tcPr>
          <w:p w14:paraId="284A1F6F" w14:textId="77777777"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3EA4AFBA" w14:textId="77777777" w:rsidR="001E41F3" w:rsidRDefault="002C14EA">
            <w:pPr>
              <w:pStyle w:val="CRCoverPage"/>
              <w:spacing w:after="0"/>
              <w:ind w:left="100"/>
              <w:rPr>
                <w:noProof/>
                <w:lang w:eastAsia="ko-KR"/>
              </w:rPr>
            </w:pPr>
            <w:r>
              <w:rPr>
                <w:noProof/>
                <w:lang w:eastAsia="ko-KR"/>
              </w:rPr>
              <w:t xml:space="preserve">3.1, </w:t>
            </w:r>
            <w:r w:rsidR="00A21454">
              <w:rPr>
                <w:noProof/>
                <w:lang w:eastAsia="ko-KR"/>
              </w:rPr>
              <w:t xml:space="preserve">3.2, </w:t>
            </w:r>
            <w:r w:rsidR="009A7DF9">
              <w:rPr>
                <w:rFonts w:hint="eastAsia"/>
                <w:noProof/>
                <w:lang w:eastAsia="ko-KR"/>
              </w:rPr>
              <w:t>4.6.1, 4.6.2.2</w:t>
            </w:r>
          </w:p>
        </w:tc>
      </w:tr>
      <w:tr w:rsidR="001E41F3" w14:paraId="2290F7FA" w14:textId="77777777" w:rsidTr="00547111">
        <w:tc>
          <w:tcPr>
            <w:tcW w:w="2694" w:type="dxa"/>
            <w:gridSpan w:val="2"/>
            <w:tcBorders>
              <w:left w:val="single" w:sz="4" w:space="0" w:color="auto"/>
            </w:tcBorders>
          </w:tcPr>
          <w:p w14:paraId="5BFD715F"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24F33DA7" w14:textId="77777777" w:rsidR="001E41F3" w:rsidRDefault="001E41F3">
            <w:pPr>
              <w:pStyle w:val="CRCoverPage"/>
              <w:spacing w:after="0"/>
              <w:rPr>
                <w:noProof/>
                <w:sz w:val="8"/>
                <w:szCs w:val="8"/>
              </w:rPr>
            </w:pPr>
          </w:p>
        </w:tc>
      </w:tr>
      <w:tr w:rsidR="001E41F3" w14:paraId="6B48F1CC" w14:textId="77777777" w:rsidTr="00547111">
        <w:tc>
          <w:tcPr>
            <w:tcW w:w="2694" w:type="dxa"/>
            <w:gridSpan w:val="2"/>
            <w:tcBorders>
              <w:left w:val="single" w:sz="4" w:space="0" w:color="auto"/>
            </w:tcBorders>
          </w:tcPr>
          <w:p w14:paraId="2E85F029" w14:textId="77777777"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635B3387" w14:textId="77777777"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3CD4ABB1" w14:textId="77777777" w:rsidR="001E41F3" w:rsidRDefault="001E41F3">
            <w:pPr>
              <w:pStyle w:val="CRCoverPage"/>
              <w:spacing w:after="0"/>
              <w:jc w:val="center"/>
              <w:rPr>
                <w:b/>
                <w:caps/>
                <w:noProof/>
              </w:rPr>
            </w:pPr>
            <w:r>
              <w:rPr>
                <w:b/>
                <w:caps/>
                <w:noProof/>
              </w:rPr>
              <w:t>N</w:t>
            </w:r>
          </w:p>
        </w:tc>
        <w:tc>
          <w:tcPr>
            <w:tcW w:w="2977" w:type="dxa"/>
            <w:gridSpan w:val="4"/>
          </w:tcPr>
          <w:p w14:paraId="45CB837C" w14:textId="77777777"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2B801240" w14:textId="77777777" w:rsidR="001E41F3" w:rsidRDefault="001E41F3">
            <w:pPr>
              <w:pStyle w:val="CRCoverPage"/>
              <w:spacing w:after="0"/>
              <w:ind w:left="99"/>
              <w:rPr>
                <w:noProof/>
              </w:rPr>
            </w:pPr>
          </w:p>
        </w:tc>
      </w:tr>
      <w:tr w:rsidR="001E41F3" w14:paraId="281DD914" w14:textId="77777777" w:rsidTr="00547111">
        <w:tc>
          <w:tcPr>
            <w:tcW w:w="2694" w:type="dxa"/>
            <w:gridSpan w:val="2"/>
            <w:tcBorders>
              <w:left w:val="single" w:sz="4" w:space="0" w:color="auto"/>
            </w:tcBorders>
          </w:tcPr>
          <w:p w14:paraId="68710310" w14:textId="77777777"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528F62A4"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1C801A5" w14:textId="77777777" w:rsidR="001E41F3" w:rsidRDefault="00845349">
            <w:pPr>
              <w:pStyle w:val="CRCoverPage"/>
              <w:spacing w:after="0"/>
              <w:jc w:val="center"/>
              <w:rPr>
                <w:b/>
                <w:caps/>
                <w:noProof/>
                <w:lang w:eastAsia="ko-KR"/>
              </w:rPr>
            </w:pPr>
            <w:r>
              <w:rPr>
                <w:rFonts w:hint="eastAsia"/>
                <w:b/>
                <w:caps/>
                <w:noProof/>
                <w:lang w:eastAsia="ko-KR"/>
              </w:rPr>
              <w:t>X</w:t>
            </w:r>
          </w:p>
        </w:tc>
        <w:tc>
          <w:tcPr>
            <w:tcW w:w="2977" w:type="dxa"/>
            <w:gridSpan w:val="4"/>
          </w:tcPr>
          <w:p w14:paraId="50F40F80" w14:textId="77777777"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3E03854E" w14:textId="77777777" w:rsidR="001E41F3" w:rsidRDefault="00145D43">
            <w:pPr>
              <w:pStyle w:val="CRCoverPage"/>
              <w:spacing w:after="0"/>
              <w:ind w:left="99"/>
              <w:rPr>
                <w:noProof/>
              </w:rPr>
            </w:pPr>
            <w:r>
              <w:rPr>
                <w:noProof/>
              </w:rPr>
              <w:t xml:space="preserve">TS/TR ... CR ... </w:t>
            </w:r>
          </w:p>
        </w:tc>
      </w:tr>
      <w:tr w:rsidR="001E41F3" w14:paraId="1CEDFB51" w14:textId="77777777" w:rsidTr="00547111">
        <w:tc>
          <w:tcPr>
            <w:tcW w:w="2694" w:type="dxa"/>
            <w:gridSpan w:val="2"/>
            <w:tcBorders>
              <w:left w:val="single" w:sz="4" w:space="0" w:color="auto"/>
            </w:tcBorders>
          </w:tcPr>
          <w:p w14:paraId="1C1DA2A5" w14:textId="77777777"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37F54745"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57BBE5CD" w14:textId="77777777" w:rsidR="001E41F3" w:rsidRDefault="00845349">
            <w:pPr>
              <w:pStyle w:val="CRCoverPage"/>
              <w:spacing w:after="0"/>
              <w:jc w:val="center"/>
              <w:rPr>
                <w:b/>
                <w:caps/>
                <w:noProof/>
                <w:lang w:eastAsia="ko-KR"/>
              </w:rPr>
            </w:pPr>
            <w:r>
              <w:rPr>
                <w:rFonts w:hint="eastAsia"/>
                <w:b/>
                <w:caps/>
                <w:noProof/>
                <w:lang w:eastAsia="ko-KR"/>
              </w:rPr>
              <w:t>X</w:t>
            </w:r>
          </w:p>
        </w:tc>
        <w:tc>
          <w:tcPr>
            <w:tcW w:w="2977" w:type="dxa"/>
            <w:gridSpan w:val="4"/>
          </w:tcPr>
          <w:p w14:paraId="5E6BCB1A" w14:textId="77777777"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685B9848" w14:textId="77777777" w:rsidR="001E41F3" w:rsidRDefault="00145D43">
            <w:pPr>
              <w:pStyle w:val="CRCoverPage"/>
              <w:spacing w:after="0"/>
              <w:ind w:left="99"/>
              <w:rPr>
                <w:noProof/>
              </w:rPr>
            </w:pPr>
            <w:r>
              <w:rPr>
                <w:noProof/>
              </w:rPr>
              <w:t xml:space="preserve">TS/TR ... CR ... </w:t>
            </w:r>
          </w:p>
        </w:tc>
      </w:tr>
      <w:tr w:rsidR="001E41F3" w14:paraId="3C75C4EA" w14:textId="77777777" w:rsidTr="00547111">
        <w:tc>
          <w:tcPr>
            <w:tcW w:w="2694" w:type="dxa"/>
            <w:gridSpan w:val="2"/>
            <w:tcBorders>
              <w:left w:val="single" w:sz="4" w:space="0" w:color="auto"/>
            </w:tcBorders>
          </w:tcPr>
          <w:p w14:paraId="70CF213F" w14:textId="77777777"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14:paraId="553B7163"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479B469" w14:textId="77777777" w:rsidR="001E41F3" w:rsidRDefault="00845349">
            <w:pPr>
              <w:pStyle w:val="CRCoverPage"/>
              <w:spacing w:after="0"/>
              <w:jc w:val="center"/>
              <w:rPr>
                <w:b/>
                <w:caps/>
                <w:noProof/>
                <w:lang w:eastAsia="ko-KR"/>
              </w:rPr>
            </w:pPr>
            <w:r>
              <w:rPr>
                <w:rFonts w:hint="eastAsia"/>
                <w:b/>
                <w:caps/>
                <w:noProof/>
                <w:lang w:eastAsia="ko-KR"/>
              </w:rPr>
              <w:t>X</w:t>
            </w:r>
          </w:p>
        </w:tc>
        <w:tc>
          <w:tcPr>
            <w:tcW w:w="2977" w:type="dxa"/>
            <w:gridSpan w:val="4"/>
          </w:tcPr>
          <w:p w14:paraId="2C0B0AFE" w14:textId="77777777"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3EB18CDD" w14:textId="77777777" w:rsidR="001E41F3" w:rsidRDefault="00145D43">
            <w:pPr>
              <w:pStyle w:val="CRCoverPage"/>
              <w:spacing w:after="0"/>
              <w:ind w:left="99"/>
              <w:rPr>
                <w:noProof/>
              </w:rPr>
            </w:pPr>
            <w:r>
              <w:rPr>
                <w:noProof/>
              </w:rPr>
              <w:t>TS</w:t>
            </w:r>
            <w:r w:rsidR="000A6394">
              <w:rPr>
                <w:noProof/>
              </w:rPr>
              <w:t xml:space="preserve">/TR ... CR ... </w:t>
            </w:r>
          </w:p>
        </w:tc>
      </w:tr>
      <w:tr w:rsidR="001E41F3" w14:paraId="4B0FC710" w14:textId="77777777" w:rsidTr="008863B9">
        <w:tc>
          <w:tcPr>
            <w:tcW w:w="2694" w:type="dxa"/>
            <w:gridSpan w:val="2"/>
            <w:tcBorders>
              <w:left w:val="single" w:sz="4" w:space="0" w:color="auto"/>
            </w:tcBorders>
          </w:tcPr>
          <w:p w14:paraId="0D101B8E" w14:textId="77777777" w:rsidR="001E41F3" w:rsidRDefault="001E41F3">
            <w:pPr>
              <w:pStyle w:val="CRCoverPage"/>
              <w:spacing w:after="0"/>
              <w:rPr>
                <w:b/>
                <w:i/>
                <w:noProof/>
              </w:rPr>
            </w:pPr>
          </w:p>
        </w:tc>
        <w:tc>
          <w:tcPr>
            <w:tcW w:w="6946" w:type="dxa"/>
            <w:gridSpan w:val="9"/>
            <w:tcBorders>
              <w:right w:val="single" w:sz="4" w:space="0" w:color="auto"/>
            </w:tcBorders>
          </w:tcPr>
          <w:p w14:paraId="3DFDC232" w14:textId="77777777" w:rsidR="001E41F3" w:rsidRDefault="001E41F3">
            <w:pPr>
              <w:pStyle w:val="CRCoverPage"/>
              <w:spacing w:after="0"/>
              <w:rPr>
                <w:noProof/>
              </w:rPr>
            </w:pPr>
          </w:p>
        </w:tc>
      </w:tr>
      <w:tr w:rsidR="001E41F3" w14:paraId="6ADA6003" w14:textId="77777777" w:rsidTr="008863B9">
        <w:tc>
          <w:tcPr>
            <w:tcW w:w="2694" w:type="dxa"/>
            <w:gridSpan w:val="2"/>
            <w:tcBorders>
              <w:left w:val="single" w:sz="4" w:space="0" w:color="auto"/>
              <w:bottom w:val="single" w:sz="4" w:space="0" w:color="auto"/>
            </w:tcBorders>
          </w:tcPr>
          <w:p w14:paraId="375494EB" w14:textId="77777777"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42E1C89F" w14:textId="77777777" w:rsidR="001E41F3" w:rsidRDefault="001E41F3">
            <w:pPr>
              <w:pStyle w:val="CRCoverPage"/>
              <w:spacing w:after="0"/>
              <w:ind w:left="100"/>
              <w:rPr>
                <w:noProof/>
                <w:lang w:eastAsia="ko-KR"/>
              </w:rPr>
            </w:pPr>
          </w:p>
        </w:tc>
      </w:tr>
      <w:tr w:rsidR="008863B9" w:rsidRPr="008863B9" w14:paraId="0FB1A3AB" w14:textId="77777777" w:rsidTr="008863B9">
        <w:tc>
          <w:tcPr>
            <w:tcW w:w="2694" w:type="dxa"/>
            <w:gridSpan w:val="2"/>
            <w:tcBorders>
              <w:top w:val="single" w:sz="4" w:space="0" w:color="auto"/>
              <w:bottom w:val="single" w:sz="4" w:space="0" w:color="auto"/>
            </w:tcBorders>
          </w:tcPr>
          <w:p w14:paraId="56A254A4" w14:textId="77777777" w:rsidR="008863B9" w:rsidRPr="008863B9" w:rsidRDefault="008863B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2C95F3AB" w14:textId="77777777" w:rsidR="008863B9" w:rsidRPr="008863B9" w:rsidRDefault="008863B9">
            <w:pPr>
              <w:pStyle w:val="CRCoverPage"/>
              <w:spacing w:after="0"/>
              <w:ind w:left="100"/>
              <w:rPr>
                <w:noProof/>
                <w:sz w:val="8"/>
                <w:szCs w:val="8"/>
              </w:rPr>
            </w:pPr>
          </w:p>
        </w:tc>
      </w:tr>
      <w:tr w:rsidR="008863B9" w14:paraId="0C99B120" w14:textId="77777777" w:rsidTr="008863B9">
        <w:tc>
          <w:tcPr>
            <w:tcW w:w="2694" w:type="dxa"/>
            <w:gridSpan w:val="2"/>
            <w:tcBorders>
              <w:top w:val="single" w:sz="4" w:space="0" w:color="auto"/>
              <w:left w:val="single" w:sz="4" w:space="0" w:color="auto"/>
              <w:bottom w:val="single" w:sz="4" w:space="0" w:color="auto"/>
            </w:tcBorders>
          </w:tcPr>
          <w:p w14:paraId="2CE0819B" w14:textId="77777777" w:rsidR="008863B9" w:rsidRDefault="008863B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09BB7438" w14:textId="77E16525" w:rsidR="008863B9" w:rsidRDefault="00CF5EAB">
            <w:pPr>
              <w:pStyle w:val="CRCoverPage"/>
              <w:spacing w:after="0"/>
              <w:ind w:left="100"/>
              <w:rPr>
                <w:noProof/>
                <w:lang w:eastAsia="ko-KR"/>
              </w:rPr>
            </w:pPr>
            <w:r>
              <w:rPr>
                <w:rFonts w:hint="eastAsia"/>
                <w:noProof/>
                <w:lang w:eastAsia="ko-KR"/>
              </w:rPr>
              <w:t>C</w:t>
            </w:r>
            <w:r>
              <w:rPr>
                <w:noProof/>
                <w:lang w:eastAsia="ko-KR"/>
              </w:rPr>
              <w:t>hanges of rev1</w:t>
            </w:r>
            <w:r w:rsidR="001C152C">
              <w:rPr>
                <w:noProof/>
                <w:lang w:eastAsia="ko-KR"/>
              </w:rPr>
              <w:t xml:space="preserve"> (draft)</w:t>
            </w:r>
          </w:p>
          <w:p w14:paraId="52F1C94B" w14:textId="77777777" w:rsidR="00CF5EAB" w:rsidRDefault="00CF5EAB" w:rsidP="00CF5EAB">
            <w:pPr>
              <w:pStyle w:val="CRCoverPage"/>
              <w:numPr>
                <w:ilvl w:val="0"/>
                <w:numId w:val="7"/>
              </w:numPr>
              <w:spacing w:after="0"/>
              <w:rPr>
                <w:noProof/>
                <w:lang w:eastAsia="ko-KR"/>
              </w:rPr>
            </w:pPr>
            <w:r>
              <w:rPr>
                <w:rFonts w:hint="eastAsia"/>
              </w:rPr>
              <w:t>Add NSSAA abbreviation in section 3.1</w:t>
            </w:r>
            <w:r>
              <w:t>, merged with C1-200401</w:t>
            </w:r>
          </w:p>
          <w:p w14:paraId="68C867B0" w14:textId="77777777" w:rsidR="00CF5EAB" w:rsidRPr="00C07F79" w:rsidRDefault="00CF5EAB" w:rsidP="00CF5EAB">
            <w:pPr>
              <w:pStyle w:val="af1"/>
              <w:numPr>
                <w:ilvl w:val="0"/>
                <w:numId w:val="7"/>
              </w:numPr>
              <w:ind w:leftChars="0"/>
              <w:rPr>
                <w:noProof/>
                <w:lang w:eastAsia="ko-KR"/>
              </w:rPr>
            </w:pPr>
            <w:r w:rsidRPr="00CF5EAB">
              <w:rPr>
                <w:rFonts w:ascii="Arial" w:hAnsi="Arial"/>
                <w:noProof/>
                <w:lang w:eastAsia="ko-KR"/>
              </w:rPr>
              <w:t>Add Pending NSSAI in Network Slice information definition in section 3.1</w:t>
            </w:r>
            <w:r>
              <w:rPr>
                <w:rFonts w:ascii="Arial" w:hAnsi="Arial"/>
                <w:noProof/>
                <w:lang w:eastAsia="ko-KR"/>
              </w:rPr>
              <w:t>, merged with C1-200318</w:t>
            </w:r>
          </w:p>
          <w:p w14:paraId="5A2D4051" w14:textId="77777777" w:rsidR="00C07F79" w:rsidRPr="00C07F79" w:rsidRDefault="00C07F79" w:rsidP="00CF5EAB">
            <w:pPr>
              <w:pStyle w:val="af1"/>
              <w:numPr>
                <w:ilvl w:val="0"/>
                <w:numId w:val="7"/>
              </w:numPr>
              <w:ind w:leftChars="0"/>
              <w:rPr>
                <w:noProof/>
                <w:lang w:eastAsia="ko-KR"/>
              </w:rPr>
            </w:pPr>
            <w:r>
              <w:rPr>
                <w:rFonts w:ascii="Arial" w:hAnsi="Arial"/>
                <w:noProof/>
                <w:lang w:eastAsia="ko-KR"/>
              </w:rPr>
              <w:t>Add clarification statement for NSSAA completion, merged with C1-200318</w:t>
            </w:r>
          </w:p>
          <w:p w14:paraId="0B06F2A0" w14:textId="77777777" w:rsidR="00C07F79" w:rsidRDefault="00C07F79" w:rsidP="00C07F79">
            <w:pPr>
              <w:pStyle w:val="af1"/>
              <w:numPr>
                <w:ilvl w:val="0"/>
                <w:numId w:val="7"/>
              </w:numPr>
              <w:ind w:leftChars="0"/>
              <w:rPr>
                <w:noProof/>
                <w:lang w:eastAsia="ko-KR"/>
              </w:rPr>
            </w:pPr>
            <w:r>
              <w:rPr>
                <w:rFonts w:ascii="Arial" w:hAnsi="Arial"/>
                <w:noProof/>
                <w:lang w:eastAsia="ko-KR"/>
              </w:rPr>
              <w:t>Merged with same changes (C1-200318, C1-200401, C1-200405, C1-</w:t>
            </w:r>
            <w:bookmarkStart w:id="2" w:name="_GoBack"/>
            <w:bookmarkEnd w:id="2"/>
            <w:r>
              <w:rPr>
                <w:rFonts w:ascii="Arial" w:hAnsi="Arial"/>
                <w:noProof/>
                <w:lang w:eastAsia="ko-KR"/>
              </w:rPr>
              <w:t>200579, C1-200690, C1-200702)</w:t>
            </w:r>
          </w:p>
          <w:p w14:paraId="1DD0475E" w14:textId="77777777" w:rsidR="003160E3" w:rsidRDefault="003160E3" w:rsidP="003160E3">
            <w:pPr>
              <w:pStyle w:val="CRCoverPage"/>
              <w:spacing w:after="0"/>
              <w:ind w:left="100"/>
              <w:rPr>
                <w:rFonts w:hint="eastAsia"/>
                <w:noProof/>
                <w:lang w:eastAsia="ko-KR"/>
              </w:rPr>
            </w:pPr>
            <w:r>
              <w:rPr>
                <w:rFonts w:hint="eastAsia"/>
                <w:noProof/>
                <w:lang w:eastAsia="ko-KR"/>
              </w:rPr>
              <w:t>Changes for rev2 (draft)</w:t>
            </w:r>
          </w:p>
          <w:p w14:paraId="201E9893" w14:textId="7DDA481D" w:rsidR="003160E3" w:rsidRDefault="003160E3" w:rsidP="003160E3">
            <w:pPr>
              <w:pStyle w:val="CRCoverPage"/>
              <w:numPr>
                <w:ilvl w:val="0"/>
                <w:numId w:val="7"/>
              </w:numPr>
              <w:spacing w:after="0"/>
              <w:rPr>
                <w:noProof/>
                <w:lang w:eastAsia="ko-KR"/>
              </w:rPr>
            </w:pPr>
            <w:r>
              <w:rPr>
                <w:noProof/>
                <w:lang w:eastAsia="ko-KR"/>
              </w:rPr>
              <w:t>A</w:t>
            </w:r>
            <w:r>
              <w:rPr>
                <w:rFonts w:hint="eastAsia"/>
                <w:noProof/>
                <w:lang w:eastAsia="ko-KR"/>
              </w:rPr>
              <w:t xml:space="preserve">dd </w:t>
            </w:r>
            <w:r>
              <w:rPr>
                <w:noProof/>
                <w:lang w:eastAsia="ko-KR"/>
              </w:rPr>
              <w:t>InterDigital in Source to WG, as a co-signer</w:t>
            </w:r>
          </w:p>
          <w:p w14:paraId="6361A251" w14:textId="2431DDE0" w:rsidR="003160E3" w:rsidRDefault="00292B85" w:rsidP="003160E3">
            <w:pPr>
              <w:pStyle w:val="CRCoverPage"/>
              <w:numPr>
                <w:ilvl w:val="0"/>
                <w:numId w:val="7"/>
              </w:numPr>
              <w:spacing w:after="0"/>
              <w:rPr>
                <w:noProof/>
                <w:lang w:eastAsia="ko-KR"/>
              </w:rPr>
            </w:pPr>
            <w:r>
              <w:rPr>
                <w:rFonts w:hint="eastAsia"/>
                <w:noProof/>
                <w:lang w:eastAsia="ko-KR"/>
              </w:rPr>
              <w:t>Following InterDigital</w:t>
            </w:r>
            <w:r>
              <w:rPr>
                <w:noProof/>
                <w:lang w:eastAsia="ko-KR"/>
              </w:rPr>
              <w:t>’comments are added in this rev2 (draft).</w:t>
            </w:r>
          </w:p>
          <w:p w14:paraId="0F3CEE56" w14:textId="12C42B32" w:rsidR="00292B85" w:rsidRDefault="00292B85" w:rsidP="00292B85">
            <w:pPr>
              <w:pStyle w:val="CRCoverPage"/>
              <w:numPr>
                <w:ilvl w:val="0"/>
                <w:numId w:val="14"/>
              </w:numPr>
              <w:spacing w:after="0"/>
              <w:rPr>
                <w:noProof/>
                <w:lang w:eastAsia="ko-KR"/>
              </w:rPr>
            </w:pPr>
            <w:r>
              <w:rPr>
                <w:noProof/>
                <w:lang w:eastAsia="ko-KR"/>
              </w:rPr>
              <w:t>Change “ or” to “,” in Rejected NSSAI termination definition in 3.1</w:t>
            </w:r>
          </w:p>
          <w:p w14:paraId="140F1EAC" w14:textId="79F5537A" w:rsidR="00292B85" w:rsidRPr="00292B85" w:rsidRDefault="00292B85" w:rsidP="00292B85">
            <w:pPr>
              <w:pStyle w:val="CRCoverPage"/>
              <w:numPr>
                <w:ilvl w:val="0"/>
                <w:numId w:val="14"/>
              </w:numPr>
              <w:spacing w:after="0"/>
              <w:rPr>
                <w:noProof/>
                <w:lang w:eastAsia="ko-KR"/>
              </w:rPr>
            </w:pPr>
            <w:r w:rsidRPr="00292B85">
              <w:rPr>
                <w:noProof/>
                <w:lang w:eastAsia="ko-KR"/>
              </w:rPr>
              <w:t>remove the “and” from bullet c) when you add bullet e)</w:t>
            </w:r>
            <w:r>
              <w:rPr>
                <w:noProof/>
                <w:lang w:eastAsia="ko-KR"/>
              </w:rPr>
              <w:t xml:space="preserve"> in 4.6.1</w:t>
            </w:r>
          </w:p>
          <w:p w14:paraId="39E95B8A" w14:textId="43DD8486" w:rsidR="00292B85" w:rsidRPr="00292B85" w:rsidRDefault="00292B85" w:rsidP="00292B85">
            <w:pPr>
              <w:pStyle w:val="CRCoverPage"/>
              <w:numPr>
                <w:ilvl w:val="0"/>
                <w:numId w:val="14"/>
              </w:numPr>
              <w:spacing w:after="0"/>
              <w:rPr>
                <w:noProof/>
                <w:lang w:eastAsia="ko-KR"/>
              </w:rPr>
            </w:pPr>
            <w:r w:rsidRPr="00292B85">
              <w:rPr>
                <w:noProof/>
                <w:lang w:eastAsia="ko-KR"/>
              </w:rPr>
              <w:t>At last, add a full stop and not a semicolon after bullet e)</w:t>
            </w:r>
            <w:r>
              <w:rPr>
                <w:noProof/>
                <w:lang w:eastAsia="ko-KR"/>
              </w:rPr>
              <w:t xml:space="preserve"> </w:t>
            </w:r>
            <w:r>
              <w:rPr>
                <w:noProof/>
                <w:lang w:eastAsia="ko-KR"/>
              </w:rPr>
              <w:t>in 4.6.1</w:t>
            </w:r>
          </w:p>
          <w:p w14:paraId="3BD8F0C6" w14:textId="110EE5A3" w:rsidR="00292B85" w:rsidRDefault="00292B85" w:rsidP="00292B85">
            <w:pPr>
              <w:pStyle w:val="CRCoverPage"/>
              <w:spacing w:after="0"/>
              <w:ind w:left="820"/>
              <w:rPr>
                <w:rFonts w:hint="eastAsia"/>
                <w:noProof/>
                <w:lang w:eastAsia="ko-KR"/>
              </w:rPr>
            </w:pPr>
          </w:p>
        </w:tc>
      </w:tr>
    </w:tbl>
    <w:p w14:paraId="7F2CE041" w14:textId="2F901629" w:rsidR="001E41F3" w:rsidRDefault="001E41F3">
      <w:pPr>
        <w:pStyle w:val="CRCoverPage"/>
        <w:spacing w:after="0"/>
        <w:rPr>
          <w:noProof/>
          <w:sz w:val="8"/>
          <w:szCs w:val="8"/>
        </w:rPr>
      </w:pPr>
    </w:p>
    <w:p w14:paraId="77A41053" w14:textId="77777777" w:rsidR="001E41F3" w:rsidRDefault="001E41F3">
      <w:pPr>
        <w:rPr>
          <w:noProof/>
        </w:rPr>
        <w:sectPr w:rsidR="001E41F3">
          <w:headerReference w:type="even" r:id="rId11"/>
          <w:footnotePr>
            <w:numRestart w:val="eachSect"/>
          </w:footnotePr>
          <w:pgSz w:w="11907" w:h="16840" w:code="9"/>
          <w:pgMar w:top="1418" w:right="1134" w:bottom="1134" w:left="1134" w:header="680" w:footer="567" w:gutter="0"/>
          <w:cols w:space="720"/>
        </w:sectPr>
      </w:pPr>
    </w:p>
    <w:p w14:paraId="6C1343F3" w14:textId="77777777" w:rsidR="00845349" w:rsidRDefault="00845349" w:rsidP="00845349">
      <w:pPr>
        <w:jc w:val="center"/>
        <w:rPr>
          <w:noProof/>
        </w:rPr>
      </w:pPr>
      <w:bookmarkStart w:id="3" w:name="_Toc20232700"/>
      <w:bookmarkStart w:id="4" w:name="_Toc20232433"/>
      <w:bookmarkStart w:id="5" w:name="_Toc27746519"/>
      <w:r w:rsidRPr="00DB12B9">
        <w:rPr>
          <w:noProof/>
          <w:highlight w:val="green"/>
        </w:rPr>
        <w:lastRenderedPageBreak/>
        <w:t xml:space="preserve">***** </w:t>
      </w:r>
      <w:r>
        <w:rPr>
          <w:noProof/>
          <w:highlight w:val="green"/>
        </w:rPr>
        <w:t>First</w:t>
      </w:r>
      <w:r w:rsidRPr="00DB12B9">
        <w:rPr>
          <w:noProof/>
          <w:highlight w:val="green"/>
        </w:rPr>
        <w:t xml:space="preserve"> change *****</w:t>
      </w:r>
    </w:p>
    <w:p w14:paraId="3A22AE99" w14:textId="77777777" w:rsidR="00143E93" w:rsidRPr="004D3578" w:rsidRDefault="00143E93" w:rsidP="00143E93">
      <w:pPr>
        <w:pStyle w:val="2"/>
      </w:pPr>
      <w:bookmarkStart w:id="6" w:name="_Toc20232391"/>
      <w:bookmarkStart w:id="7" w:name="_Toc27746477"/>
      <w:bookmarkEnd w:id="3"/>
      <w:r w:rsidRPr="004D3578">
        <w:t>3.1</w:t>
      </w:r>
      <w:r w:rsidRPr="004D3578">
        <w:tab/>
        <w:t>Definitions</w:t>
      </w:r>
      <w:bookmarkEnd w:id="6"/>
      <w:bookmarkEnd w:id="7"/>
    </w:p>
    <w:p w14:paraId="5F90FE05" w14:textId="77777777" w:rsidR="00143E93" w:rsidRPr="004D3578" w:rsidRDefault="00143E93" w:rsidP="00143E93">
      <w:r w:rsidRPr="004D3578">
        <w:t xml:space="preserve">For the purposes of the present document, the terms and definitions given in </w:t>
      </w:r>
      <w:bookmarkStart w:id="8" w:name="OLE_LINK6"/>
      <w:bookmarkStart w:id="9" w:name="OLE_LINK7"/>
      <w:bookmarkStart w:id="10" w:name="OLE_LINK8"/>
      <w:r>
        <w:t>3GPP</w:t>
      </w:r>
      <w:bookmarkEnd w:id="8"/>
      <w:bookmarkEnd w:id="9"/>
      <w:bookmarkEnd w:id="10"/>
      <w:r w:rsidRPr="004D3578">
        <w:t> </w:t>
      </w:r>
      <w:r>
        <w:t>T</w:t>
      </w:r>
      <w:r w:rsidRPr="004D3578">
        <w:t xml:space="preserve">R 21.905 [1] and the following apply. A term defined in the present document takes precedence over the definition of the same term, if any, in </w:t>
      </w:r>
      <w:r>
        <w:t>3GPP</w:t>
      </w:r>
      <w:r w:rsidRPr="004D3578">
        <w:t> TR 21.905 [1].</w:t>
      </w:r>
    </w:p>
    <w:p w14:paraId="586DE8DF" w14:textId="77777777" w:rsidR="00143E93" w:rsidRPr="00C70F69" w:rsidRDefault="00143E93" w:rsidP="00143E93">
      <w:pPr>
        <w:rPr>
          <w:b/>
        </w:rPr>
      </w:pPr>
      <w:r>
        <w:rPr>
          <w:rFonts w:hint="eastAsia"/>
          <w:b/>
        </w:rPr>
        <w:t>5G</w:t>
      </w:r>
      <w:r w:rsidRPr="003168A2">
        <w:rPr>
          <w:b/>
        </w:rPr>
        <w:t>MM-IDLE mode:</w:t>
      </w:r>
      <w:r>
        <w:t xml:space="preserve"> In this specification, if the term is used standalone, a UE in </w:t>
      </w:r>
      <w:r>
        <w:rPr>
          <w:rFonts w:hint="eastAsia"/>
        </w:rPr>
        <w:t>5G</w:t>
      </w:r>
      <w:r w:rsidRPr="003168A2">
        <w:t xml:space="preserve">MM-IDLE mode </w:t>
      </w:r>
      <w:r>
        <w:t xml:space="preserve">means the UE can be either in </w:t>
      </w:r>
      <w:r>
        <w:rPr>
          <w:rFonts w:hint="eastAsia"/>
        </w:rPr>
        <w:t>5G</w:t>
      </w:r>
      <w:r w:rsidRPr="003168A2">
        <w:t xml:space="preserve">MM-IDLE mode </w:t>
      </w:r>
      <w:r>
        <w:t xml:space="preserve">over 3GPP access or in </w:t>
      </w:r>
      <w:r>
        <w:rPr>
          <w:rFonts w:hint="eastAsia"/>
        </w:rPr>
        <w:t>5G</w:t>
      </w:r>
      <w:r w:rsidRPr="003168A2">
        <w:t xml:space="preserve">MM-IDLE mode </w:t>
      </w:r>
      <w:r>
        <w:t>over non-3GPP access</w:t>
      </w:r>
      <w:r w:rsidRPr="003168A2">
        <w:t>.</w:t>
      </w:r>
    </w:p>
    <w:p w14:paraId="0B8B91CD" w14:textId="77777777" w:rsidR="00143E93" w:rsidRPr="00C70F69" w:rsidRDefault="00143E93" w:rsidP="00143E93">
      <w:pPr>
        <w:rPr>
          <w:b/>
        </w:rPr>
      </w:pPr>
      <w:r w:rsidRPr="003E4CF3">
        <w:rPr>
          <w:b/>
        </w:rPr>
        <w:t>5GMM-CONNECTED mode</w:t>
      </w:r>
      <w:r w:rsidRPr="003168A2">
        <w:rPr>
          <w:b/>
        </w:rPr>
        <w:t>:</w:t>
      </w:r>
      <w:r>
        <w:t xml:space="preserve"> In this specification, if the term is used standalone, a UE in </w:t>
      </w:r>
      <w:r w:rsidRPr="00AF6FA6">
        <w:t>5GMM-CONNECTED</w:t>
      </w:r>
      <w:r w:rsidRPr="004F4CCE">
        <w:t xml:space="preserve"> </w:t>
      </w:r>
      <w:r w:rsidRPr="003168A2">
        <w:t>mode</w:t>
      </w:r>
      <w:r w:rsidRPr="00AF6FA6">
        <w:t xml:space="preserve"> </w:t>
      </w:r>
      <w:r>
        <w:t xml:space="preserve">means the UE can be either in </w:t>
      </w:r>
      <w:r w:rsidRPr="00AF6FA6">
        <w:t>5GMM-CONNECTED mode</w:t>
      </w:r>
      <w:r>
        <w:t xml:space="preserve"> over 3GPP access or in </w:t>
      </w:r>
      <w:r w:rsidRPr="00AF6FA6">
        <w:t xml:space="preserve">5GMM-CONNECTED </w:t>
      </w:r>
      <w:r w:rsidRPr="003168A2">
        <w:t xml:space="preserve">mode </w:t>
      </w:r>
      <w:r>
        <w:t>over non-3GPP access</w:t>
      </w:r>
      <w:r w:rsidRPr="003168A2">
        <w:t>.</w:t>
      </w:r>
    </w:p>
    <w:p w14:paraId="04651056" w14:textId="77777777" w:rsidR="00143E93" w:rsidRPr="00C70F69" w:rsidRDefault="00143E93" w:rsidP="00143E93">
      <w:pPr>
        <w:rPr>
          <w:b/>
        </w:rPr>
      </w:pPr>
      <w:r>
        <w:rPr>
          <w:rFonts w:hint="eastAsia"/>
          <w:b/>
        </w:rPr>
        <w:t>5G</w:t>
      </w:r>
      <w:r w:rsidRPr="003168A2">
        <w:rPr>
          <w:b/>
        </w:rPr>
        <w:t>MM-IDLE mode</w:t>
      </w:r>
      <w:r w:rsidRPr="00AA2F34">
        <w:rPr>
          <w:b/>
        </w:rPr>
        <w:t xml:space="preserve"> over 3GPP access</w:t>
      </w:r>
      <w:r w:rsidRPr="003168A2">
        <w:rPr>
          <w:b/>
        </w:rPr>
        <w:t>:</w:t>
      </w:r>
      <w:r>
        <w:t xml:space="preserve"> A UE is in </w:t>
      </w:r>
      <w:r>
        <w:rPr>
          <w:rFonts w:hint="eastAsia"/>
        </w:rPr>
        <w:t>5G</w:t>
      </w:r>
      <w:r w:rsidRPr="003168A2">
        <w:t xml:space="preserve">MM-IDLE mode </w:t>
      </w:r>
      <w:r w:rsidRPr="00AE11B0">
        <w:t>over 3GPP access</w:t>
      </w:r>
      <w:r w:rsidRPr="003168A2">
        <w:t xml:space="preserve"> when no </w:t>
      </w:r>
      <w:r>
        <w:rPr>
          <w:rFonts w:hint="eastAsia"/>
        </w:rPr>
        <w:t xml:space="preserve">N1 </w:t>
      </w:r>
      <w:r w:rsidRPr="003168A2">
        <w:t xml:space="preserve">NAS signalling connection between </w:t>
      </w:r>
      <w:r>
        <w:t xml:space="preserve">the </w:t>
      </w:r>
      <w:r w:rsidRPr="003168A2">
        <w:t xml:space="preserve">UE and network </w:t>
      </w:r>
      <w:r>
        <w:t xml:space="preserve">over 3GPP access </w:t>
      </w:r>
      <w:r w:rsidRPr="003168A2">
        <w:t>exists</w:t>
      </w:r>
      <w:r>
        <w:t xml:space="preserve">. The term </w:t>
      </w:r>
      <w:r>
        <w:rPr>
          <w:rFonts w:hint="eastAsia"/>
        </w:rPr>
        <w:t>5G</w:t>
      </w:r>
      <w:r w:rsidRPr="003168A2">
        <w:t xml:space="preserve">MM-IDLE mode </w:t>
      </w:r>
      <w:r>
        <w:rPr>
          <w:rFonts w:hint="eastAsia"/>
        </w:rPr>
        <w:t xml:space="preserve">over 3GPP access </w:t>
      </w:r>
      <w:r w:rsidRPr="003168A2">
        <w:t>used in the present do</w:t>
      </w:r>
      <w:r>
        <w:t xml:space="preserve">cument corresponds to the term </w:t>
      </w:r>
      <w:r w:rsidRPr="003168A2">
        <w:t>CM</w:t>
      </w:r>
      <w:r>
        <w:t>-IDLE state for</w:t>
      </w:r>
      <w:r>
        <w:rPr>
          <w:rFonts w:hint="eastAsia"/>
        </w:rPr>
        <w:t xml:space="preserve"> 3GPP access </w:t>
      </w:r>
      <w:r>
        <w:t>used in 3GPP TS 23.</w:t>
      </w:r>
      <w:r>
        <w:rPr>
          <w:rFonts w:hint="eastAsia"/>
        </w:rPr>
        <w:t>5</w:t>
      </w:r>
      <w:r w:rsidRPr="003168A2">
        <w:t>01 [</w:t>
      </w:r>
      <w:r>
        <w:t>8</w:t>
      </w:r>
      <w:r w:rsidRPr="003168A2">
        <w:t>].</w:t>
      </w:r>
    </w:p>
    <w:p w14:paraId="343062D3" w14:textId="77777777" w:rsidR="00143E93" w:rsidRPr="00C70F69" w:rsidRDefault="00143E93" w:rsidP="00143E93">
      <w:pPr>
        <w:rPr>
          <w:b/>
        </w:rPr>
      </w:pPr>
      <w:r w:rsidRPr="003E4CF3">
        <w:rPr>
          <w:b/>
        </w:rPr>
        <w:t>5GMM-CONNECTED mode</w:t>
      </w:r>
      <w:r w:rsidRPr="00AA2F34">
        <w:rPr>
          <w:b/>
        </w:rPr>
        <w:t xml:space="preserve"> over 3GPP access</w:t>
      </w:r>
      <w:r w:rsidRPr="003168A2">
        <w:rPr>
          <w:b/>
        </w:rPr>
        <w:t>:</w:t>
      </w:r>
      <w:r>
        <w:t xml:space="preserve"> A UE is in </w:t>
      </w:r>
      <w:r w:rsidRPr="00AF6FA6">
        <w:t>5GMM-CONNECTED mode</w:t>
      </w:r>
      <w:r>
        <w:t xml:space="preserve"> over 3GPP access when an </w:t>
      </w:r>
      <w:r>
        <w:rPr>
          <w:rFonts w:hint="eastAsia"/>
        </w:rPr>
        <w:t xml:space="preserve">N1 </w:t>
      </w:r>
      <w:r w:rsidRPr="003168A2">
        <w:t xml:space="preserve">NAS signalling connection between </w:t>
      </w:r>
      <w:r>
        <w:t xml:space="preserve">the </w:t>
      </w:r>
      <w:r w:rsidRPr="003168A2">
        <w:t xml:space="preserve">UE and network </w:t>
      </w:r>
      <w:r>
        <w:t>over 3GPP access</w:t>
      </w:r>
      <w:r w:rsidRPr="003168A2">
        <w:t xml:space="preserve"> exists</w:t>
      </w:r>
      <w:r>
        <w:t xml:space="preserve">. The term </w:t>
      </w:r>
      <w:r w:rsidRPr="00AF6FA6">
        <w:t>5GMM-CONNECTED</w:t>
      </w:r>
      <w:r w:rsidRPr="003168A2">
        <w:t xml:space="preserve"> mode </w:t>
      </w:r>
      <w:r>
        <w:rPr>
          <w:rFonts w:hint="eastAsia"/>
        </w:rPr>
        <w:t xml:space="preserve">over 3GPP access </w:t>
      </w:r>
      <w:r w:rsidRPr="003168A2">
        <w:t>used in the present do</w:t>
      </w:r>
      <w:r>
        <w:t xml:space="preserve">cument corresponds to the term </w:t>
      </w:r>
      <w:r w:rsidRPr="003168A2">
        <w:t>CM</w:t>
      </w:r>
      <w:r>
        <w:t>-</w:t>
      </w:r>
      <w:r w:rsidRPr="00AF6FA6">
        <w:t>CONNECTED</w:t>
      </w:r>
      <w:r>
        <w:t xml:space="preserve"> state for</w:t>
      </w:r>
      <w:r>
        <w:rPr>
          <w:rFonts w:hint="eastAsia"/>
        </w:rPr>
        <w:t xml:space="preserve"> 3GPP access </w:t>
      </w:r>
      <w:r>
        <w:t>used in 3GPP TS 23.</w:t>
      </w:r>
      <w:r>
        <w:rPr>
          <w:rFonts w:hint="eastAsia"/>
        </w:rPr>
        <w:t>5</w:t>
      </w:r>
      <w:r w:rsidRPr="003168A2">
        <w:t>01 [</w:t>
      </w:r>
      <w:r>
        <w:t>8</w:t>
      </w:r>
      <w:r w:rsidRPr="003168A2">
        <w:t>].</w:t>
      </w:r>
    </w:p>
    <w:p w14:paraId="3F4BF93E" w14:textId="77777777" w:rsidR="00143E93" w:rsidRDefault="00143E93" w:rsidP="00143E93">
      <w:pPr>
        <w:rPr>
          <w:b/>
        </w:rPr>
      </w:pPr>
      <w:r>
        <w:rPr>
          <w:b/>
        </w:rPr>
        <w:t>5GMM-IDLE mode over non-</w:t>
      </w:r>
      <w:r>
        <w:rPr>
          <w:b/>
          <w:bCs/>
        </w:rPr>
        <w:t>3GPP access</w:t>
      </w:r>
      <w:r>
        <w:rPr>
          <w:b/>
        </w:rPr>
        <w:t>:</w:t>
      </w:r>
      <w:r>
        <w:t xml:space="preserve"> A UE is in 5GMM-IDLE mode over non-3GPP access no N1 NAS signalling connection between the </w:t>
      </w:r>
      <w:r w:rsidRPr="003168A2">
        <w:t xml:space="preserve">UE and network </w:t>
      </w:r>
      <w:r>
        <w:t xml:space="preserve">over non-3GPP access </w:t>
      </w:r>
      <w:r w:rsidRPr="003168A2">
        <w:t>exists</w:t>
      </w:r>
      <w:r>
        <w:t>. The term 5GMM-IDLE mode over non-3GPP access used in the present document corresponds to the term CM-IDLE state for non-3GPP access used in 3GPP TS 23.501 [8].</w:t>
      </w:r>
    </w:p>
    <w:p w14:paraId="60A58907" w14:textId="77777777" w:rsidR="00143E93" w:rsidRPr="009011A3" w:rsidRDefault="00143E93" w:rsidP="00143E93">
      <w:r>
        <w:rPr>
          <w:b/>
        </w:rPr>
        <w:t>5GMM-CONNECTED mode over non-</w:t>
      </w:r>
      <w:r>
        <w:rPr>
          <w:b/>
          <w:bCs/>
        </w:rPr>
        <w:t>3GPP access</w:t>
      </w:r>
      <w:r>
        <w:rPr>
          <w:b/>
        </w:rPr>
        <w:t>:</w:t>
      </w:r>
      <w:r>
        <w:t xml:space="preserve"> A UE is in 5GMM-CONNECTED mode over non-3GPP access when it has N1 NAS signalling connection between the </w:t>
      </w:r>
      <w:r w:rsidRPr="003168A2">
        <w:t xml:space="preserve">UE and network </w:t>
      </w:r>
      <w:r>
        <w:t xml:space="preserve">over non-3GPP access </w:t>
      </w:r>
      <w:r w:rsidRPr="003168A2">
        <w:t>exists</w:t>
      </w:r>
      <w:r>
        <w:t>. The term 5GMM-CONNECTED mode over non-3GPP access used in the present document corresponds to the term CM-CONNECTED state for non-3GPP access used in 3GPP TS 23.501 [8].</w:t>
      </w:r>
    </w:p>
    <w:p w14:paraId="4986B2A6" w14:textId="77777777" w:rsidR="00143E93" w:rsidRPr="00886B73" w:rsidRDefault="00143E93" w:rsidP="00143E93">
      <w:r>
        <w:rPr>
          <w:b/>
        </w:rPr>
        <w:t>5G</w:t>
      </w:r>
      <w:r w:rsidRPr="00F56EFD">
        <w:rPr>
          <w:b/>
        </w:rPr>
        <w:t>S services:</w:t>
      </w:r>
      <w:r w:rsidRPr="00886B73">
        <w:t xml:space="preserve"> </w:t>
      </w:r>
      <w:r>
        <w:t xml:space="preserve">Services provided by PS domain. </w:t>
      </w:r>
      <w:r w:rsidRPr="00886B73">
        <w:t xml:space="preserve">Within the context of this specification, </w:t>
      </w:r>
      <w:r>
        <w:t>5G</w:t>
      </w:r>
      <w:r w:rsidRPr="00886B73">
        <w:t xml:space="preserve">S services is used </w:t>
      </w:r>
      <w:r w:rsidRPr="00886B73">
        <w:rPr>
          <w:rFonts w:hint="eastAsia"/>
          <w:lang w:eastAsia="ja-JP"/>
        </w:rPr>
        <w:t xml:space="preserve">as a synonym for </w:t>
      </w:r>
      <w:r>
        <w:rPr>
          <w:lang w:eastAsia="ja-JP"/>
        </w:rPr>
        <w:t>E</w:t>
      </w:r>
      <w:r w:rsidRPr="00886B73">
        <w:t>PS services.</w:t>
      </w:r>
    </w:p>
    <w:p w14:paraId="4F8073BA" w14:textId="77777777" w:rsidR="00143E93" w:rsidRDefault="00143E93" w:rsidP="00143E93">
      <w:pPr>
        <w:rPr>
          <w:b/>
        </w:rPr>
      </w:pPr>
      <w:r>
        <w:rPr>
          <w:b/>
        </w:rPr>
        <w:t>5G-EA:</w:t>
      </w:r>
      <w:r>
        <w:t xml:space="preserve"> 5GS encryption algorithms. The term 5G-EA, 5G-EA0, 128-5G-EA1-3 and 5G-EA4-7 used in the present document corresponds to the term NEA, NEA0, NEA1-3 and NEA4-7 defined in 3GPP TS 33.501 [24].</w:t>
      </w:r>
    </w:p>
    <w:p w14:paraId="0DE49638" w14:textId="77777777" w:rsidR="00143E93" w:rsidRDefault="00143E93" w:rsidP="00143E93">
      <w:pPr>
        <w:rPr>
          <w:b/>
        </w:rPr>
      </w:pPr>
      <w:r>
        <w:rPr>
          <w:b/>
        </w:rPr>
        <w:t>5G-IA:</w:t>
      </w:r>
      <w:r>
        <w:t xml:space="preserve"> 5GS integrity algorithms. The term 5G-IA, 5G-IA0, 128-5G-IA1-3 and 5G-IA4-7 used in the present document corresponds to the term NIA, NIA0, NIA1-3 and NIA4-7 defined in 3GPP TS 33.501 [24].</w:t>
      </w:r>
    </w:p>
    <w:p w14:paraId="1563882F" w14:textId="77777777" w:rsidR="00143E93" w:rsidRDefault="00143E93" w:rsidP="00143E93">
      <w:r>
        <w:rPr>
          <w:b/>
        </w:rPr>
        <w:t>Access stratum connection</w:t>
      </w:r>
      <w:r w:rsidRPr="003168A2">
        <w:rPr>
          <w:rFonts w:hint="eastAsia"/>
          <w:b/>
        </w:rPr>
        <w:t>:</w:t>
      </w:r>
      <w:r w:rsidRPr="003168A2">
        <w:rPr>
          <w:rFonts w:hint="eastAsia"/>
        </w:rPr>
        <w:t xml:space="preserve"> A </w:t>
      </w:r>
      <w:r w:rsidRPr="003168A2">
        <w:t xml:space="preserve">peer to peer </w:t>
      </w:r>
      <w:r>
        <w:t>access stratum</w:t>
      </w:r>
      <w:r w:rsidRPr="003168A2">
        <w:t xml:space="preserve"> connection</w:t>
      </w:r>
      <w:r>
        <w:t>:</w:t>
      </w:r>
    </w:p>
    <w:p w14:paraId="266C4280" w14:textId="77777777" w:rsidR="00143E93" w:rsidRDefault="00143E93" w:rsidP="00143E93">
      <w:pPr>
        <w:pStyle w:val="B1"/>
      </w:pPr>
      <w:r>
        <w:t>-</w:t>
      </w:r>
      <w:r>
        <w:tab/>
      </w:r>
      <w:proofErr w:type="gramStart"/>
      <w:r w:rsidRPr="003168A2">
        <w:t>between</w:t>
      </w:r>
      <w:proofErr w:type="gramEnd"/>
      <w:r w:rsidRPr="003168A2">
        <w:t xml:space="preserve"> </w:t>
      </w:r>
      <w:r>
        <w:t xml:space="preserve">the </w:t>
      </w:r>
      <w:r w:rsidRPr="003168A2">
        <w:t xml:space="preserve">UE and </w:t>
      </w:r>
      <w:r>
        <w:t>the NG-RAN for 3GPP access;</w:t>
      </w:r>
    </w:p>
    <w:p w14:paraId="223FF0A8" w14:textId="77777777" w:rsidR="00143E93" w:rsidRDefault="00143E93" w:rsidP="00143E93">
      <w:pPr>
        <w:pStyle w:val="B1"/>
      </w:pPr>
      <w:r>
        <w:t>-</w:t>
      </w:r>
      <w:r>
        <w:tab/>
      </w:r>
      <w:proofErr w:type="gramStart"/>
      <w:r>
        <w:t>between</w:t>
      </w:r>
      <w:proofErr w:type="gramEnd"/>
      <w:r>
        <w:t xml:space="preserve"> the UE and the N3IWF for untrusted non-3GPP access;</w:t>
      </w:r>
    </w:p>
    <w:p w14:paraId="0A0033CD" w14:textId="77777777" w:rsidR="00143E93" w:rsidRDefault="00143E93" w:rsidP="00143E93">
      <w:pPr>
        <w:pStyle w:val="B1"/>
      </w:pPr>
      <w:r>
        <w:t>-</w:t>
      </w:r>
      <w:r>
        <w:tab/>
      </w:r>
      <w:proofErr w:type="gramStart"/>
      <w:r>
        <w:t>between</w:t>
      </w:r>
      <w:proofErr w:type="gramEnd"/>
      <w:r>
        <w:t xml:space="preserve"> the UE and the TNGF for trusted non-3GPP access used by the UE;</w:t>
      </w:r>
    </w:p>
    <w:p w14:paraId="44CFFFFC" w14:textId="77777777" w:rsidR="00143E93" w:rsidRDefault="00143E93" w:rsidP="00143E93">
      <w:pPr>
        <w:pStyle w:val="B1"/>
      </w:pPr>
      <w:r>
        <w:t>-</w:t>
      </w:r>
      <w:r>
        <w:tab/>
      </w:r>
      <w:proofErr w:type="gramStart"/>
      <w:r>
        <w:t>within</w:t>
      </w:r>
      <w:proofErr w:type="gramEnd"/>
      <w:r>
        <w:t xml:space="preserve"> the TWIF acting on behalf of the N5WC for trusted non-3GPP access used by the N5CW;</w:t>
      </w:r>
    </w:p>
    <w:p w14:paraId="7A9C4F71" w14:textId="77777777" w:rsidR="00143E93" w:rsidRDefault="00143E93" w:rsidP="00143E93">
      <w:pPr>
        <w:pStyle w:val="B1"/>
      </w:pPr>
      <w:r>
        <w:t>-</w:t>
      </w:r>
      <w:r>
        <w:tab/>
      </w:r>
      <w:proofErr w:type="gramStart"/>
      <w:r>
        <w:t>between</w:t>
      </w:r>
      <w:proofErr w:type="gramEnd"/>
      <w:r>
        <w:t xml:space="preserve"> the 5G-RG and the W-AGF for wireline access used by the 5G-RG; or</w:t>
      </w:r>
    </w:p>
    <w:p w14:paraId="59A0ADA4" w14:textId="77777777" w:rsidR="00143E93" w:rsidRDefault="00143E93" w:rsidP="00143E93">
      <w:pPr>
        <w:pStyle w:val="B1"/>
      </w:pPr>
      <w:r>
        <w:t>-</w:t>
      </w:r>
      <w:r>
        <w:tab/>
      </w:r>
      <w:proofErr w:type="gramStart"/>
      <w:r>
        <w:t>within</w:t>
      </w:r>
      <w:proofErr w:type="gramEnd"/>
      <w:r>
        <w:t xml:space="preserve"> the W-AGF acting on behalf of the FN-RG for wireline access used by the FN-RG</w:t>
      </w:r>
      <w:r w:rsidRPr="003168A2">
        <w:t>.</w:t>
      </w:r>
    </w:p>
    <w:p w14:paraId="043255B5" w14:textId="77777777" w:rsidR="00143E93" w:rsidRPr="003168A2" w:rsidRDefault="00143E93" w:rsidP="00143E93">
      <w:r>
        <w:t xml:space="preserve">The access stratum connection for 3GPP access corresponds to an </w:t>
      </w:r>
      <w:r w:rsidRPr="003168A2">
        <w:t>RRC connection via the</w:t>
      </w:r>
      <w:r>
        <w:t xml:space="preserve"> </w:t>
      </w:r>
      <w:proofErr w:type="spellStart"/>
      <w:r>
        <w:t>Uu</w:t>
      </w:r>
      <w:proofErr w:type="spellEnd"/>
      <w:r w:rsidRPr="003168A2">
        <w:t xml:space="preserve"> </w:t>
      </w:r>
      <w:r>
        <w:t>reference point. The creation of the access stratum connection for untrusted non-3GPP access corresponds to the completion of the IKE_SA_INIT exchange (see IETF RFC </w:t>
      </w:r>
      <w:r>
        <w:rPr>
          <w:rFonts w:hint="eastAsia"/>
        </w:rPr>
        <w:t>7296</w:t>
      </w:r>
      <w:r>
        <w:rPr>
          <w:noProof/>
          <w:lang w:val="en-US"/>
        </w:rPr>
        <w:t> [41]</w:t>
      </w:r>
      <w:r>
        <w:t xml:space="preserve">) via the </w:t>
      </w:r>
      <w:proofErr w:type="spellStart"/>
      <w:r>
        <w:t>NWu</w:t>
      </w:r>
      <w:proofErr w:type="spellEnd"/>
      <w:r>
        <w:t xml:space="preserve"> reference point</w:t>
      </w:r>
      <w:r w:rsidRPr="003168A2">
        <w:t>.</w:t>
      </w:r>
      <w:r>
        <w:t xml:space="preserve"> The creation of the access stratum connection for trusted non-3GPP access used by the UE corresponds to the UE reception of an EAP-request/5G-start via </w:t>
      </w:r>
      <w:proofErr w:type="spellStart"/>
      <w:proofErr w:type="gramStart"/>
      <w:r>
        <w:t>NWt</w:t>
      </w:r>
      <w:proofErr w:type="spellEnd"/>
      <w:proofErr w:type="gramEnd"/>
      <w:r>
        <w:t xml:space="preserve"> reference point (see </w:t>
      </w:r>
      <w:r w:rsidRPr="007F357E">
        <w:t>3GPP</w:t>
      </w:r>
      <w:r>
        <w:t> TS 23.502 </w:t>
      </w:r>
      <w:r w:rsidRPr="007F357E">
        <w:t>[</w:t>
      </w:r>
      <w:r>
        <w:t>9</w:t>
      </w:r>
      <w:r w:rsidRPr="007F357E">
        <w:t>]</w:t>
      </w:r>
      <w:r>
        <w:t xml:space="preserve">). The creation of the access stratum connection for trusted non-3GPP access used by the N5CW corresponds to the TWIF's start of acting on behalf of the N5WC. The creation of the access stratum connection for wireline access used by the 5G-RG corresponds to the 5G-RG reception of an </w:t>
      </w:r>
      <w:r w:rsidRPr="00CA1546">
        <w:t>EAP-</w:t>
      </w:r>
      <w:r>
        <w:t>r</w:t>
      </w:r>
      <w:r w:rsidRPr="00CA1546">
        <w:t>equest/5G-</w:t>
      </w:r>
      <w:r w:rsidRPr="00CA1546">
        <w:lastRenderedPageBreak/>
        <w:t>packet over the W-CP connection</w:t>
      </w:r>
      <w:r>
        <w:t xml:space="preserve"> via </w:t>
      </w:r>
      <w:r w:rsidRPr="00D32C8E">
        <w:t>the Y4 reference point</w:t>
      </w:r>
      <w:r>
        <w:t xml:space="preserve"> (see </w:t>
      </w:r>
      <w:r w:rsidRPr="007F357E">
        <w:t>3GPP</w:t>
      </w:r>
      <w:r>
        <w:t> TS 23.316 </w:t>
      </w:r>
      <w:r w:rsidRPr="007F357E">
        <w:t>[</w:t>
      </w:r>
      <w:r>
        <w:t>6D</w:t>
      </w:r>
      <w:r w:rsidRPr="007F357E">
        <w:t>]</w:t>
      </w:r>
      <w:r>
        <w:t>). The creation of the access stratum connection for wireline access used by the FN-RG corresponds to the W-AGF's start of acting on behalf of the FN-RG.</w:t>
      </w:r>
    </w:p>
    <w:p w14:paraId="1A0EAE2A" w14:textId="77777777" w:rsidR="00143E93" w:rsidRPr="00CC0C94" w:rsidRDefault="00143E93" w:rsidP="00143E93">
      <w:pPr>
        <w:rPr>
          <w:lang w:eastAsia="zh-CN"/>
        </w:rPr>
      </w:pPr>
      <w:r w:rsidRPr="00CC0C94">
        <w:rPr>
          <w:b/>
        </w:rPr>
        <w:t>Aggregate maximum bit rate:</w:t>
      </w:r>
      <w:r w:rsidRPr="00CC0C94">
        <w:t xml:space="preserve"> </w:t>
      </w:r>
      <w:r w:rsidRPr="00CC0C94">
        <w:rPr>
          <w:lang w:val="en-US"/>
        </w:rPr>
        <w:t xml:space="preserve">The </w:t>
      </w:r>
      <w:r w:rsidRPr="00CC0C94">
        <w:t xml:space="preserve">maximum bit rate that </w:t>
      </w:r>
      <w:r w:rsidRPr="00CC0C94">
        <w:rPr>
          <w:lang w:val="en-US"/>
        </w:rPr>
        <w:t>limits the aggregate bit rate of a set of non-GBR bearers of a UE</w:t>
      </w:r>
      <w:r w:rsidRPr="00CC0C94">
        <w:t>. Defi</w:t>
      </w:r>
      <w:r>
        <w:t>nition derived from 3GPP TS 23.5</w:t>
      </w:r>
      <w:r w:rsidRPr="00CC0C94">
        <w:t>01 [</w:t>
      </w:r>
      <w:r>
        <w:t>8</w:t>
      </w:r>
      <w:r w:rsidRPr="00CC0C94">
        <w:t>].</w:t>
      </w:r>
    </w:p>
    <w:p w14:paraId="403C3795" w14:textId="77777777" w:rsidR="00143E93" w:rsidRDefault="00143E93" w:rsidP="00143E93">
      <w:r w:rsidRPr="00BC66B6">
        <w:rPr>
          <w:b/>
        </w:rPr>
        <w:t>Always-on PDU session:</w:t>
      </w:r>
      <w:r>
        <w:t xml:space="preserve"> </w:t>
      </w:r>
      <w:r w:rsidRPr="00050C50">
        <w:t xml:space="preserve">A PDU session for which user-plane resources have to be </w:t>
      </w:r>
      <w:r>
        <w:t>established</w:t>
      </w:r>
      <w:r w:rsidRPr="00050C50">
        <w:t xml:space="preserve"> during every transition from 5GMM-IDLE mode to 5GMM-CONNECTED mode. </w:t>
      </w:r>
      <w:r>
        <w:t>A UE requests a PDU session to be established as an always-on PDU session</w:t>
      </w:r>
      <w:r w:rsidRPr="00050C50">
        <w:t xml:space="preserve"> based on indication from upper layers</w:t>
      </w:r>
      <w:r>
        <w:t xml:space="preserve"> and the network decides whether a PDU session is established as an always-on PDU session</w:t>
      </w:r>
      <w:r w:rsidRPr="00050C50">
        <w:t>.</w:t>
      </w:r>
    </w:p>
    <w:p w14:paraId="612D1D0D" w14:textId="77777777" w:rsidR="00143E93" w:rsidRDefault="00143E93" w:rsidP="00143E93">
      <w:pPr>
        <w:pStyle w:val="NO"/>
      </w:pPr>
      <w:r>
        <w:t>NOTE 1:</w:t>
      </w:r>
      <w:r>
        <w:tab/>
        <w:t>How the upper layers in the UE are configured to provide an indication is outside the scope of the present document.</w:t>
      </w:r>
    </w:p>
    <w:p w14:paraId="1AC07855" w14:textId="77777777" w:rsidR="00143E93" w:rsidRDefault="00143E93" w:rsidP="00143E93">
      <w:pPr>
        <w:rPr>
          <w:lang w:val="en-US"/>
        </w:rPr>
      </w:pPr>
      <w:r w:rsidRPr="00CC0C94">
        <w:rPr>
          <w:b/>
        </w:rPr>
        <w:t>A</w:t>
      </w:r>
      <w:r>
        <w:rPr>
          <w:b/>
        </w:rPr>
        <w:t>pplicable UE radio capability ID for the current UE radio configuration in the selected network</w:t>
      </w:r>
      <w:r w:rsidRPr="00CC0C94">
        <w:rPr>
          <w:b/>
        </w:rPr>
        <w:t>:</w:t>
      </w:r>
      <w:r w:rsidRPr="00CC0C94">
        <w:t xml:space="preserve"> </w:t>
      </w:r>
      <w:r w:rsidRPr="00CC0C94">
        <w:rPr>
          <w:lang w:val="en-US"/>
        </w:rPr>
        <w:t xml:space="preserve">The </w:t>
      </w:r>
      <w:r>
        <w:rPr>
          <w:lang w:val="en-US"/>
        </w:rPr>
        <w:t>UE has an applicable UE radio capability ID for the current UE radio configuration in the selected network if:</w:t>
      </w:r>
    </w:p>
    <w:p w14:paraId="64D50AFA" w14:textId="77777777" w:rsidR="00143E93" w:rsidRDefault="00143E93" w:rsidP="00143E93">
      <w:pPr>
        <w:pStyle w:val="B1"/>
      </w:pPr>
      <w:r>
        <w:t>a)</w:t>
      </w:r>
      <w:r>
        <w:tab/>
      </w:r>
      <w:proofErr w:type="gramStart"/>
      <w:r>
        <w:t>the</w:t>
      </w:r>
      <w:proofErr w:type="gramEnd"/>
      <w:r>
        <w:t xml:space="preserve"> UE supports RACS; and</w:t>
      </w:r>
    </w:p>
    <w:p w14:paraId="5C12F834" w14:textId="77777777" w:rsidR="00143E93" w:rsidRDefault="00143E93" w:rsidP="00143E93">
      <w:pPr>
        <w:pStyle w:val="B1"/>
      </w:pPr>
      <w:r>
        <w:t>b)</w:t>
      </w:r>
      <w:r>
        <w:tab/>
      </w:r>
      <w:proofErr w:type="gramStart"/>
      <w:r>
        <w:t>the</w:t>
      </w:r>
      <w:proofErr w:type="gramEnd"/>
      <w:r>
        <w:t xml:space="preserve"> UE has:</w:t>
      </w:r>
    </w:p>
    <w:p w14:paraId="5EC8C57F" w14:textId="77777777" w:rsidR="00143E93" w:rsidRDefault="00143E93" w:rsidP="00143E93">
      <w:pPr>
        <w:pStyle w:val="B2"/>
      </w:pPr>
      <w:r>
        <w:t>1)</w:t>
      </w:r>
      <w:r>
        <w:tab/>
        <w:t>a stored network-assigned UE radio capability ID which is associated with the PLMN ID or SNPN identity of the serving network and which maps to the set of radio capabilities currently enabled at the UE; or</w:t>
      </w:r>
    </w:p>
    <w:p w14:paraId="574D7479" w14:textId="77777777" w:rsidR="00143E93" w:rsidRPr="00CC0C94" w:rsidRDefault="00143E93" w:rsidP="00143E93">
      <w:pPr>
        <w:pStyle w:val="B2"/>
        <w:rPr>
          <w:lang w:eastAsia="zh-CN"/>
        </w:rPr>
      </w:pPr>
      <w:r>
        <w:t>2)</w:t>
      </w:r>
      <w:r>
        <w:tab/>
      </w:r>
      <w:proofErr w:type="gramStart"/>
      <w:r>
        <w:t>a</w:t>
      </w:r>
      <w:proofErr w:type="gramEnd"/>
      <w:r>
        <w:t xml:space="preserve"> manufacturer-assigned UE radio capability ID which maps to the set of radio capabilities currently enabled at the UE</w:t>
      </w:r>
      <w:r w:rsidRPr="00CC0C94">
        <w:t>.</w:t>
      </w:r>
    </w:p>
    <w:p w14:paraId="517A2FE8" w14:textId="77777777" w:rsidR="00143E93" w:rsidRPr="00CC0C94" w:rsidRDefault="00143E93" w:rsidP="00143E93">
      <w:r>
        <w:rPr>
          <w:rFonts w:hint="eastAsia"/>
          <w:b/>
          <w:lang w:eastAsia="zh-CN"/>
        </w:rPr>
        <w:t>CA</w:t>
      </w:r>
      <w:r w:rsidRPr="00CC0C94">
        <w:rPr>
          <w:rFonts w:hint="eastAsia"/>
          <w:b/>
          <w:lang w:eastAsia="zh-CN"/>
        </w:rPr>
        <w:t>G cell</w:t>
      </w:r>
      <w:r w:rsidRPr="00CC0C94">
        <w:rPr>
          <w:b/>
        </w:rPr>
        <w:t>:</w:t>
      </w:r>
      <w:r w:rsidRPr="00CC0C94">
        <w:t xml:space="preserve"> </w:t>
      </w:r>
      <w:r w:rsidRPr="00CC0C94">
        <w:rPr>
          <w:rFonts w:hint="eastAsia"/>
          <w:lang w:eastAsia="zh-CN"/>
        </w:rPr>
        <w:t>A cell</w:t>
      </w:r>
      <w:r w:rsidRPr="00CC0C94">
        <w:rPr>
          <w:lang w:eastAsia="zh-CN"/>
        </w:rPr>
        <w:t xml:space="preserve"> </w:t>
      </w:r>
      <w:r w:rsidRPr="00CC0C94">
        <w:rPr>
          <w:rFonts w:hint="eastAsia"/>
          <w:lang w:eastAsia="zh-CN"/>
        </w:rPr>
        <w:t xml:space="preserve">in which only </w:t>
      </w:r>
      <w:r w:rsidRPr="00CC0C94">
        <w:rPr>
          <w:lang w:eastAsia="zh-CN"/>
        </w:rPr>
        <w:t xml:space="preserve">members of the </w:t>
      </w:r>
      <w:r>
        <w:rPr>
          <w:rFonts w:hint="eastAsia"/>
          <w:lang w:eastAsia="zh-CN"/>
        </w:rPr>
        <w:t>CA</w:t>
      </w:r>
      <w:r w:rsidRPr="00CC0C94">
        <w:rPr>
          <w:rFonts w:hint="eastAsia"/>
          <w:lang w:eastAsia="zh-CN"/>
        </w:rPr>
        <w:t xml:space="preserve">G can </w:t>
      </w:r>
      <w:r w:rsidRPr="00CC0C94">
        <w:rPr>
          <w:lang w:eastAsia="zh-CN"/>
        </w:rPr>
        <w:t>get normal service</w:t>
      </w:r>
      <w:r w:rsidRPr="00CC0C94">
        <w:t>. Depen</w:t>
      </w:r>
      <w:r>
        <w:t>ding on local regulation, the CA</w:t>
      </w:r>
      <w:r w:rsidRPr="00CC0C94">
        <w:t>G c</w:t>
      </w:r>
      <w:r>
        <w:t>ell can provide emergency</w:t>
      </w:r>
      <w:r w:rsidRPr="00CC0C94">
        <w:t xml:space="preserve"> services also to subscribers who are not member</w:t>
      </w:r>
      <w:r>
        <w:t>s</w:t>
      </w:r>
      <w:r w:rsidRPr="00CC0C94">
        <w:t xml:space="preserve"> of th</w:t>
      </w:r>
      <w:r>
        <w:t>e CAG.</w:t>
      </w:r>
    </w:p>
    <w:p w14:paraId="578CAAFA" w14:textId="77777777" w:rsidR="00143E93" w:rsidRPr="00CC0C94" w:rsidRDefault="00143E93" w:rsidP="00143E93">
      <w:r>
        <w:rPr>
          <w:b/>
        </w:rPr>
        <w:t>CA</w:t>
      </w:r>
      <w:r w:rsidRPr="00CC0C94">
        <w:rPr>
          <w:b/>
        </w:rPr>
        <w:t>G</w:t>
      </w:r>
      <w:r>
        <w:rPr>
          <w:b/>
        </w:rPr>
        <w:t>-</w:t>
      </w:r>
      <w:r w:rsidRPr="00CC0C94">
        <w:rPr>
          <w:b/>
        </w:rPr>
        <w:t>ID:</w:t>
      </w:r>
      <w:r>
        <w:t xml:space="preserve"> A CA</w:t>
      </w:r>
      <w:r w:rsidRPr="00CC0C94">
        <w:t>G</w:t>
      </w:r>
      <w:r>
        <w:t>-</w:t>
      </w:r>
      <w:r w:rsidRPr="00CC0C94">
        <w:t xml:space="preserve">ID is a unique identifier </w:t>
      </w:r>
      <w:r w:rsidRPr="00CC0C94">
        <w:rPr>
          <w:rFonts w:hint="eastAsia"/>
          <w:lang w:eastAsia="zh-CN"/>
        </w:rPr>
        <w:t xml:space="preserve">within the scope of one PLMN </w:t>
      </w:r>
      <w:r>
        <w:t>defined in 3GPP TS 23.003 [4</w:t>
      </w:r>
      <w:r w:rsidRPr="00CC0C94">
        <w:t xml:space="preserve">] </w:t>
      </w:r>
      <w:r w:rsidRPr="00CC0C94">
        <w:rPr>
          <w:rFonts w:hint="eastAsia"/>
          <w:lang w:eastAsia="zh-CN"/>
        </w:rPr>
        <w:t xml:space="preserve">which identifies a </w:t>
      </w:r>
      <w:r>
        <w:t>Closed Access Group (CA</w:t>
      </w:r>
      <w:r w:rsidRPr="00CC0C94">
        <w:t xml:space="preserve">G) in the PLMN associated </w:t>
      </w:r>
      <w:r w:rsidRPr="00CC0C94">
        <w:rPr>
          <w:rFonts w:hint="eastAsia"/>
          <w:lang w:eastAsia="zh-CN"/>
        </w:rPr>
        <w:t>with</w:t>
      </w:r>
      <w:r w:rsidRPr="00CC0C94">
        <w:t xml:space="preserve"> a cell or group of cells to which access is restricted to </w:t>
      </w:r>
      <w:r>
        <w:rPr>
          <w:rFonts w:hint="eastAsia"/>
          <w:lang w:eastAsia="zh-CN"/>
        </w:rPr>
        <w:t>members of the CA</w:t>
      </w:r>
      <w:r w:rsidRPr="00CC0C94">
        <w:rPr>
          <w:rFonts w:hint="eastAsia"/>
          <w:lang w:eastAsia="zh-CN"/>
        </w:rPr>
        <w:t>G</w:t>
      </w:r>
      <w:r w:rsidRPr="00CC0C94">
        <w:t>.</w:t>
      </w:r>
    </w:p>
    <w:p w14:paraId="4A880E8A" w14:textId="77777777" w:rsidR="00143E93" w:rsidRDefault="00143E93" w:rsidP="00143E93">
      <w:pPr>
        <w:rPr>
          <w:b/>
        </w:rPr>
      </w:pPr>
      <w:proofErr w:type="spellStart"/>
      <w:r>
        <w:rPr>
          <w:b/>
        </w:rPr>
        <w:t>Cleartext</w:t>
      </w:r>
      <w:proofErr w:type="spellEnd"/>
      <w:r>
        <w:rPr>
          <w:b/>
        </w:rPr>
        <w:t xml:space="preserve"> IEs: </w:t>
      </w:r>
      <w:r w:rsidRPr="0088580E">
        <w:t>Information elements that can be sent without confidentiality protection in initial NAS messages</w:t>
      </w:r>
      <w:r>
        <w:t xml:space="preserve"> as specified in </w:t>
      </w:r>
      <w:proofErr w:type="spellStart"/>
      <w:r>
        <w:t>subclause</w:t>
      </w:r>
      <w:proofErr w:type="spellEnd"/>
      <w:r>
        <w:t> 4.4.6.</w:t>
      </w:r>
    </w:p>
    <w:p w14:paraId="60A2962D" w14:textId="77777777" w:rsidR="00143E93" w:rsidRPr="00CC0C94" w:rsidRDefault="00143E93" w:rsidP="00143E93">
      <w:r>
        <w:rPr>
          <w:b/>
        </w:rPr>
        <w:t xml:space="preserve">Control plane </w:t>
      </w:r>
      <w:proofErr w:type="spellStart"/>
      <w:r>
        <w:rPr>
          <w:b/>
        </w:rPr>
        <w:t>CIoT</w:t>
      </w:r>
      <w:proofErr w:type="spellEnd"/>
      <w:r>
        <w:rPr>
          <w:b/>
        </w:rPr>
        <w:t xml:space="preserve"> 5G</w:t>
      </w:r>
      <w:r w:rsidRPr="00CC0C94">
        <w:rPr>
          <w:b/>
        </w:rPr>
        <w:t>S optimization:</w:t>
      </w:r>
      <w:r w:rsidRPr="00CC0C94">
        <w:t xml:space="preserve"> </w:t>
      </w:r>
      <w:r w:rsidRPr="00CC0C94">
        <w:rPr>
          <w:bCs/>
        </w:rPr>
        <w:t>signalling optimizations to enable efficient transport of user data (</w:t>
      </w:r>
      <w:r w:rsidRPr="00CC0C94">
        <w:t xml:space="preserve">IP, </w:t>
      </w:r>
      <w:r>
        <w:t>Ethernet</w:t>
      </w:r>
      <w:r>
        <w:rPr>
          <w:lang w:val="en-US"/>
        </w:rPr>
        <w:t xml:space="preserve">, </w:t>
      </w:r>
      <w:r>
        <w:t>Unstructured or SMS</w:t>
      </w:r>
      <w:r w:rsidRPr="00CC0C94">
        <w:rPr>
          <w:bCs/>
        </w:rPr>
        <w:t xml:space="preserve">) over control </w:t>
      </w:r>
      <w:r>
        <w:rPr>
          <w:bCs/>
        </w:rPr>
        <w:t xml:space="preserve">plane via the AMF </w:t>
      </w:r>
      <w:r w:rsidRPr="00CC0C94">
        <w:rPr>
          <w:bCs/>
        </w:rPr>
        <w:t>including optional header compression of IP data</w:t>
      </w:r>
      <w:r>
        <w:rPr>
          <w:bCs/>
        </w:rPr>
        <w:t xml:space="preserve"> and </w:t>
      </w:r>
      <w:r>
        <w:t>Ethernet data.</w:t>
      </w:r>
    </w:p>
    <w:p w14:paraId="58683894" w14:textId="77777777" w:rsidR="00143E93" w:rsidRPr="0083064D" w:rsidRDefault="00143E93" w:rsidP="00143E93">
      <w:r>
        <w:rPr>
          <w:b/>
        </w:rPr>
        <w:t xml:space="preserve">DNN determined by the AMF: </w:t>
      </w:r>
      <w:r>
        <w:t xml:space="preserve">If no </w:t>
      </w:r>
      <w:r w:rsidRPr="00CC5EA3">
        <w:t>DNN requested by the UE</w:t>
      </w:r>
      <w:r>
        <w:t xml:space="preserve"> is provided, a DNN determined by the AMF based subscription information or local policy. </w:t>
      </w:r>
      <w:r w:rsidRPr="00F41934">
        <w:t>Otherwise DNN determined by the AMF is the DNN requested by the UE.</w:t>
      </w:r>
    </w:p>
    <w:p w14:paraId="314F65C0" w14:textId="77777777" w:rsidR="00143E93" w:rsidRPr="0083064D" w:rsidRDefault="00143E93" w:rsidP="00143E93">
      <w:pPr>
        <w:rPr>
          <w:b/>
        </w:rPr>
      </w:pPr>
      <w:r>
        <w:rPr>
          <w:b/>
        </w:rPr>
        <w:t xml:space="preserve">DNN requested by the UE: </w:t>
      </w:r>
      <w:r>
        <w:t>A DNN explicitly requested by the UE and included in a NAS request message.</w:t>
      </w:r>
    </w:p>
    <w:p w14:paraId="4DFF4460" w14:textId="77777777" w:rsidR="00143E93" w:rsidRDefault="00143E93" w:rsidP="00143E93">
      <w:pPr>
        <w:rPr>
          <w:b/>
        </w:rPr>
      </w:pPr>
      <w:r>
        <w:rPr>
          <w:b/>
        </w:rPr>
        <w:t xml:space="preserve">DNN selected by the network: </w:t>
      </w:r>
      <w:r>
        <w:t xml:space="preserve">If DNN replacement applies, a DNN selected and indicated to the AMF by PCF. Otherwise </w:t>
      </w:r>
      <w:r w:rsidRPr="00023AC8">
        <w:t>DNN selected by the network</w:t>
      </w:r>
      <w:r>
        <w:t xml:space="preserve"> is the </w:t>
      </w:r>
      <w:r w:rsidRPr="00023AC8">
        <w:t>DNN determined by the AMF</w:t>
      </w:r>
      <w:r>
        <w:t>.</w:t>
      </w:r>
    </w:p>
    <w:p w14:paraId="54EEF79B" w14:textId="77777777" w:rsidR="00143E93" w:rsidRPr="00B96F9F" w:rsidRDefault="00143E93" w:rsidP="00143E93">
      <w:pPr>
        <w:rPr>
          <w:b/>
        </w:rPr>
      </w:pPr>
      <w:r w:rsidRPr="00B96F9F">
        <w:rPr>
          <w:b/>
        </w:rPr>
        <w:t>Globally</w:t>
      </w:r>
      <w:r>
        <w:rPr>
          <w:b/>
        </w:rPr>
        <w:t>-</w:t>
      </w:r>
      <w:r w:rsidRPr="00B96F9F">
        <w:rPr>
          <w:b/>
        </w:rPr>
        <w:t>unique SNPN identity:</w:t>
      </w:r>
      <w:r w:rsidRPr="00B96F9F">
        <w:t xml:space="preserve"> An SNPN identity with an NID whose assignment mode is </w:t>
      </w:r>
      <w:r>
        <w:t xml:space="preserve">not </w:t>
      </w:r>
      <w:r w:rsidRPr="00B96F9F">
        <w:t xml:space="preserve">set to </w:t>
      </w:r>
      <w:r>
        <w:t>1</w:t>
      </w:r>
      <w:r w:rsidRPr="00B96F9F">
        <w:t xml:space="preserve"> (see 3GPP TS 23.003 [4]).</w:t>
      </w:r>
    </w:p>
    <w:p w14:paraId="6E9DE240" w14:textId="77777777" w:rsidR="00143E93" w:rsidRPr="00CC0C94" w:rsidRDefault="00143E93" w:rsidP="00143E93">
      <w:r w:rsidRPr="00CC0C94">
        <w:rPr>
          <w:b/>
        </w:rPr>
        <w:t xml:space="preserve">User plane </w:t>
      </w:r>
      <w:proofErr w:type="spellStart"/>
      <w:r w:rsidRPr="00CC0C94">
        <w:rPr>
          <w:b/>
        </w:rPr>
        <w:t>CIoT</w:t>
      </w:r>
      <w:proofErr w:type="spellEnd"/>
      <w:r w:rsidRPr="00CC0C94">
        <w:rPr>
          <w:b/>
        </w:rPr>
        <w:t xml:space="preserve"> </w:t>
      </w:r>
      <w:r>
        <w:rPr>
          <w:b/>
        </w:rPr>
        <w:t>5GS</w:t>
      </w:r>
      <w:r w:rsidRPr="00CC0C94">
        <w:rPr>
          <w:b/>
        </w:rPr>
        <w:t xml:space="preserve"> optimization:</w:t>
      </w:r>
      <w:r w:rsidRPr="00CC0C94">
        <w:t xml:space="preserve"> </w:t>
      </w:r>
      <w:r w:rsidRPr="00CC0C94">
        <w:rPr>
          <w:bCs/>
        </w:rPr>
        <w:t>signalling optimizations to enable efficient transport of user data (</w:t>
      </w:r>
      <w:r w:rsidRPr="00CC0C94">
        <w:t xml:space="preserve">IP, </w:t>
      </w:r>
      <w:r>
        <w:t>Ethernet</w:t>
      </w:r>
      <w:r>
        <w:rPr>
          <w:lang w:val="en-US"/>
        </w:rPr>
        <w:t xml:space="preserve"> or </w:t>
      </w:r>
      <w:r>
        <w:t>Unstructured</w:t>
      </w:r>
      <w:r w:rsidRPr="00CC0C94">
        <w:rPr>
          <w:bCs/>
        </w:rPr>
        <w:t>) over the user plane</w:t>
      </w:r>
      <w:r w:rsidRPr="00CC0C94">
        <w:t>.</w:t>
      </w:r>
    </w:p>
    <w:p w14:paraId="39FDB580" w14:textId="77777777" w:rsidR="00143E93" w:rsidRPr="00CC0C94" w:rsidRDefault="00143E93" w:rsidP="00143E93">
      <w:r w:rsidRPr="00CC0C94">
        <w:rPr>
          <w:b/>
        </w:rPr>
        <w:t xml:space="preserve">UE supporting </w:t>
      </w:r>
      <w:proofErr w:type="spellStart"/>
      <w:r w:rsidRPr="00CC0C94">
        <w:rPr>
          <w:b/>
        </w:rPr>
        <w:t>CIoT</w:t>
      </w:r>
      <w:proofErr w:type="spellEnd"/>
      <w:r w:rsidRPr="00CC0C94">
        <w:rPr>
          <w:b/>
        </w:rPr>
        <w:t xml:space="preserve"> </w:t>
      </w:r>
      <w:r>
        <w:rPr>
          <w:b/>
        </w:rPr>
        <w:t>5GS</w:t>
      </w:r>
      <w:r w:rsidRPr="00CC0C94">
        <w:rPr>
          <w:b/>
        </w:rPr>
        <w:t xml:space="preserve"> optimizations:</w:t>
      </w:r>
      <w:r w:rsidRPr="00CC0C94">
        <w:t xml:space="preserve"> </w:t>
      </w:r>
      <w:r w:rsidRPr="00CC0C94">
        <w:rPr>
          <w:rFonts w:hint="eastAsia"/>
          <w:lang w:eastAsia="ko-KR"/>
        </w:rPr>
        <w:t xml:space="preserve">A UE </w:t>
      </w:r>
      <w:r w:rsidRPr="00CC0C94">
        <w:rPr>
          <w:lang w:eastAsia="ko-KR"/>
        </w:rPr>
        <w:t>that</w:t>
      </w:r>
      <w:r w:rsidRPr="00CC0C94">
        <w:rPr>
          <w:rFonts w:hint="eastAsia"/>
          <w:lang w:eastAsia="ko-KR"/>
        </w:rPr>
        <w:t xml:space="preserve"> </w:t>
      </w:r>
      <w:r w:rsidRPr="00CC0C94">
        <w:rPr>
          <w:lang w:eastAsia="ko-KR"/>
        </w:rPr>
        <w:t xml:space="preserve">supports control plane </w:t>
      </w:r>
      <w:proofErr w:type="spellStart"/>
      <w:r w:rsidRPr="00CC0C94">
        <w:rPr>
          <w:lang w:eastAsia="ko-KR"/>
        </w:rPr>
        <w:t>CIoT</w:t>
      </w:r>
      <w:proofErr w:type="spellEnd"/>
      <w:r w:rsidRPr="00CC0C94">
        <w:rPr>
          <w:lang w:eastAsia="ko-KR"/>
        </w:rPr>
        <w:t xml:space="preserve"> </w:t>
      </w:r>
      <w:r>
        <w:rPr>
          <w:lang w:eastAsia="ko-KR"/>
        </w:rPr>
        <w:t>5GS</w:t>
      </w:r>
      <w:r w:rsidRPr="00CC0C94">
        <w:rPr>
          <w:lang w:eastAsia="ko-KR"/>
        </w:rPr>
        <w:t xml:space="preserve"> optimization or user plane </w:t>
      </w:r>
      <w:proofErr w:type="spellStart"/>
      <w:r w:rsidRPr="00CC0C94">
        <w:rPr>
          <w:lang w:eastAsia="ko-KR"/>
        </w:rPr>
        <w:t>CIoT</w:t>
      </w:r>
      <w:proofErr w:type="spellEnd"/>
      <w:r w:rsidRPr="00CC0C94">
        <w:rPr>
          <w:lang w:eastAsia="ko-KR"/>
        </w:rPr>
        <w:t xml:space="preserve"> </w:t>
      </w:r>
      <w:r>
        <w:rPr>
          <w:lang w:eastAsia="ko-KR"/>
        </w:rPr>
        <w:t>5GS</w:t>
      </w:r>
      <w:r w:rsidRPr="00CC0C94">
        <w:rPr>
          <w:lang w:eastAsia="ko-KR"/>
        </w:rPr>
        <w:t xml:space="preserve"> optimization and one or more other </w:t>
      </w:r>
      <w:proofErr w:type="spellStart"/>
      <w:r w:rsidRPr="00CC0C94">
        <w:rPr>
          <w:lang w:eastAsia="ko-KR"/>
        </w:rPr>
        <w:t>CIoT</w:t>
      </w:r>
      <w:proofErr w:type="spellEnd"/>
      <w:r w:rsidRPr="00CC0C94">
        <w:rPr>
          <w:lang w:eastAsia="ko-KR"/>
        </w:rPr>
        <w:t xml:space="preserve"> </w:t>
      </w:r>
      <w:r>
        <w:rPr>
          <w:lang w:eastAsia="ko-KR"/>
        </w:rPr>
        <w:t>5GS</w:t>
      </w:r>
      <w:r w:rsidRPr="00CC0C94">
        <w:rPr>
          <w:lang w:eastAsia="ko-KR"/>
        </w:rPr>
        <w:t xml:space="preserve"> o</w:t>
      </w:r>
      <w:r>
        <w:rPr>
          <w:lang w:eastAsia="ko-KR"/>
        </w:rPr>
        <w:t>ptimizations when the UE is in N</w:t>
      </w:r>
      <w:r w:rsidRPr="00CC0C94">
        <w:rPr>
          <w:lang w:eastAsia="ko-KR"/>
        </w:rPr>
        <w:t>1 mode.</w:t>
      </w:r>
    </w:p>
    <w:p w14:paraId="5528B9E7" w14:textId="77777777" w:rsidR="00143E93" w:rsidRPr="00CC0C94" w:rsidRDefault="00143E93" w:rsidP="00143E93">
      <w:r>
        <w:rPr>
          <w:b/>
        </w:rPr>
        <w:t>Register</w:t>
      </w:r>
      <w:r w:rsidRPr="00CC0C94">
        <w:rPr>
          <w:b/>
        </w:rPr>
        <w:t xml:space="preserve">ed for </w:t>
      </w:r>
      <w:r>
        <w:rPr>
          <w:b/>
        </w:rPr>
        <w:t xml:space="preserve">5GS services with control plane </w:t>
      </w:r>
      <w:proofErr w:type="spellStart"/>
      <w:r w:rsidRPr="00CC0C94">
        <w:rPr>
          <w:b/>
        </w:rPr>
        <w:t>CIoT</w:t>
      </w:r>
      <w:proofErr w:type="spellEnd"/>
      <w:r w:rsidRPr="00CC0C94">
        <w:rPr>
          <w:b/>
        </w:rPr>
        <w:t xml:space="preserve"> </w:t>
      </w:r>
      <w:r>
        <w:rPr>
          <w:b/>
        </w:rPr>
        <w:t>5GS</w:t>
      </w:r>
      <w:r w:rsidRPr="00CC0C94">
        <w:rPr>
          <w:b/>
        </w:rPr>
        <w:t xml:space="preserve"> optimization:</w:t>
      </w:r>
      <w:r w:rsidRPr="00CC0C94">
        <w:t xml:space="preserve"> </w:t>
      </w:r>
      <w:r w:rsidRPr="00CC0C94">
        <w:rPr>
          <w:bCs/>
        </w:rPr>
        <w:t xml:space="preserve">A UE supporting </w:t>
      </w:r>
      <w:proofErr w:type="spellStart"/>
      <w:r w:rsidRPr="00CC0C94">
        <w:rPr>
          <w:bCs/>
        </w:rPr>
        <w:t>CIoT</w:t>
      </w:r>
      <w:proofErr w:type="spellEnd"/>
      <w:r w:rsidRPr="00CC0C94">
        <w:rPr>
          <w:bCs/>
        </w:rPr>
        <w:t xml:space="preserve"> </w:t>
      </w:r>
      <w:r>
        <w:rPr>
          <w:bCs/>
        </w:rPr>
        <w:t>5GS optimizations is register</w:t>
      </w:r>
      <w:r w:rsidRPr="00CC0C94">
        <w:rPr>
          <w:bCs/>
        </w:rPr>
        <w:t xml:space="preserve">ed for </w:t>
      </w:r>
      <w:r>
        <w:rPr>
          <w:bCs/>
        </w:rPr>
        <w:t>5GS</w:t>
      </w:r>
      <w:r w:rsidRPr="00CC0C94">
        <w:rPr>
          <w:bCs/>
        </w:rPr>
        <w:t xml:space="preserve"> services, and </w:t>
      </w:r>
      <w:r w:rsidRPr="00CC0C94">
        <w:rPr>
          <w:lang w:eastAsia="ko-KR"/>
        </w:rPr>
        <w:t xml:space="preserve">control plane </w:t>
      </w:r>
      <w:proofErr w:type="spellStart"/>
      <w:r w:rsidRPr="00CC0C94">
        <w:rPr>
          <w:lang w:eastAsia="ko-KR"/>
        </w:rPr>
        <w:t>CIoT</w:t>
      </w:r>
      <w:proofErr w:type="spellEnd"/>
      <w:r w:rsidRPr="00CC0C94">
        <w:rPr>
          <w:lang w:eastAsia="ko-KR"/>
        </w:rPr>
        <w:t xml:space="preserve"> </w:t>
      </w:r>
      <w:r>
        <w:rPr>
          <w:lang w:eastAsia="ko-KR"/>
        </w:rPr>
        <w:t>5GS</w:t>
      </w:r>
      <w:r w:rsidRPr="00CC0C94">
        <w:rPr>
          <w:lang w:eastAsia="ko-KR"/>
        </w:rPr>
        <w:t xml:space="preserve"> optimization along with one </w:t>
      </w:r>
      <w:r w:rsidRPr="00CC0C94">
        <w:t xml:space="preserve">or more other </w:t>
      </w:r>
      <w:proofErr w:type="spellStart"/>
      <w:r w:rsidRPr="00CC0C94">
        <w:t>CIoT</w:t>
      </w:r>
      <w:proofErr w:type="spellEnd"/>
      <w:r w:rsidRPr="00CC0C94">
        <w:t xml:space="preserve"> </w:t>
      </w:r>
      <w:r>
        <w:t>5GS</w:t>
      </w:r>
      <w:r w:rsidRPr="00CC0C94">
        <w:t xml:space="preserve"> optimizations have been accepted by the network.</w:t>
      </w:r>
    </w:p>
    <w:p w14:paraId="1670BAEC" w14:textId="77777777" w:rsidR="00143E93" w:rsidRPr="00CC0C94" w:rsidRDefault="00143E93" w:rsidP="00143E93">
      <w:r w:rsidRPr="0027683B">
        <w:rPr>
          <w:b/>
        </w:rPr>
        <w:t>Registered</w:t>
      </w:r>
      <w:r w:rsidRPr="00CC0C94">
        <w:rPr>
          <w:bCs/>
        </w:rPr>
        <w:t xml:space="preserve"> </w:t>
      </w:r>
      <w:r w:rsidRPr="00CC0C94">
        <w:rPr>
          <w:b/>
        </w:rPr>
        <w:t xml:space="preserve">for </w:t>
      </w:r>
      <w:r>
        <w:rPr>
          <w:b/>
        </w:rPr>
        <w:t>5GS services with u</w:t>
      </w:r>
      <w:r w:rsidRPr="00CC0C94">
        <w:rPr>
          <w:b/>
        </w:rPr>
        <w:t xml:space="preserve">ser plane </w:t>
      </w:r>
      <w:proofErr w:type="spellStart"/>
      <w:r w:rsidRPr="00CC0C94">
        <w:rPr>
          <w:b/>
        </w:rPr>
        <w:t>CIoT</w:t>
      </w:r>
      <w:proofErr w:type="spellEnd"/>
      <w:r w:rsidRPr="00CC0C94">
        <w:rPr>
          <w:b/>
        </w:rPr>
        <w:t xml:space="preserve"> </w:t>
      </w:r>
      <w:r>
        <w:rPr>
          <w:b/>
        </w:rPr>
        <w:t>5GS</w:t>
      </w:r>
      <w:r w:rsidRPr="00CC0C94">
        <w:rPr>
          <w:b/>
        </w:rPr>
        <w:t xml:space="preserve"> optimization:</w:t>
      </w:r>
      <w:r w:rsidRPr="00CC0C94">
        <w:t xml:space="preserve"> </w:t>
      </w:r>
      <w:r w:rsidRPr="00CC0C94">
        <w:rPr>
          <w:bCs/>
        </w:rPr>
        <w:t xml:space="preserve">A UE supporting </w:t>
      </w:r>
      <w:proofErr w:type="spellStart"/>
      <w:r w:rsidRPr="00CC0C94">
        <w:rPr>
          <w:bCs/>
        </w:rPr>
        <w:t>CIoT</w:t>
      </w:r>
      <w:proofErr w:type="spellEnd"/>
      <w:r w:rsidRPr="00CC0C94">
        <w:rPr>
          <w:bCs/>
        </w:rPr>
        <w:t xml:space="preserve"> </w:t>
      </w:r>
      <w:r>
        <w:rPr>
          <w:bCs/>
        </w:rPr>
        <w:t>5GS</w:t>
      </w:r>
      <w:r w:rsidRPr="00CC0C94">
        <w:rPr>
          <w:bCs/>
        </w:rPr>
        <w:t xml:space="preserve"> optimizations is </w:t>
      </w:r>
      <w:r>
        <w:rPr>
          <w:bCs/>
        </w:rPr>
        <w:t>register</w:t>
      </w:r>
      <w:r w:rsidRPr="00CC0C94">
        <w:rPr>
          <w:bCs/>
        </w:rPr>
        <w:t xml:space="preserve">ed for </w:t>
      </w:r>
      <w:r>
        <w:rPr>
          <w:bCs/>
        </w:rPr>
        <w:t>5GS</w:t>
      </w:r>
      <w:r w:rsidRPr="00CC0C94">
        <w:rPr>
          <w:bCs/>
        </w:rPr>
        <w:t xml:space="preserve"> services, and</w:t>
      </w:r>
      <w:r w:rsidRPr="00CC0C94">
        <w:rPr>
          <w:lang w:eastAsia="ko-KR"/>
        </w:rPr>
        <w:t xml:space="preserve"> user plane </w:t>
      </w:r>
      <w:proofErr w:type="spellStart"/>
      <w:r w:rsidRPr="00CC0C94">
        <w:rPr>
          <w:lang w:eastAsia="ko-KR"/>
        </w:rPr>
        <w:t>CIoT</w:t>
      </w:r>
      <w:proofErr w:type="spellEnd"/>
      <w:r w:rsidRPr="00CC0C94">
        <w:rPr>
          <w:lang w:eastAsia="ko-KR"/>
        </w:rPr>
        <w:t xml:space="preserve"> </w:t>
      </w:r>
      <w:r>
        <w:rPr>
          <w:lang w:eastAsia="ko-KR"/>
        </w:rPr>
        <w:t>5GS</w:t>
      </w:r>
      <w:r w:rsidRPr="00CC0C94">
        <w:rPr>
          <w:lang w:eastAsia="ko-KR"/>
        </w:rPr>
        <w:t xml:space="preserve"> optimization along with one </w:t>
      </w:r>
      <w:r w:rsidRPr="00CC0C94">
        <w:t xml:space="preserve">or more other </w:t>
      </w:r>
      <w:proofErr w:type="spellStart"/>
      <w:r w:rsidRPr="00CC0C94">
        <w:t>CIoT</w:t>
      </w:r>
      <w:proofErr w:type="spellEnd"/>
      <w:r w:rsidRPr="00CC0C94">
        <w:t xml:space="preserve"> </w:t>
      </w:r>
      <w:r>
        <w:t>5GS</w:t>
      </w:r>
      <w:r w:rsidRPr="00CC0C94">
        <w:t xml:space="preserve"> optimizations have been accepted by the network.</w:t>
      </w:r>
    </w:p>
    <w:p w14:paraId="7DBFA7B4" w14:textId="77777777" w:rsidR="00143E93" w:rsidRPr="00CC0C94" w:rsidRDefault="00143E93" w:rsidP="00143E93">
      <w:r w:rsidRPr="0027683B">
        <w:rPr>
          <w:b/>
        </w:rPr>
        <w:lastRenderedPageBreak/>
        <w:t>Registered</w:t>
      </w:r>
      <w:r w:rsidRPr="00CC0C94">
        <w:rPr>
          <w:bCs/>
        </w:rPr>
        <w:t xml:space="preserve"> </w:t>
      </w:r>
      <w:r w:rsidRPr="00CC0C94">
        <w:rPr>
          <w:b/>
        </w:rPr>
        <w:t xml:space="preserve">for </w:t>
      </w:r>
      <w:r>
        <w:rPr>
          <w:b/>
        </w:rPr>
        <w:t>5GS</w:t>
      </w:r>
      <w:r w:rsidRPr="00CC0C94">
        <w:rPr>
          <w:b/>
        </w:rPr>
        <w:t xml:space="preserve"> services with </w:t>
      </w:r>
      <w:proofErr w:type="spellStart"/>
      <w:r w:rsidRPr="00CC0C94">
        <w:rPr>
          <w:b/>
        </w:rPr>
        <w:t>CIoT</w:t>
      </w:r>
      <w:proofErr w:type="spellEnd"/>
      <w:r w:rsidRPr="00CC0C94">
        <w:rPr>
          <w:b/>
        </w:rPr>
        <w:t xml:space="preserve"> </w:t>
      </w:r>
      <w:r>
        <w:rPr>
          <w:b/>
        </w:rPr>
        <w:t>5GS</w:t>
      </w:r>
      <w:r w:rsidRPr="00CC0C94">
        <w:rPr>
          <w:b/>
        </w:rPr>
        <w:t xml:space="preserve"> optimization:</w:t>
      </w:r>
      <w:r w:rsidRPr="00CC0C94">
        <w:t xml:space="preserve"> </w:t>
      </w:r>
      <w:r w:rsidRPr="00CC0C94">
        <w:rPr>
          <w:bCs/>
        </w:rPr>
        <w:t xml:space="preserve">A UE is </w:t>
      </w:r>
      <w:r>
        <w:rPr>
          <w:bCs/>
        </w:rPr>
        <w:t>register</w:t>
      </w:r>
      <w:r w:rsidRPr="00CC0C94">
        <w:rPr>
          <w:bCs/>
        </w:rPr>
        <w:t xml:space="preserve">ed for </w:t>
      </w:r>
      <w:r>
        <w:rPr>
          <w:bCs/>
        </w:rPr>
        <w:t>5GS</w:t>
      </w:r>
      <w:r w:rsidRPr="00CC0C94">
        <w:rPr>
          <w:bCs/>
        </w:rPr>
        <w:t xml:space="preserve"> services with </w:t>
      </w:r>
      <w:r w:rsidRPr="007755C2">
        <w:rPr>
          <w:bCs/>
        </w:rPr>
        <w:t xml:space="preserve">control plane </w:t>
      </w:r>
      <w:proofErr w:type="spellStart"/>
      <w:r w:rsidRPr="00CC0C94">
        <w:rPr>
          <w:bCs/>
        </w:rPr>
        <w:t>CIoT</w:t>
      </w:r>
      <w:proofErr w:type="spellEnd"/>
      <w:r w:rsidRPr="00CC0C94">
        <w:rPr>
          <w:bCs/>
        </w:rPr>
        <w:t xml:space="preserve"> </w:t>
      </w:r>
      <w:r>
        <w:rPr>
          <w:bCs/>
        </w:rPr>
        <w:t>5GS</w:t>
      </w:r>
      <w:r w:rsidRPr="00CC0C94">
        <w:rPr>
          <w:bCs/>
        </w:rPr>
        <w:t xml:space="preserve"> optimization or </w:t>
      </w:r>
      <w:r>
        <w:rPr>
          <w:bCs/>
        </w:rPr>
        <w:t>register</w:t>
      </w:r>
      <w:r w:rsidRPr="00CC0C94">
        <w:rPr>
          <w:bCs/>
        </w:rPr>
        <w:t xml:space="preserve">ed for </w:t>
      </w:r>
      <w:r>
        <w:rPr>
          <w:bCs/>
        </w:rPr>
        <w:t>5GS</w:t>
      </w:r>
      <w:r w:rsidRPr="00CC0C94">
        <w:rPr>
          <w:bCs/>
        </w:rPr>
        <w:t xml:space="preserve"> services with user plane </w:t>
      </w:r>
      <w:proofErr w:type="spellStart"/>
      <w:r w:rsidRPr="00CC0C94">
        <w:rPr>
          <w:bCs/>
        </w:rPr>
        <w:t>CIoT</w:t>
      </w:r>
      <w:proofErr w:type="spellEnd"/>
      <w:r w:rsidRPr="00CC0C94">
        <w:rPr>
          <w:bCs/>
        </w:rPr>
        <w:t xml:space="preserve"> </w:t>
      </w:r>
      <w:r>
        <w:rPr>
          <w:bCs/>
        </w:rPr>
        <w:t>5GS</w:t>
      </w:r>
      <w:r w:rsidRPr="00CC0C94">
        <w:rPr>
          <w:bCs/>
        </w:rPr>
        <w:t xml:space="preserve"> optimization.</w:t>
      </w:r>
    </w:p>
    <w:p w14:paraId="3C919888" w14:textId="77777777" w:rsidR="00143E93" w:rsidRDefault="00143E93" w:rsidP="00143E93">
      <w:pPr>
        <w:rPr>
          <w:lang w:val="en-US"/>
        </w:rPr>
      </w:pPr>
      <w:r w:rsidRPr="004458D5">
        <w:rPr>
          <w:b/>
        </w:rPr>
        <w:t>DNN</w:t>
      </w:r>
      <w:r w:rsidRPr="004458D5">
        <w:rPr>
          <w:rFonts w:hint="eastAsia"/>
          <w:b/>
        </w:rPr>
        <w:t xml:space="preserve"> based </w:t>
      </w:r>
      <w:r w:rsidRPr="004458D5">
        <w:rPr>
          <w:b/>
          <w:lang w:eastAsia="ja-JP"/>
        </w:rPr>
        <w:t>congestion control</w:t>
      </w:r>
      <w:r w:rsidRPr="004458D5">
        <w:rPr>
          <w:rFonts w:hint="eastAsia"/>
          <w:b/>
        </w:rPr>
        <w:t>:</w:t>
      </w:r>
      <w:r w:rsidRPr="004458D5">
        <w:t xml:space="preserve"> </w:t>
      </w:r>
      <w:r w:rsidRPr="00433880">
        <w:rPr>
          <w:lang w:val="en-US"/>
        </w:rPr>
        <w:t xml:space="preserve">Type of congestion control at session management level that is applied to reject session management requests from UEs </w:t>
      </w:r>
      <w:r>
        <w:rPr>
          <w:lang w:val="en-US"/>
        </w:rPr>
        <w:t xml:space="preserve">or </w:t>
      </w:r>
      <w:r>
        <w:t>release</w:t>
      </w:r>
      <w:r>
        <w:rPr>
          <w:rFonts w:hint="eastAsia"/>
        </w:rPr>
        <w:t xml:space="preserve"> PDU</w:t>
      </w:r>
      <w:r w:rsidRPr="004458D5">
        <w:rPr>
          <w:rFonts w:hint="eastAsia"/>
        </w:rPr>
        <w:t xml:space="preserve"> </w:t>
      </w:r>
      <w:r>
        <w:t>sessions</w:t>
      </w:r>
      <w:r w:rsidRPr="004458D5">
        <w:rPr>
          <w:rFonts w:hint="eastAsia"/>
        </w:rPr>
        <w:t xml:space="preserve"> when the associated </w:t>
      </w:r>
      <w:r>
        <w:t>DNN</w:t>
      </w:r>
      <w:r w:rsidRPr="004458D5">
        <w:rPr>
          <w:rFonts w:hint="eastAsia"/>
        </w:rPr>
        <w:t xml:space="preserve"> is congested</w:t>
      </w:r>
      <w:r w:rsidRPr="004458D5">
        <w:rPr>
          <w:rFonts w:hint="eastAsia"/>
          <w:lang w:val="en-US"/>
        </w:rPr>
        <w:t>.</w:t>
      </w:r>
      <w:r w:rsidRPr="00966D42">
        <w:rPr>
          <w:lang w:val="en-US"/>
        </w:rPr>
        <w:t xml:space="preserve"> </w:t>
      </w:r>
      <w:r w:rsidRPr="001F25BE">
        <w:rPr>
          <w:lang w:val="en-US"/>
        </w:rPr>
        <w:t>DNN based congestion control</w:t>
      </w:r>
      <w:r>
        <w:rPr>
          <w:lang w:val="en-US"/>
        </w:rPr>
        <w:t xml:space="preserve"> can be activated at the SMF over session management level and also activated at the AMF over mobility</w:t>
      </w:r>
      <w:r w:rsidRPr="00433880">
        <w:rPr>
          <w:lang w:val="en-US"/>
        </w:rPr>
        <w:t xml:space="preserve"> management level</w:t>
      </w:r>
      <w:r>
        <w:rPr>
          <w:lang w:val="en-US"/>
        </w:rPr>
        <w:t>.</w:t>
      </w:r>
    </w:p>
    <w:p w14:paraId="389561DD" w14:textId="77777777" w:rsidR="00143E93" w:rsidRPr="00090C47" w:rsidRDefault="00143E93" w:rsidP="00143E93">
      <w:pPr>
        <w:rPr>
          <w:b/>
        </w:rPr>
      </w:pPr>
      <w:r w:rsidRPr="00FE335A">
        <w:rPr>
          <w:b/>
        </w:rPr>
        <w:t>Emergency PDU session:</w:t>
      </w:r>
      <w:r>
        <w:rPr>
          <w:b/>
        </w:rPr>
        <w:t xml:space="preserve"> </w:t>
      </w:r>
      <w:r w:rsidRPr="00FE335A">
        <w:rPr>
          <w:lang w:val="en-US"/>
        </w:rPr>
        <w:t>A PDU session</w:t>
      </w:r>
      <w:r>
        <w:rPr>
          <w:lang w:val="en-US"/>
        </w:rPr>
        <w:t xml:space="preserve"> which was established with the request type </w:t>
      </w:r>
      <w:r w:rsidRPr="004F4804">
        <w:rPr>
          <w:noProof/>
        </w:rPr>
        <w:t>"</w:t>
      </w:r>
      <w:r w:rsidRPr="005D6E85">
        <w:rPr>
          <w:noProof/>
        </w:rPr>
        <w:t>initial emergency request</w:t>
      </w:r>
      <w:r>
        <w:rPr>
          <w:noProof/>
        </w:rPr>
        <w:t>" or "</w:t>
      </w:r>
      <w:r w:rsidRPr="00390D49">
        <w:rPr>
          <w:noProof/>
        </w:rPr>
        <w:t>existing emergency PDU session</w:t>
      </w:r>
      <w:r>
        <w:rPr>
          <w:noProof/>
        </w:rPr>
        <w:t>".</w:t>
      </w:r>
    </w:p>
    <w:p w14:paraId="55D82790" w14:textId="77777777" w:rsidR="00143E93" w:rsidRDefault="00143E93" w:rsidP="00143E93">
      <w:pPr>
        <w:rPr>
          <w:lang w:eastAsia="ja-JP"/>
        </w:rPr>
      </w:pPr>
      <w:r>
        <w:rPr>
          <w:b/>
          <w:lang w:val="en-US"/>
        </w:rPr>
        <w:t xml:space="preserve">General </w:t>
      </w:r>
      <w:r w:rsidRPr="00B27FEA">
        <w:rPr>
          <w:b/>
          <w:lang w:val="en-US"/>
        </w:rPr>
        <w:t>NAS level</w:t>
      </w:r>
      <w:r w:rsidRPr="005A3CCD">
        <w:rPr>
          <w:b/>
          <w:lang w:eastAsia="ja-JP"/>
        </w:rPr>
        <w:t xml:space="preserve"> </w:t>
      </w:r>
      <w:r w:rsidRPr="00B27FEA">
        <w:rPr>
          <w:b/>
          <w:lang w:val="en-US"/>
        </w:rPr>
        <w:t xml:space="preserve">congestion control: </w:t>
      </w:r>
      <w:r>
        <w:rPr>
          <w:lang w:val="en-US"/>
        </w:rPr>
        <w:t xml:space="preserve">Type of congestion control </w:t>
      </w:r>
      <w:r w:rsidRPr="00C92C1A">
        <w:rPr>
          <w:lang w:val="en-US"/>
        </w:rPr>
        <w:t xml:space="preserve">at </w:t>
      </w:r>
      <w:r>
        <w:rPr>
          <w:lang w:val="en-US"/>
        </w:rPr>
        <w:t>mobility</w:t>
      </w:r>
      <w:r w:rsidRPr="00C92C1A">
        <w:rPr>
          <w:lang w:val="en-US"/>
        </w:rPr>
        <w:t xml:space="preserve"> management level </w:t>
      </w:r>
      <w:r>
        <w:rPr>
          <w:lang w:val="en-US"/>
        </w:rPr>
        <w:t>that is applied at a general overload or congestion situation in the network, e.g. lack of processing resources.</w:t>
      </w:r>
    </w:p>
    <w:p w14:paraId="607295B4" w14:textId="77777777" w:rsidR="00143E93" w:rsidRPr="00CC0C94" w:rsidRDefault="00143E93" w:rsidP="00143E93">
      <w:r w:rsidRPr="00CC0C94">
        <w:rPr>
          <w:b/>
        </w:rPr>
        <w:t>Initial NAS message:</w:t>
      </w:r>
      <w:r w:rsidRPr="00CC0C94">
        <w:t xml:space="preserve"> A NAS message is considered as an initial NAS message, if this NAS message can trigger the establishment of a</w:t>
      </w:r>
      <w:r>
        <w:t>n</w:t>
      </w:r>
      <w:r w:rsidRPr="00CC0C94">
        <w:t xml:space="preserve"> </w:t>
      </w:r>
      <w:r>
        <w:t xml:space="preserve">N1 </w:t>
      </w:r>
      <w:r w:rsidRPr="00CC0C94">
        <w:t xml:space="preserve">NAS signalling connection. For instance, the </w:t>
      </w:r>
      <w:r>
        <w:t xml:space="preserve">REGISTRATION </w:t>
      </w:r>
      <w:r w:rsidRPr="00CC0C94">
        <w:t>REQUEST message is an initial NAS message.</w:t>
      </w:r>
    </w:p>
    <w:p w14:paraId="26E604CA" w14:textId="77777777" w:rsidR="00143E93" w:rsidRPr="00C26E47" w:rsidRDefault="00143E93" w:rsidP="00143E93">
      <w:pPr>
        <w:rPr>
          <w:b/>
        </w:rPr>
      </w:pPr>
      <w:r>
        <w:rPr>
          <w:b/>
        </w:rPr>
        <w:t>Initial registration for emergency services</w:t>
      </w:r>
      <w:r w:rsidRPr="00FE335A">
        <w:rPr>
          <w:b/>
        </w:rPr>
        <w:t>:</w:t>
      </w:r>
      <w:r>
        <w:rPr>
          <w:b/>
        </w:rPr>
        <w:t xml:space="preserve"> </w:t>
      </w:r>
      <w:r>
        <w:rPr>
          <w:lang w:val="en-US"/>
        </w:rPr>
        <w:t xml:space="preserve">A registration performed with 5GS registration type </w:t>
      </w:r>
      <w:r w:rsidRPr="004F4804">
        <w:rPr>
          <w:noProof/>
        </w:rPr>
        <w:t>"</w:t>
      </w:r>
      <w:r w:rsidRPr="005D6E85">
        <w:rPr>
          <w:noProof/>
        </w:rPr>
        <w:t xml:space="preserve">emergency </w:t>
      </w:r>
      <w:r>
        <w:rPr>
          <w:noProof/>
        </w:rPr>
        <w:t>registration" in the REGISTRATION REQUEST message.</w:t>
      </w:r>
    </w:p>
    <w:p w14:paraId="61529086" w14:textId="77777777" w:rsidR="00143E93" w:rsidRPr="003168A2" w:rsidRDefault="00143E93" w:rsidP="00143E93">
      <w:pPr>
        <w:rPr>
          <w:lang w:eastAsia="ja-JP"/>
        </w:rPr>
      </w:pPr>
      <w:r w:rsidRPr="003168A2">
        <w:rPr>
          <w:rFonts w:hint="eastAsia"/>
          <w:b/>
        </w:rPr>
        <w:t xml:space="preserve">Last </w:t>
      </w:r>
      <w:r>
        <w:rPr>
          <w:b/>
        </w:rPr>
        <w:t>v</w:t>
      </w:r>
      <w:r w:rsidRPr="003168A2">
        <w:rPr>
          <w:rFonts w:hint="eastAsia"/>
          <w:b/>
        </w:rPr>
        <w:t xml:space="preserve">isited </w:t>
      </w:r>
      <w:r>
        <w:rPr>
          <w:b/>
        </w:rPr>
        <w:t>r</w:t>
      </w:r>
      <w:r w:rsidRPr="003168A2">
        <w:rPr>
          <w:rFonts w:hint="eastAsia"/>
          <w:b/>
        </w:rPr>
        <w:t>egistered TAI:</w:t>
      </w:r>
      <w:r w:rsidRPr="003168A2">
        <w:rPr>
          <w:rFonts w:hint="eastAsia"/>
        </w:rPr>
        <w:t xml:space="preserve"> A TAI </w:t>
      </w:r>
      <w:r w:rsidRPr="003168A2">
        <w:t xml:space="preserve">which is contained </w:t>
      </w:r>
      <w:r>
        <w:rPr>
          <w:rFonts w:hint="eastAsia"/>
        </w:rPr>
        <w:t>in the registration area</w:t>
      </w:r>
      <w:r w:rsidRPr="003168A2">
        <w:rPr>
          <w:rFonts w:hint="eastAsia"/>
        </w:rPr>
        <w:t xml:space="preserve"> that </w:t>
      </w:r>
      <w:r w:rsidRPr="003168A2">
        <w:t xml:space="preserve">the </w:t>
      </w:r>
      <w:r w:rsidRPr="003168A2">
        <w:rPr>
          <w:rFonts w:hint="eastAsia"/>
        </w:rPr>
        <w:t>UE registered to the network</w:t>
      </w:r>
      <w:r w:rsidRPr="003168A2">
        <w:t xml:space="preserve"> and</w:t>
      </w:r>
      <w:r w:rsidRPr="003168A2">
        <w:rPr>
          <w:rFonts w:hint="eastAsia"/>
        </w:rPr>
        <w:t xml:space="preserve"> which identifies the tracking area last visited by the UE</w:t>
      </w:r>
      <w:r w:rsidRPr="003168A2">
        <w:t>.</w:t>
      </w:r>
    </w:p>
    <w:p w14:paraId="377F4809" w14:textId="77777777" w:rsidR="00143E93" w:rsidRDefault="00143E93" w:rsidP="00143E93">
      <w:r w:rsidRPr="006A2CEE">
        <w:rPr>
          <w:b/>
        </w:rPr>
        <w:t>Mapped S-NSSAI:</w:t>
      </w:r>
      <w:r w:rsidRPr="006A2CEE">
        <w:t xml:space="preserve"> An S-NSSAI in the subscribed S-NSSAIs for the HPLMN, which is mapped to an S-NSSAI of the registered PLMN in case of a r</w:t>
      </w:r>
      <w:r w:rsidRPr="00E250E7">
        <w:t>oaming scenario.</w:t>
      </w:r>
    </w:p>
    <w:p w14:paraId="28FB5591" w14:textId="77777777" w:rsidR="00143E93" w:rsidRDefault="00143E93" w:rsidP="00143E93">
      <w:r w:rsidRPr="00676448">
        <w:rPr>
          <w:b/>
        </w:rPr>
        <w:t>N1 mode:</w:t>
      </w:r>
      <w:r w:rsidRPr="00676448">
        <w:t xml:space="preserve"> A mode of a UE</w:t>
      </w:r>
      <w:r w:rsidRPr="00676448">
        <w:rPr>
          <w:lang w:val="en-US"/>
        </w:rPr>
        <w:t xml:space="preserve"> allowing access</w:t>
      </w:r>
      <w:r>
        <w:rPr>
          <w:lang w:val="en-US"/>
        </w:rPr>
        <w:t xml:space="preserve"> to the 5G core network via the 5G a</w:t>
      </w:r>
      <w:r w:rsidRPr="00676448">
        <w:rPr>
          <w:lang w:val="en-US"/>
        </w:rPr>
        <w:t xml:space="preserve">ccess </w:t>
      </w:r>
      <w:r>
        <w:rPr>
          <w:lang w:val="en-US"/>
        </w:rPr>
        <w:t>n</w:t>
      </w:r>
      <w:r w:rsidRPr="00676448">
        <w:rPr>
          <w:lang w:val="en-US"/>
        </w:rPr>
        <w:t>etwork</w:t>
      </w:r>
      <w:r w:rsidRPr="00676448">
        <w:t>.</w:t>
      </w:r>
    </w:p>
    <w:p w14:paraId="4D0E5C6A" w14:textId="77777777" w:rsidR="00143E93" w:rsidRPr="00B96F9F" w:rsidRDefault="00143E93" w:rsidP="00143E93">
      <w:pPr>
        <w:rPr>
          <w:b/>
        </w:rPr>
      </w:pPr>
      <w:r w:rsidRPr="00B96F9F">
        <w:rPr>
          <w:b/>
        </w:rPr>
        <w:t>Non-</w:t>
      </w:r>
      <w:r>
        <w:rPr>
          <w:b/>
        </w:rPr>
        <w:t>globally-</w:t>
      </w:r>
      <w:r w:rsidRPr="00B96F9F">
        <w:rPr>
          <w:b/>
        </w:rPr>
        <w:t>unique SNPN identity:</w:t>
      </w:r>
      <w:r w:rsidRPr="00B96F9F">
        <w:t xml:space="preserve"> An SNPN identity with an NID whose assignment mode is set to 1 (see 3GPP TS 23.003 [4]).</w:t>
      </w:r>
    </w:p>
    <w:p w14:paraId="3AFC25F3" w14:textId="77777777" w:rsidR="00143E93" w:rsidRPr="00CC0C94" w:rsidRDefault="00143E93" w:rsidP="00143E93">
      <w:r>
        <w:rPr>
          <w:b/>
        </w:rPr>
        <w:t>In NB-N</w:t>
      </w:r>
      <w:r w:rsidRPr="00CC0C94">
        <w:rPr>
          <w:b/>
        </w:rPr>
        <w:t>1 mode:</w:t>
      </w:r>
      <w:r w:rsidRPr="00CC0C94">
        <w:t xml:space="preserve"> Indicates this paragraph applies only to</w:t>
      </w:r>
      <w:r>
        <w:t xml:space="preserve"> a system which operates in NB-N</w:t>
      </w:r>
      <w:r w:rsidRPr="00CC0C94">
        <w:t>1 mode. For a multi-access system this case applies if the current serving radio access network provides access to network services via E-UTRA</w:t>
      </w:r>
      <w:r>
        <w:t xml:space="preserve"> connected to</w:t>
      </w:r>
      <w:r w:rsidRPr="00CC0C94">
        <w:t xml:space="preserve"> </w:t>
      </w:r>
      <w:r>
        <w:t xml:space="preserve">5GCN </w:t>
      </w:r>
      <w:r w:rsidRPr="00CC0C94">
        <w:t>by NB-</w:t>
      </w:r>
      <w:proofErr w:type="spellStart"/>
      <w:r w:rsidRPr="00CC0C94">
        <w:t>IoT</w:t>
      </w:r>
      <w:proofErr w:type="spellEnd"/>
      <w:r w:rsidRPr="00CC0C94">
        <w:t xml:space="preserve"> </w:t>
      </w:r>
      <w:r w:rsidRPr="00175039">
        <w:t>(see 3GPP TS </w:t>
      </w:r>
      <w:r w:rsidRPr="00175039">
        <w:rPr>
          <w:lang w:eastAsia="zh-CN"/>
        </w:rPr>
        <w:t>36.300 [</w:t>
      </w:r>
      <w:r>
        <w:rPr>
          <w:lang w:eastAsia="zh-CN"/>
        </w:rPr>
        <w:t>25B</w:t>
      </w:r>
      <w:r w:rsidRPr="00175039">
        <w:rPr>
          <w:lang w:eastAsia="zh-CN"/>
        </w:rPr>
        <w:t xml:space="preserve">], </w:t>
      </w:r>
      <w:r w:rsidRPr="00175039">
        <w:t>3GPP TS 36.331 [</w:t>
      </w:r>
      <w:r>
        <w:t>25A</w:t>
      </w:r>
      <w:r w:rsidRPr="00175039">
        <w:t>], 3GPP TS 36.306 [</w:t>
      </w:r>
      <w:r>
        <w:t>25D</w:t>
      </w:r>
      <w:r w:rsidRPr="00175039">
        <w:t>]).</w:t>
      </w:r>
    </w:p>
    <w:p w14:paraId="7648B424" w14:textId="77777777" w:rsidR="00143E93" w:rsidRPr="00CC0C94" w:rsidRDefault="00143E93" w:rsidP="00143E93">
      <w:r>
        <w:rPr>
          <w:b/>
        </w:rPr>
        <w:t>In WB-N</w:t>
      </w:r>
      <w:r w:rsidRPr="00CC0C94">
        <w:rPr>
          <w:b/>
        </w:rPr>
        <w:t>1 mode:</w:t>
      </w:r>
      <w:r w:rsidRPr="00CC0C94">
        <w:t xml:space="preserve"> Indicates this paragraph applies only to</w:t>
      </w:r>
      <w:r>
        <w:t xml:space="preserve"> a system which operates in WB-N</w:t>
      </w:r>
      <w:r w:rsidRPr="00CC0C94">
        <w:t>1 mode. For a multi-access system this case app</w:t>
      </w:r>
      <w:r>
        <w:t>lies if the system operates in N1 mode</w:t>
      </w:r>
      <w:r w:rsidRPr="00FD5449">
        <w:t xml:space="preserve"> </w:t>
      </w:r>
      <w:r>
        <w:t>with E-UTRA connected to 5GCN, but not in NB-N</w:t>
      </w:r>
      <w:r w:rsidRPr="00CC0C94">
        <w:t>1 mode.</w:t>
      </w:r>
    </w:p>
    <w:p w14:paraId="5E33B340" w14:textId="77777777" w:rsidR="00143E93" w:rsidRPr="00CC0C94" w:rsidRDefault="00143E93" w:rsidP="00143E93">
      <w:r>
        <w:rPr>
          <w:b/>
        </w:rPr>
        <w:t>In WB-N</w:t>
      </w:r>
      <w:r w:rsidRPr="00CC0C94">
        <w:rPr>
          <w:b/>
        </w:rPr>
        <w:t>1/CE mode:</w:t>
      </w:r>
      <w:r w:rsidRPr="00CC0C94">
        <w:t xml:space="preserve"> Indicates this paragraph applies only when a UE, which is a CE mode B capable UE (see 3GPP TS 36.306 [</w:t>
      </w:r>
      <w:r>
        <w:t>25D</w:t>
      </w:r>
      <w:r w:rsidRPr="00CC0C94">
        <w:t>]), is ope</w:t>
      </w:r>
      <w:r>
        <w:t>rating in CE mode A or B in WB-N</w:t>
      </w:r>
      <w:r w:rsidRPr="00CC0C94">
        <w:t>1 mode.</w:t>
      </w:r>
    </w:p>
    <w:p w14:paraId="007086EE" w14:textId="77777777" w:rsidR="00143E93" w:rsidRPr="00BD247F" w:rsidRDefault="00143E93" w:rsidP="00143E93">
      <w:r>
        <w:rPr>
          <w:b/>
        </w:rPr>
        <w:t xml:space="preserve">Initial </w:t>
      </w:r>
      <w:r w:rsidRPr="00BD5862">
        <w:rPr>
          <w:b/>
        </w:rPr>
        <w:t>small data rate control parameters</w:t>
      </w:r>
      <w:r>
        <w:rPr>
          <w:b/>
        </w:rPr>
        <w:t>:</w:t>
      </w:r>
      <w:r>
        <w:t xml:space="preserve"> Parameters that, if received by the UE during the establishment of a PDU session, are used as initial parameters to limit the allowed data for the PDU session according to small data rate control after establishment of a PDU session as described in </w:t>
      </w:r>
      <w:proofErr w:type="spellStart"/>
      <w:r>
        <w:t>subclause</w:t>
      </w:r>
      <w:proofErr w:type="spellEnd"/>
      <w:r>
        <w:t> 6.2.13. At expiry of the associated validity period, the i</w:t>
      </w:r>
      <w:r w:rsidRPr="00BD5862">
        <w:t>nitial small data rate control parameters</w:t>
      </w:r>
      <w:r>
        <w:t xml:space="preserve"> are no longer valid and the </w:t>
      </w:r>
      <w:r w:rsidRPr="002D2A31">
        <w:t>small data rate control parameters</w:t>
      </w:r>
      <w:r>
        <w:t xml:space="preserve"> apply.</w:t>
      </w:r>
    </w:p>
    <w:p w14:paraId="77F5026B" w14:textId="77777777" w:rsidR="00143E93" w:rsidRPr="0083064D" w:rsidRDefault="00143E93" w:rsidP="00143E93">
      <w:r>
        <w:rPr>
          <w:b/>
        </w:rPr>
        <w:t>I</w:t>
      </w:r>
      <w:r w:rsidRPr="00BD5862">
        <w:rPr>
          <w:b/>
        </w:rPr>
        <w:t>nitial small data rate control parameters for exception data</w:t>
      </w:r>
      <w:r>
        <w:rPr>
          <w:b/>
        </w:rPr>
        <w:t>:</w:t>
      </w:r>
      <w:r>
        <w:t xml:space="preserve"> Parameters corresponding to i</w:t>
      </w:r>
      <w:r w:rsidRPr="002D2A31">
        <w:t>nitial small data rate control parameters</w:t>
      </w:r>
      <w:r>
        <w:t xml:space="preserve"> for small data rate control of exception data.</w:t>
      </w:r>
    </w:p>
    <w:p w14:paraId="0D6AB84A" w14:textId="77777777" w:rsidR="00143E93" w:rsidRDefault="00143E93" w:rsidP="00143E93">
      <w:r>
        <w:rPr>
          <w:b/>
        </w:rPr>
        <w:t xml:space="preserve">N1 </w:t>
      </w:r>
      <w:r w:rsidRPr="003168A2">
        <w:rPr>
          <w:b/>
        </w:rPr>
        <w:t>NAS signalling connection:</w:t>
      </w:r>
      <w:r w:rsidRPr="003168A2">
        <w:t xml:space="preserve"> </w:t>
      </w:r>
      <w:r>
        <w:t>A</w:t>
      </w:r>
      <w:r w:rsidRPr="003168A2">
        <w:t xml:space="preserve"> peer to peer </w:t>
      </w:r>
      <w:r>
        <w:t>N</w:t>
      </w:r>
      <w:r w:rsidRPr="003168A2">
        <w:t xml:space="preserve">1 mode connection between UE and </w:t>
      </w:r>
      <w:r>
        <w:t>AMF</w:t>
      </w:r>
      <w:r w:rsidRPr="003168A2">
        <w:t>. A</w:t>
      </w:r>
      <w:r>
        <w:t>n N1</w:t>
      </w:r>
      <w:r w:rsidRPr="003168A2">
        <w:t xml:space="preserve"> NAS signalling connection </w:t>
      </w:r>
      <w:r>
        <w:t>is</w:t>
      </w:r>
      <w:r w:rsidRPr="003168A2">
        <w:t xml:space="preserve"> </w:t>
      </w:r>
      <w:r>
        <w:t xml:space="preserve">either </w:t>
      </w:r>
      <w:r w:rsidRPr="003168A2">
        <w:t>t</w:t>
      </w:r>
      <w:r>
        <w:t xml:space="preserve">he concatenation of an </w:t>
      </w:r>
      <w:r w:rsidRPr="003168A2">
        <w:t>RRC connection via the</w:t>
      </w:r>
      <w:r>
        <w:t xml:space="preserve"> </w:t>
      </w:r>
      <w:proofErr w:type="spellStart"/>
      <w:r>
        <w:t>Uu</w:t>
      </w:r>
      <w:proofErr w:type="spellEnd"/>
      <w:r w:rsidRPr="003168A2">
        <w:t xml:space="preserve"> </w:t>
      </w:r>
      <w:r>
        <w:t>reference point</w:t>
      </w:r>
      <w:r w:rsidRPr="003168A2">
        <w:t xml:space="preserve"> and a</w:t>
      </w:r>
      <w:r>
        <w:t>n</w:t>
      </w:r>
      <w:r w:rsidRPr="003168A2">
        <w:t xml:space="preserve"> </w:t>
      </w:r>
      <w:r>
        <w:t xml:space="preserve">NG </w:t>
      </w:r>
      <w:r w:rsidRPr="003168A2">
        <w:t xml:space="preserve">connection via the </w:t>
      </w:r>
      <w:r>
        <w:t>N2</w:t>
      </w:r>
      <w:r w:rsidRPr="003168A2">
        <w:t xml:space="preserve"> </w:t>
      </w:r>
      <w:r>
        <w:t>reference point for</w:t>
      </w:r>
      <w:r w:rsidRPr="00FE7AB0">
        <w:t xml:space="preserve"> 3GPP access</w:t>
      </w:r>
      <w:r>
        <w:t xml:space="preserve">, or the concatenation of an IPsec tunnel via the </w:t>
      </w:r>
      <w:proofErr w:type="spellStart"/>
      <w:r>
        <w:t>NWu</w:t>
      </w:r>
      <w:proofErr w:type="spellEnd"/>
      <w:r>
        <w:t xml:space="preserve"> reference point and an NG connection via the N2 reference point for</w:t>
      </w:r>
      <w:r w:rsidRPr="00FE7AB0">
        <w:t xml:space="preserve"> non-3GPP access</w:t>
      </w:r>
      <w:r>
        <w:t>.</w:t>
      </w:r>
    </w:p>
    <w:p w14:paraId="522C9FCF" w14:textId="77777777" w:rsidR="00143E93" w:rsidRPr="00CC0C94" w:rsidRDefault="00143E93" w:rsidP="00143E93">
      <w:pPr>
        <w:keepLines/>
      </w:pPr>
      <w:r>
        <w:rPr>
          <w:b/>
        </w:rPr>
        <w:t>N6 PDU session</w:t>
      </w:r>
      <w:r w:rsidRPr="00CC0C94">
        <w:rPr>
          <w:b/>
        </w:rPr>
        <w:t>:</w:t>
      </w:r>
      <w:r w:rsidRPr="00CC0C94">
        <w:t xml:space="preserve"> A </w:t>
      </w:r>
      <w:r>
        <w:t>PDU session</w:t>
      </w:r>
      <w:r w:rsidRPr="00CC0C94">
        <w:t xml:space="preserve"> established between the UE and the </w:t>
      </w:r>
      <w:r>
        <w:t>User Plane Function (UPF)</w:t>
      </w:r>
      <w:r w:rsidRPr="00CC0C94">
        <w:t xml:space="preserve"> </w:t>
      </w:r>
      <w:r>
        <w:t xml:space="preserve">for transmitting the UE's IP data, </w:t>
      </w:r>
      <w:r w:rsidRPr="007E0447">
        <w:t>Ethernet</w:t>
      </w:r>
      <w:r>
        <w:t xml:space="preserve"> data or </w:t>
      </w:r>
      <w:proofErr w:type="gramStart"/>
      <w:r>
        <w:t>U</w:t>
      </w:r>
      <w:r w:rsidRPr="007E0447">
        <w:t>nstructured</w:t>
      </w:r>
      <w:proofErr w:type="gramEnd"/>
      <w:r w:rsidRPr="00CC0C94">
        <w:t xml:space="preserve"> data related to a specific application.</w:t>
      </w:r>
    </w:p>
    <w:p w14:paraId="14FBB97E" w14:textId="77777777" w:rsidR="00143E93" w:rsidRPr="00CC0C94" w:rsidRDefault="00143E93" w:rsidP="00143E93">
      <w:pPr>
        <w:keepLines/>
      </w:pPr>
      <w:r>
        <w:rPr>
          <w:b/>
        </w:rPr>
        <w:t>N</w:t>
      </w:r>
      <w:r w:rsidRPr="00CC0C94">
        <w:rPr>
          <w:b/>
        </w:rPr>
        <w:t xml:space="preserve">EF </w:t>
      </w:r>
      <w:r>
        <w:rPr>
          <w:b/>
        </w:rPr>
        <w:t>PDU session</w:t>
      </w:r>
      <w:r w:rsidRPr="00CC0C94">
        <w:rPr>
          <w:b/>
        </w:rPr>
        <w:t>:</w:t>
      </w:r>
      <w:r w:rsidRPr="00CC0C94">
        <w:t xml:space="preserve"> A </w:t>
      </w:r>
      <w:r w:rsidRPr="008665FF">
        <w:t>PDU session</w:t>
      </w:r>
      <w:r w:rsidRPr="00CC0C94">
        <w:t xml:space="preserve"> established between the UE and the </w:t>
      </w:r>
      <w:r>
        <w:t>Network Exposure Function (N</w:t>
      </w:r>
      <w:r w:rsidRPr="00CC0C94">
        <w:t xml:space="preserve">EF) for transmitting the UE's </w:t>
      </w:r>
      <w:proofErr w:type="gramStart"/>
      <w:r>
        <w:t>U</w:t>
      </w:r>
      <w:r w:rsidRPr="007E0447">
        <w:t>nstructured</w:t>
      </w:r>
      <w:proofErr w:type="gramEnd"/>
      <w:r w:rsidRPr="00CC0C94">
        <w:t xml:space="preserve"> data related to a specific application.</w:t>
      </w:r>
    </w:p>
    <w:p w14:paraId="1807E2D4" w14:textId="77777777" w:rsidR="00143E93" w:rsidRPr="00250EE0" w:rsidRDefault="00143E93" w:rsidP="00143E93">
      <w:pPr>
        <w:rPr>
          <w:lang w:val="en-US"/>
        </w:rPr>
      </w:pPr>
      <w:r w:rsidRPr="00250EE0">
        <w:rPr>
          <w:b/>
          <w:lang w:val="en-US"/>
        </w:rPr>
        <w:t>Network slicing information:</w:t>
      </w:r>
      <w:r w:rsidRPr="00250EE0">
        <w:rPr>
          <w:lang w:val="en-US"/>
        </w:rPr>
        <w:t xml:space="preserve"> information stored at the UE consisting of one or more of the following:</w:t>
      </w:r>
    </w:p>
    <w:p w14:paraId="0195A082" w14:textId="77777777" w:rsidR="00143E93" w:rsidRDefault="00143E93" w:rsidP="00143E93">
      <w:pPr>
        <w:pStyle w:val="B1"/>
        <w:rPr>
          <w:lang w:val="en-US"/>
        </w:rPr>
      </w:pPr>
      <w:r>
        <w:rPr>
          <w:lang w:val="en-US"/>
        </w:rPr>
        <w:t>a)</w:t>
      </w:r>
      <w:r>
        <w:rPr>
          <w:lang w:val="en-US"/>
        </w:rPr>
        <w:tab/>
      </w:r>
      <w:proofErr w:type="gramStart"/>
      <w:r>
        <w:rPr>
          <w:lang w:val="en-US"/>
        </w:rPr>
        <w:t>default</w:t>
      </w:r>
      <w:proofErr w:type="gramEnd"/>
      <w:r>
        <w:rPr>
          <w:lang w:val="en-US"/>
        </w:rPr>
        <w:t xml:space="preserve"> </w:t>
      </w:r>
      <w:r>
        <w:t>configured NSSAI;</w:t>
      </w:r>
    </w:p>
    <w:p w14:paraId="643B4542" w14:textId="77777777" w:rsidR="00143E93" w:rsidRDefault="00143E93" w:rsidP="00143E93">
      <w:pPr>
        <w:pStyle w:val="B1"/>
        <w:rPr>
          <w:lang w:val="en-US"/>
        </w:rPr>
      </w:pPr>
      <w:proofErr w:type="gramStart"/>
      <w:r>
        <w:rPr>
          <w:lang w:val="en-US"/>
        </w:rPr>
        <w:t>b</w:t>
      </w:r>
      <w:proofErr w:type="gramEnd"/>
      <w:r>
        <w:rPr>
          <w:lang w:val="en-US"/>
        </w:rPr>
        <w:t>)</w:t>
      </w:r>
      <w:r>
        <w:rPr>
          <w:lang w:val="en-US"/>
        </w:rPr>
        <w:tab/>
      </w:r>
      <w:r w:rsidRPr="00250EE0">
        <w:rPr>
          <w:lang w:val="en-US"/>
        </w:rPr>
        <w:t>configured NSSAI for a PLMN</w:t>
      </w:r>
      <w:r w:rsidRPr="00DD22EC">
        <w:t xml:space="preserve"> or an SNPN</w:t>
      </w:r>
      <w:r w:rsidRPr="00250EE0">
        <w:rPr>
          <w:lang w:val="en-US"/>
        </w:rPr>
        <w:t>;</w:t>
      </w:r>
    </w:p>
    <w:p w14:paraId="50DCF15C" w14:textId="77777777" w:rsidR="00DE3C99" w:rsidRDefault="00143E93" w:rsidP="00143E93">
      <w:pPr>
        <w:pStyle w:val="B1"/>
        <w:rPr>
          <w:ins w:id="11" w:author="김선희/선임연구원/미래기술센터 C&amp;M표준(연)5G무선통신표준Task(sunhee.kim@lge.com)" w:date="2020-02-20T18:18:00Z"/>
          <w:lang w:val="en-US"/>
        </w:rPr>
      </w:pPr>
      <w:proofErr w:type="gramStart"/>
      <w:r>
        <w:rPr>
          <w:lang w:val="en-US"/>
        </w:rPr>
        <w:lastRenderedPageBreak/>
        <w:t>c</w:t>
      </w:r>
      <w:proofErr w:type="gramEnd"/>
      <w:r>
        <w:rPr>
          <w:lang w:val="en-US"/>
        </w:rPr>
        <w:t>)</w:t>
      </w:r>
      <w:r>
        <w:rPr>
          <w:lang w:val="en-US"/>
        </w:rPr>
        <w:tab/>
        <w:t xml:space="preserve">mapped S-NSSAI(s) for </w:t>
      </w:r>
      <w:r w:rsidRPr="00250EE0">
        <w:rPr>
          <w:lang w:val="en-US"/>
        </w:rPr>
        <w:t>the configured NSSAI for a PLMN</w:t>
      </w:r>
      <w:r>
        <w:rPr>
          <w:lang w:val="en-US"/>
        </w:rPr>
        <w:t xml:space="preserve">; </w:t>
      </w:r>
    </w:p>
    <w:p w14:paraId="47242971" w14:textId="77777777" w:rsidR="00143E93" w:rsidRDefault="00DE3C99" w:rsidP="00143E93">
      <w:pPr>
        <w:pStyle w:val="B1"/>
        <w:rPr>
          <w:lang w:val="en-US"/>
        </w:rPr>
      </w:pPr>
      <w:commentRangeStart w:id="12"/>
      <w:ins w:id="13" w:author="김선희/선임연구원/미래기술센터 C&amp;M표준(연)5G무선통신표준Task(sunhee.kim@lge.com)" w:date="2020-02-20T18:18:00Z">
        <w:r>
          <w:rPr>
            <w:lang w:val="en-US"/>
          </w:rPr>
          <w:t xml:space="preserve">d) </w:t>
        </w:r>
        <w:proofErr w:type="gramStart"/>
        <w:r>
          <w:rPr>
            <w:lang w:val="en-US"/>
          </w:rPr>
          <w:t>pending</w:t>
        </w:r>
        <w:proofErr w:type="gramEnd"/>
        <w:r>
          <w:rPr>
            <w:lang w:val="en-US"/>
          </w:rPr>
          <w:t xml:space="preserve"> NSSAI; </w:t>
        </w:r>
      </w:ins>
      <w:commentRangeEnd w:id="12"/>
      <w:r w:rsidR="00CF5EAB">
        <w:rPr>
          <w:rStyle w:val="ab"/>
        </w:rPr>
        <w:commentReference w:id="12"/>
      </w:r>
      <w:r w:rsidR="00143E93">
        <w:rPr>
          <w:lang w:val="en-US"/>
        </w:rPr>
        <w:t>and</w:t>
      </w:r>
    </w:p>
    <w:p w14:paraId="5156B7C8" w14:textId="77777777" w:rsidR="00143E93" w:rsidRDefault="00143E93" w:rsidP="00143E93">
      <w:pPr>
        <w:pStyle w:val="B1"/>
        <w:rPr>
          <w:lang w:val="en-US"/>
        </w:rPr>
      </w:pPr>
      <w:del w:id="14" w:author="김선희/선임연구원/미래기술센터 C&amp;M표준(연)5G무선통신표준Task(sunhee.kim@lge.com)" w:date="2020-02-20T18:18:00Z">
        <w:r w:rsidDel="00DE3C99">
          <w:rPr>
            <w:lang w:val="en-US"/>
          </w:rPr>
          <w:delText>d</w:delText>
        </w:r>
      </w:del>
      <w:ins w:id="15" w:author="김선희/선임연구원/미래기술센터 C&amp;M표준(연)5G무선통신표준Task(sunhee.kim@lge.com)" w:date="2020-02-20T18:18:00Z">
        <w:r w:rsidR="00DE3C99">
          <w:rPr>
            <w:lang w:val="en-US"/>
          </w:rPr>
          <w:t>e</w:t>
        </w:r>
      </w:ins>
      <w:r>
        <w:rPr>
          <w:lang w:val="en-US"/>
        </w:rPr>
        <w:t>)</w:t>
      </w:r>
      <w:r>
        <w:rPr>
          <w:lang w:val="en-US"/>
        </w:rPr>
        <w:tab/>
      </w:r>
      <w:proofErr w:type="gramStart"/>
      <w:r>
        <w:rPr>
          <w:lang w:val="en-US"/>
        </w:rPr>
        <w:t>for</w:t>
      </w:r>
      <w:proofErr w:type="gramEnd"/>
      <w:r>
        <w:rPr>
          <w:lang w:val="en-US"/>
        </w:rPr>
        <w:t xml:space="preserve"> each access type:</w:t>
      </w:r>
    </w:p>
    <w:p w14:paraId="06D5446F" w14:textId="77777777" w:rsidR="00143E93" w:rsidRDefault="00143E93" w:rsidP="00143E93">
      <w:pPr>
        <w:pStyle w:val="B2"/>
        <w:rPr>
          <w:lang w:val="en-US"/>
        </w:rPr>
      </w:pPr>
      <w:r>
        <w:rPr>
          <w:lang w:val="en-US"/>
        </w:rPr>
        <w:t>1)</w:t>
      </w:r>
      <w:r>
        <w:rPr>
          <w:lang w:val="en-US"/>
        </w:rPr>
        <w:tab/>
      </w:r>
      <w:proofErr w:type="gramStart"/>
      <w:r>
        <w:rPr>
          <w:lang w:val="en-US"/>
        </w:rPr>
        <w:t>allowed</w:t>
      </w:r>
      <w:proofErr w:type="gramEnd"/>
      <w:r>
        <w:rPr>
          <w:lang w:val="en-US"/>
        </w:rPr>
        <w:t xml:space="preserve"> NSSAI for a PLMN</w:t>
      </w:r>
      <w:r w:rsidRPr="00DD22EC">
        <w:t xml:space="preserve"> or an SNPN</w:t>
      </w:r>
      <w:r>
        <w:rPr>
          <w:lang w:val="en-US"/>
        </w:rPr>
        <w:t>; and</w:t>
      </w:r>
    </w:p>
    <w:p w14:paraId="3EAF0275" w14:textId="77777777" w:rsidR="00143E93" w:rsidRPr="00250EE0" w:rsidRDefault="00143E93" w:rsidP="00143E93">
      <w:pPr>
        <w:pStyle w:val="B2"/>
      </w:pPr>
      <w:r>
        <w:rPr>
          <w:lang w:val="en-US"/>
        </w:rPr>
        <w:t>2)</w:t>
      </w:r>
      <w:r>
        <w:rPr>
          <w:lang w:val="en-US"/>
        </w:rPr>
        <w:tab/>
      </w:r>
      <w:proofErr w:type="gramStart"/>
      <w:r>
        <w:rPr>
          <w:lang w:val="en-US"/>
        </w:rPr>
        <w:t>mapped</w:t>
      </w:r>
      <w:proofErr w:type="gramEnd"/>
      <w:r>
        <w:rPr>
          <w:lang w:val="en-US"/>
        </w:rPr>
        <w:t xml:space="preserve"> S-NSSAI(s) for </w:t>
      </w:r>
      <w:r>
        <w:t>the allowed NSSAI for a PLMN.</w:t>
      </w:r>
    </w:p>
    <w:p w14:paraId="5AFE1BD1" w14:textId="77777777" w:rsidR="00143E93" w:rsidRPr="005A76F1" w:rsidRDefault="00143E93" w:rsidP="00143E93">
      <w:pPr>
        <w:rPr>
          <w:lang w:val="en-US"/>
        </w:rPr>
      </w:pPr>
      <w:r>
        <w:rPr>
          <w:b/>
        </w:rPr>
        <w:t>Non-</w:t>
      </w:r>
      <w:proofErr w:type="spellStart"/>
      <w:r>
        <w:rPr>
          <w:b/>
        </w:rPr>
        <w:t>cleartext</w:t>
      </w:r>
      <w:proofErr w:type="spellEnd"/>
      <w:r>
        <w:rPr>
          <w:b/>
        </w:rPr>
        <w:t xml:space="preserve"> IEs</w:t>
      </w:r>
      <w:r w:rsidRPr="00FE335A">
        <w:rPr>
          <w:b/>
        </w:rPr>
        <w:t>:</w:t>
      </w:r>
      <w:r>
        <w:rPr>
          <w:b/>
        </w:rPr>
        <w:t xml:space="preserve"> </w:t>
      </w:r>
      <w:r w:rsidRPr="0088580E">
        <w:t xml:space="preserve">Information elements that </w:t>
      </w:r>
      <w:r>
        <w:t xml:space="preserve">are not </w:t>
      </w:r>
      <w:proofErr w:type="spellStart"/>
      <w:r>
        <w:t>cleartext</w:t>
      </w:r>
      <w:proofErr w:type="spellEnd"/>
      <w:r>
        <w:t xml:space="preserve"> IEs</w:t>
      </w:r>
      <w:r>
        <w:rPr>
          <w:lang w:val="en-US"/>
        </w:rPr>
        <w:t>.</w:t>
      </w:r>
    </w:p>
    <w:p w14:paraId="617E0E8B" w14:textId="77777777" w:rsidR="00143E93" w:rsidRDefault="00143E93" w:rsidP="00143E93">
      <w:pPr>
        <w:rPr>
          <w:lang w:val="en-US"/>
        </w:rPr>
      </w:pPr>
      <w:r>
        <w:rPr>
          <w:b/>
        </w:rPr>
        <w:t>Non-e</w:t>
      </w:r>
      <w:r w:rsidRPr="00FE335A">
        <w:rPr>
          <w:b/>
        </w:rPr>
        <w:t>mergency PDU session:</w:t>
      </w:r>
      <w:r>
        <w:rPr>
          <w:b/>
        </w:rPr>
        <w:t xml:space="preserve"> </w:t>
      </w:r>
      <w:r w:rsidRPr="00FE335A">
        <w:rPr>
          <w:lang w:val="en-US"/>
        </w:rPr>
        <w:t>A</w:t>
      </w:r>
      <w:r>
        <w:rPr>
          <w:lang w:val="en-US"/>
        </w:rPr>
        <w:t>ny</w:t>
      </w:r>
      <w:r w:rsidRPr="00FE335A">
        <w:rPr>
          <w:lang w:val="en-US"/>
        </w:rPr>
        <w:t xml:space="preserve"> PDU session</w:t>
      </w:r>
      <w:r>
        <w:rPr>
          <w:lang w:val="en-US"/>
        </w:rPr>
        <w:t xml:space="preserve"> which is not an emergency PDU session.</w:t>
      </w:r>
    </w:p>
    <w:p w14:paraId="3C00E0BC" w14:textId="77777777" w:rsidR="00143E93" w:rsidRPr="003168A2" w:rsidRDefault="00143E93" w:rsidP="00143E93">
      <w:r>
        <w:rPr>
          <w:b/>
        </w:rPr>
        <w:t>PDU</w:t>
      </w:r>
      <w:r w:rsidRPr="003168A2">
        <w:rPr>
          <w:b/>
        </w:rPr>
        <w:t xml:space="preserve"> address:</w:t>
      </w:r>
      <w:r w:rsidRPr="003168A2">
        <w:t xml:space="preserve"> </w:t>
      </w:r>
      <w:r>
        <w:t>A</w:t>
      </w:r>
      <w:r w:rsidRPr="003168A2">
        <w:t>n IP add</w:t>
      </w:r>
      <w:r>
        <w:t>ress assigned to the UE by the packet data network</w:t>
      </w:r>
      <w:r w:rsidRPr="003168A2">
        <w:t>.</w:t>
      </w:r>
    </w:p>
    <w:p w14:paraId="08BA57E7" w14:textId="77777777" w:rsidR="00143E93" w:rsidRPr="00235394" w:rsidRDefault="00143E93" w:rsidP="00143E93">
      <w:r>
        <w:rPr>
          <w:b/>
        </w:rPr>
        <w:t>PDU session for LADN</w:t>
      </w:r>
      <w:r w:rsidRPr="00676448">
        <w:rPr>
          <w:b/>
        </w:rPr>
        <w:t>:</w:t>
      </w:r>
      <w:r w:rsidRPr="005D6034">
        <w:t xml:space="preserve"> </w:t>
      </w:r>
      <w:r>
        <w:t xml:space="preserve">A </w:t>
      </w:r>
      <w:r w:rsidRPr="005D6034">
        <w:t xml:space="preserve">PDU </w:t>
      </w:r>
      <w:r>
        <w:t>session with a DNN associated with a LADN</w:t>
      </w:r>
      <w:r w:rsidRPr="005D6034">
        <w:t>.</w:t>
      </w:r>
    </w:p>
    <w:p w14:paraId="6FCAF6F5" w14:textId="77777777" w:rsidR="00143E93" w:rsidRPr="00235394" w:rsidRDefault="00143E93" w:rsidP="00143E93">
      <w:r>
        <w:rPr>
          <w:b/>
        </w:rPr>
        <w:t>PDU session with suspended user-plane resources</w:t>
      </w:r>
      <w:r w:rsidRPr="00676448">
        <w:rPr>
          <w:b/>
        </w:rPr>
        <w:t>:</w:t>
      </w:r>
      <w:r w:rsidRPr="005D6034">
        <w:t xml:space="preserve"> </w:t>
      </w:r>
      <w:r>
        <w:t xml:space="preserve">A </w:t>
      </w:r>
      <w:r w:rsidRPr="00AA7E04">
        <w:t xml:space="preserve">PDU session for which user-plane resources were established </w:t>
      </w:r>
      <w:r>
        <w:t>or re-established, and for which data radio bearer</w:t>
      </w:r>
      <w:r w:rsidRPr="00AA7E04">
        <w:t>s were suspended</w:t>
      </w:r>
      <w:r>
        <w:t xml:space="preserve"> when </w:t>
      </w:r>
      <w:r w:rsidRPr="00AA7E04">
        <w:t>transit</w:t>
      </w:r>
      <w:r>
        <w:t>ing</w:t>
      </w:r>
      <w:r w:rsidRPr="00AA7E04">
        <w:t xml:space="preserve"> to 5GMM-CONNECTED mode with RRC inactive indication</w:t>
      </w:r>
      <w:r w:rsidRPr="005D6034">
        <w:t>.</w:t>
      </w:r>
    </w:p>
    <w:p w14:paraId="5870FE21" w14:textId="77777777" w:rsidR="00143E93" w:rsidRPr="008804A7" w:rsidRDefault="00143E93" w:rsidP="00143E93">
      <w:pPr>
        <w:rPr>
          <w:lang w:val="en-US"/>
        </w:rPr>
      </w:pPr>
      <w:commentRangeStart w:id="16"/>
      <w:del w:id="17" w:author="김선희/선임연구원/미래기술센터 C&amp;M표준(연)5G무선통신표준Task(sunhee.kim@lge.com)" w:date="2020-02-17T15:19:00Z">
        <w:r w:rsidDel="00720A21">
          <w:rPr>
            <w:b/>
          </w:rPr>
          <w:delText>Pending NSSAI:</w:delText>
        </w:r>
        <w:r w:rsidDel="00720A21">
          <w:delText xml:space="preserve"> A set of S-NSSAIs sent by the AMF in the </w:delText>
        </w:r>
        <w:r w:rsidDel="00720A21">
          <w:rPr>
            <w:lang w:val="en-US"/>
          </w:rPr>
          <w:delText>Pending</w:delText>
        </w:r>
        <w:r w:rsidDel="00720A21">
          <w:delText xml:space="preserve"> NSSAI IE to inform the UE about S-NSSAI(s) for which the </w:delText>
        </w:r>
        <w:r w:rsidRPr="00113E0C" w:rsidDel="00720A21">
          <w:delText>network slice-specific authentication and authorization</w:delText>
        </w:r>
        <w:r w:rsidDel="00720A21">
          <w:delText xml:space="preserve"> procedure is </w:delText>
        </w:r>
        <w:r w:rsidRPr="000C295D" w:rsidDel="00720A21">
          <w:delText>pending.</w:delText>
        </w:r>
      </w:del>
      <w:commentRangeEnd w:id="16"/>
      <w:r w:rsidR="00CF5EAB">
        <w:rPr>
          <w:rStyle w:val="ab"/>
        </w:rPr>
        <w:commentReference w:id="16"/>
      </w:r>
    </w:p>
    <w:p w14:paraId="01D20BD6" w14:textId="77777777" w:rsidR="00143E93" w:rsidRPr="00F623A9" w:rsidRDefault="00143E93" w:rsidP="00143E93">
      <w:r>
        <w:rPr>
          <w:b/>
        </w:rPr>
        <w:t>Persistent PDU session</w:t>
      </w:r>
      <w:r w:rsidRPr="00886B73">
        <w:rPr>
          <w:b/>
        </w:rPr>
        <w:t>:</w:t>
      </w:r>
      <w:r w:rsidRPr="004B2E5B">
        <w:rPr>
          <w:lang w:eastAsia="ja-JP"/>
        </w:rPr>
        <w:t xml:space="preserve"> </w:t>
      </w:r>
      <w:proofErr w:type="gramStart"/>
      <w:r>
        <w:rPr>
          <w:lang w:eastAsia="ja-JP"/>
        </w:rPr>
        <w:t>either a</w:t>
      </w:r>
      <w:r w:rsidRPr="00AC0050">
        <w:rPr>
          <w:lang w:eastAsia="ja-JP"/>
        </w:rPr>
        <w:t xml:space="preserve"> </w:t>
      </w:r>
      <w:r w:rsidRPr="00D95EC6">
        <w:rPr>
          <w:lang w:eastAsia="ja-JP"/>
        </w:rPr>
        <w:t xml:space="preserve">non-emergency </w:t>
      </w:r>
      <w:r>
        <w:rPr>
          <w:lang w:eastAsia="ja-JP"/>
        </w:rPr>
        <w:t>PDU session contains</w:t>
      </w:r>
      <w:r w:rsidRPr="00AC0050">
        <w:rPr>
          <w:lang w:eastAsia="ja-JP"/>
        </w:rPr>
        <w:t xml:space="preserve"> a GBR </w:t>
      </w:r>
      <w:proofErr w:type="spellStart"/>
      <w:r>
        <w:rPr>
          <w:lang w:eastAsia="ja-JP"/>
        </w:rPr>
        <w:t>QoS</w:t>
      </w:r>
      <w:proofErr w:type="spellEnd"/>
      <w:r>
        <w:rPr>
          <w:lang w:eastAsia="ja-JP"/>
        </w:rPr>
        <w:t xml:space="preserve"> flow</w:t>
      </w:r>
      <w:r w:rsidRPr="00AC0050">
        <w:rPr>
          <w:lang w:eastAsia="ja-JP"/>
        </w:rPr>
        <w:t xml:space="preserve"> with </w:t>
      </w:r>
      <w:proofErr w:type="spellStart"/>
      <w:r w:rsidRPr="00AC0050">
        <w:rPr>
          <w:lang w:eastAsia="ja-JP"/>
        </w:rPr>
        <w:t>QoS</w:t>
      </w:r>
      <w:proofErr w:type="spellEnd"/>
      <w:r w:rsidRPr="00AC0050">
        <w:rPr>
          <w:lang w:eastAsia="ja-JP"/>
        </w:rPr>
        <w:t xml:space="preserve"> equivalent to </w:t>
      </w:r>
      <w:proofErr w:type="spellStart"/>
      <w:r w:rsidRPr="00AC0050">
        <w:rPr>
          <w:lang w:eastAsia="ja-JP"/>
        </w:rPr>
        <w:t>QoS</w:t>
      </w:r>
      <w:proofErr w:type="spellEnd"/>
      <w:r w:rsidRPr="00AC0050">
        <w:rPr>
          <w:lang w:eastAsia="ja-JP"/>
        </w:rPr>
        <w:t xml:space="preserve"> of teleservice 11 and</w:t>
      </w:r>
      <w:proofErr w:type="gramEnd"/>
      <w:r w:rsidRPr="00AC0050">
        <w:rPr>
          <w:lang w:eastAsia="ja-JP"/>
        </w:rPr>
        <w:t xml:space="preserve"> where there is a radio bearer associated with that </w:t>
      </w:r>
      <w:r>
        <w:rPr>
          <w:lang w:eastAsia="ja-JP"/>
        </w:rPr>
        <w:t>PDU session,</w:t>
      </w:r>
      <w:r w:rsidRPr="00AC0050">
        <w:rPr>
          <w:lang w:eastAsia="ja-JP"/>
        </w:rPr>
        <w:t xml:space="preserve"> or an emergency </w:t>
      </w:r>
      <w:r>
        <w:rPr>
          <w:lang w:eastAsia="ja-JP"/>
        </w:rPr>
        <w:t xml:space="preserve">PDU session </w:t>
      </w:r>
      <w:r w:rsidRPr="00AC0050">
        <w:rPr>
          <w:lang w:eastAsia="ja-JP"/>
        </w:rPr>
        <w:t>where there is a radio bearer associated with that</w:t>
      </w:r>
      <w:r>
        <w:rPr>
          <w:lang w:eastAsia="ja-JP"/>
        </w:rPr>
        <w:t xml:space="preserve"> PDU session.</w:t>
      </w:r>
    </w:p>
    <w:p w14:paraId="721CCE08" w14:textId="77777777" w:rsidR="00143E93" w:rsidRPr="00703C41" w:rsidRDefault="00143E93" w:rsidP="00143E93">
      <w:pPr>
        <w:pStyle w:val="NO"/>
      </w:pPr>
      <w:r>
        <w:t>NOTE 2</w:t>
      </w:r>
      <w:r w:rsidRPr="00703C41">
        <w:t>:</w:t>
      </w:r>
      <w:r w:rsidRPr="00703C41">
        <w:tab/>
      </w:r>
      <w:r>
        <w:t>An example of a persistent</w:t>
      </w:r>
      <w:r>
        <w:rPr>
          <w:lang w:eastAsia="ja-JP"/>
        </w:rPr>
        <w:t xml:space="preserve"> PDU session is </w:t>
      </w:r>
      <w:r w:rsidRPr="004B2E5B">
        <w:rPr>
          <w:lang w:eastAsia="ja-JP"/>
        </w:rPr>
        <w:t xml:space="preserve">a non-emergency </w:t>
      </w:r>
      <w:r>
        <w:rPr>
          <w:lang w:eastAsia="ja-JP"/>
        </w:rPr>
        <w:t>PDU session</w:t>
      </w:r>
      <w:r w:rsidRPr="004B2E5B">
        <w:rPr>
          <w:lang w:eastAsia="ja-JP"/>
        </w:rPr>
        <w:t xml:space="preserve"> </w:t>
      </w:r>
      <w:r>
        <w:t>with 5Q</w:t>
      </w:r>
      <w:r w:rsidRPr="007E74C2">
        <w:t>I = 1</w:t>
      </w:r>
      <w:r>
        <w:t xml:space="preserve"> </w:t>
      </w:r>
      <w:r w:rsidRPr="004B2E5B">
        <w:rPr>
          <w:lang w:eastAsia="ja-JP"/>
        </w:rPr>
        <w:t>where th</w:t>
      </w:r>
      <w:r>
        <w:rPr>
          <w:lang w:eastAsia="ja-JP"/>
        </w:rPr>
        <w:t xml:space="preserve">ere is </w:t>
      </w:r>
      <w:r w:rsidRPr="004B2E5B">
        <w:rPr>
          <w:lang w:eastAsia="ja-JP"/>
        </w:rPr>
        <w:t xml:space="preserve">a radio bearer </w:t>
      </w:r>
      <w:r>
        <w:rPr>
          <w:lang w:eastAsia="ja-JP"/>
        </w:rPr>
        <w:t>associated with that context</w:t>
      </w:r>
      <w:r>
        <w:t>.</w:t>
      </w:r>
    </w:p>
    <w:p w14:paraId="5618F913" w14:textId="77777777" w:rsidR="00143E93" w:rsidRPr="003168A2" w:rsidRDefault="00143E93" w:rsidP="00143E93">
      <w:pPr>
        <w:rPr>
          <w:lang w:eastAsia="ja-JP"/>
        </w:rPr>
      </w:pPr>
      <w:r>
        <w:rPr>
          <w:rFonts w:hint="eastAsia"/>
          <w:b/>
          <w:lang w:eastAsia="ja-JP"/>
        </w:rPr>
        <w:t>Procedure t</w:t>
      </w:r>
      <w:r w:rsidRPr="003168A2">
        <w:rPr>
          <w:rFonts w:hint="eastAsia"/>
          <w:b/>
          <w:lang w:eastAsia="ja-JP"/>
        </w:rPr>
        <w:t xml:space="preserve">ransaction </w:t>
      </w:r>
      <w:r>
        <w:rPr>
          <w:b/>
          <w:lang w:eastAsia="ja-JP"/>
        </w:rPr>
        <w:t>i</w:t>
      </w:r>
      <w:r w:rsidRPr="003168A2">
        <w:rPr>
          <w:rFonts w:hint="eastAsia"/>
          <w:b/>
          <w:lang w:eastAsia="ja-JP"/>
        </w:rPr>
        <w:t>dentity:</w:t>
      </w:r>
      <w:r w:rsidRPr="003168A2">
        <w:t xml:space="preserve"> </w:t>
      </w:r>
      <w:r w:rsidRPr="003168A2">
        <w:rPr>
          <w:lang w:eastAsia="ja-JP"/>
        </w:rPr>
        <w:t>An</w:t>
      </w:r>
      <w:r w:rsidRPr="003168A2">
        <w:rPr>
          <w:rFonts w:hint="eastAsia"/>
          <w:lang w:eastAsia="ja-JP"/>
        </w:rPr>
        <w:t xml:space="preserve"> identity which is dynamically allocated by the UE for </w:t>
      </w:r>
      <w:r w:rsidRPr="003168A2">
        <w:rPr>
          <w:lang w:eastAsia="ja-JP"/>
        </w:rPr>
        <w:t xml:space="preserve">the </w:t>
      </w:r>
      <w:r w:rsidRPr="003168A2">
        <w:rPr>
          <w:rFonts w:hint="eastAsia"/>
          <w:lang w:eastAsia="ja-JP"/>
        </w:rPr>
        <w:t>UE</w:t>
      </w:r>
      <w:r>
        <w:rPr>
          <w:lang w:eastAsia="ja-JP"/>
        </w:rPr>
        <w:t>-</w:t>
      </w:r>
      <w:r w:rsidRPr="003168A2">
        <w:rPr>
          <w:rFonts w:hint="eastAsia"/>
          <w:lang w:eastAsia="ja-JP"/>
        </w:rPr>
        <w:t xml:space="preserve">requested </w:t>
      </w:r>
      <w:r>
        <w:rPr>
          <w:lang w:eastAsia="ja-JP"/>
        </w:rPr>
        <w:t>5G</w:t>
      </w:r>
      <w:r w:rsidRPr="003168A2">
        <w:rPr>
          <w:rFonts w:hint="eastAsia"/>
          <w:lang w:eastAsia="zh-CN"/>
        </w:rPr>
        <w:t>SM</w:t>
      </w:r>
      <w:r w:rsidRPr="003168A2">
        <w:rPr>
          <w:lang w:eastAsia="zh-CN"/>
        </w:rPr>
        <w:t xml:space="preserve"> </w:t>
      </w:r>
      <w:r w:rsidRPr="003168A2">
        <w:rPr>
          <w:rFonts w:hint="eastAsia"/>
          <w:lang w:eastAsia="ja-JP"/>
        </w:rPr>
        <w:t>procedure</w:t>
      </w:r>
      <w:r w:rsidRPr="003168A2">
        <w:rPr>
          <w:lang w:eastAsia="ja-JP"/>
        </w:rPr>
        <w:t>s</w:t>
      </w:r>
      <w:r>
        <w:rPr>
          <w:lang w:eastAsia="ja-JP"/>
        </w:rPr>
        <w:t xml:space="preserve">, or allocated by the UE or the PCF for the </w:t>
      </w:r>
      <w:r>
        <w:t>UE policy delivery procedures</w:t>
      </w:r>
      <w:r w:rsidRPr="003168A2">
        <w:rPr>
          <w:rFonts w:hint="eastAsia"/>
          <w:lang w:eastAsia="ja-JP"/>
        </w:rPr>
        <w:t xml:space="preserve">. The </w:t>
      </w:r>
      <w:r w:rsidRPr="003168A2">
        <w:rPr>
          <w:lang w:eastAsia="ja-JP"/>
        </w:rPr>
        <w:t>p</w:t>
      </w:r>
      <w:r w:rsidRPr="003168A2">
        <w:rPr>
          <w:rFonts w:hint="eastAsia"/>
          <w:lang w:eastAsia="ja-JP"/>
        </w:rPr>
        <w:t xml:space="preserve">rocedure </w:t>
      </w:r>
      <w:r w:rsidRPr="003168A2">
        <w:rPr>
          <w:lang w:eastAsia="ja-JP"/>
        </w:rPr>
        <w:t>t</w:t>
      </w:r>
      <w:r w:rsidRPr="003168A2">
        <w:rPr>
          <w:rFonts w:hint="eastAsia"/>
          <w:lang w:eastAsia="ja-JP"/>
        </w:rPr>
        <w:t xml:space="preserve">ransaction </w:t>
      </w:r>
      <w:r w:rsidRPr="003168A2">
        <w:rPr>
          <w:lang w:eastAsia="ja-JP"/>
        </w:rPr>
        <w:t>i</w:t>
      </w:r>
      <w:r w:rsidRPr="003168A2">
        <w:rPr>
          <w:rFonts w:hint="eastAsia"/>
          <w:lang w:eastAsia="ja-JP"/>
        </w:rPr>
        <w:t>dentity is released when the procedure is completed</w:t>
      </w:r>
      <w:r>
        <w:rPr>
          <w:lang w:eastAsia="ja-JP"/>
        </w:rPr>
        <w:t xml:space="preserve"> but it </w:t>
      </w:r>
      <w:r>
        <w:t>should not be released immediately</w:t>
      </w:r>
      <w:r w:rsidRPr="003168A2">
        <w:rPr>
          <w:rFonts w:hint="eastAsia"/>
          <w:lang w:eastAsia="ja-JP"/>
        </w:rPr>
        <w:t>.</w:t>
      </w:r>
    </w:p>
    <w:p w14:paraId="17183B86" w14:textId="77777777" w:rsidR="00143E93" w:rsidRPr="00D020F3" w:rsidRDefault="00143E93" w:rsidP="00143E93">
      <w:pPr>
        <w:rPr>
          <w:lang w:val="en-US"/>
        </w:rPr>
      </w:pPr>
      <w:r>
        <w:rPr>
          <w:b/>
        </w:rPr>
        <w:t>RAT frequency selection p</w:t>
      </w:r>
      <w:r w:rsidRPr="00851259">
        <w:rPr>
          <w:b/>
        </w:rPr>
        <w:t>riority</w:t>
      </w:r>
      <w:r>
        <w:rPr>
          <w:b/>
        </w:rPr>
        <w:t xml:space="preserve"> index:</w:t>
      </w:r>
      <w:r w:rsidRPr="004458D5">
        <w:t xml:space="preserve"> </w:t>
      </w:r>
      <w:r>
        <w:t>A parameter provided by t</w:t>
      </w:r>
      <w:r w:rsidRPr="009E0DE1">
        <w:t xml:space="preserve">he </w:t>
      </w:r>
      <w:r>
        <w:t xml:space="preserve">AMF to the NG-RAN </w:t>
      </w:r>
      <w:r w:rsidRPr="003168A2">
        <w:t xml:space="preserve">via the </w:t>
      </w:r>
      <w:r>
        <w:t>N2</w:t>
      </w:r>
      <w:r w:rsidRPr="003168A2">
        <w:t xml:space="preserve"> </w:t>
      </w:r>
      <w:r>
        <w:t>reference point. T</w:t>
      </w:r>
      <w:r w:rsidRPr="009E0DE1">
        <w:t xml:space="preserve">he AMF </w:t>
      </w:r>
      <w:r>
        <w:t xml:space="preserve">selects an </w:t>
      </w:r>
      <w:r w:rsidRPr="003423D7">
        <w:t>R</w:t>
      </w:r>
      <w:r>
        <w:t>FSP ind</w:t>
      </w:r>
      <w:r w:rsidRPr="003423D7">
        <w:t xml:space="preserve">ex </w:t>
      </w:r>
      <w:r>
        <w:t xml:space="preserve">for a particular UE </w:t>
      </w:r>
      <w:r w:rsidRPr="009E0DE1">
        <w:t xml:space="preserve">based on the subscribed RFSP </w:t>
      </w:r>
      <w:r>
        <w:t>i</w:t>
      </w:r>
      <w:r w:rsidRPr="009E0DE1">
        <w:t>ndex, the locally configured operator's policies</w:t>
      </w:r>
      <w:r>
        <w:t>, the a</w:t>
      </w:r>
      <w:r w:rsidRPr="009E0DE1">
        <w:t>llowed NSSAI</w:t>
      </w:r>
      <w:r>
        <w:t xml:space="preserve"> and the UE</w:t>
      </w:r>
      <w:r w:rsidRPr="009E0DE1">
        <w:t xml:space="preserve"> context information, including </w:t>
      </w:r>
      <w:r>
        <w:t xml:space="preserve">the </w:t>
      </w:r>
      <w:r w:rsidRPr="009E0DE1">
        <w:t>UE's usa</w:t>
      </w:r>
      <w:r>
        <w:t>ge setting, if received during the r</w:t>
      </w:r>
      <w:r w:rsidRPr="009E0DE1">
        <w:t>egistration procedure</w:t>
      </w:r>
      <w:r>
        <w:t>.</w:t>
      </w:r>
      <w:r w:rsidRPr="009E0DE1">
        <w:t xml:space="preserve"> </w:t>
      </w:r>
      <w:r w:rsidRPr="00BC307A">
        <w:t>Definition derived from 3GPP</w:t>
      </w:r>
      <w:r w:rsidRPr="007E6407">
        <w:t> </w:t>
      </w:r>
      <w:r w:rsidRPr="00BC307A">
        <w:t>TS</w:t>
      </w:r>
      <w:r w:rsidRPr="007E6407">
        <w:t> </w:t>
      </w:r>
      <w:r>
        <w:t>23</w:t>
      </w:r>
      <w:r w:rsidRPr="00BC307A">
        <w:t>.</w:t>
      </w:r>
      <w:r>
        <w:t>501</w:t>
      </w:r>
      <w:r w:rsidRPr="007E6407">
        <w:t> </w:t>
      </w:r>
      <w:r w:rsidRPr="00BC307A">
        <w:t>[</w:t>
      </w:r>
      <w:r>
        <w:t>8</w:t>
      </w:r>
      <w:r w:rsidRPr="00BC307A">
        <w:t>].</w:t>
      </w:r>
    </w:p>
    <w:p w14:paraId="17B0538E" w14:textId="77777777" w:rsidR="00143E93" w:rsidRPr="00FC426B" w:rsidRDefault="00143E93" w:rsidP="00143E93">
      <w:r>
        <w:rPr>
          <w:b/>
        </w:rPr>
        <w:t>Registere</w:t>
      </w:r>
      <w:r w:rsidRPr="00DE1AEF">
        <w:rPr>
          <w:b/>
        </w:rPr>
        <w:t>d for emergency services:</w:t>
      </w:r>
      <w:r>
        <w:t xml:space="preserve"> </w:t>
      </w:r>
      <w:r w:rsidRPr="00B34676">
        <w:rPr>
          <w:bCs/>
        </w:rPr>
        <w:t xml:space="preserve">A UE is </w:t>
      </w:r>
      <w:r>
        <w:rPr>
          <w:bCs/>
        </w:rPr>
        <w:t>considered as "register</w:t>
      </w:r>
      <w:r w:rsidRPr="00A96508">
        <w:rPr>
          <w:bCs/>
        </w:rPr>
        <w:t>ed for emergency services</w:t>
      </w:r>
      <w:r>
        <w:rPr>
          <w:bCs/>
        </w:rPr>
        <w:t>"</w:t>
      </w:r>
      <w:r>
        <w:t xml:space="preserve"> when it has successfully completed initial registration for emergency services.</w:t>
      </w:r>
    </w:p>
    <w:p w14:paraId="62823A30" w14:textId="77777777" w:rsidR="00143E93" w:rsidRPr="00CC0C94" w:rsidRDefault="00143E93" w:rsidP="00143E93">
      <w:r w:rsidRPr="00CC0C94">
        <w:rPr>
          <w:b/>
        </w:rPr>
        <w:t>Registered PLMN</w:t>
      </w:r>
      <w:r w:rsidRPr="00CC0C94">
        <w:t>: The PLMN on which the UE is registered. The identity of the registered PLMN</w:t>
      </w:r>
      <w:r>
        <w:t xml:space="preserve"> (MCC and MNC)</w:t>
      </w:r>
      <w:r w:rsidRPr="00CC0C94">
        <w:t xml:space="preserve"> is provided to the UE within the </w:t>
      </w:r>
      <w:r>
        <w:t>GUAMI field of the 5G-GUTI</w:t>
      </w:r>
      <w:r w:rsidRPr="00CC0C94">
        <w:t>.</w:t>
      </w:r>
    </w:p>
    <w:p w14:paraId="38FF27D8" w14:textId="675F2E43" w:rsidR="00143E93" w:rsidRPr="00235394" w:rsidRDefault="00143E93" w:rsidP="00143E93">
      <w:r>
        <w:rPr>
          <w:b/>
        </w:rPr>
        <w:t>Rejected NSSAI</w:t>
      </w:r>
      <w:r w:rsidRPr="00676448">
        <w:rPr>
          <w:b/>
        </w:rPr>
        <w:t>:</w:t>
      </w:r>
      <w:r w:rsidRPr="005D6034">
        <w:t xml:space="preserve"> </w:t>
      </w:r>
      <w:r>
        <w:t>R</w:t>
      </w:r>
      <w:r w:rsidRPr="007640F2">
        <w:t>ejected NSSAI for the current PLMN</w:t>
      </w:r>
      <w:r w:rsidRPr="00DD22EC">
        <w:t xml:space="preserve"> or SNPN</w:t>
      </w:r>
      <w:commentRangeStart w:id="18"/>
      <w:del w:id="19" w:author="LGE_r2" w:date="2020-02-21T14:25:00Z">
        <w:r w:rsidDel="003160E3">
          <w:delText xml:space="preserve"> or</w:delText>
        </w:r>
      </w:del>
      <w:ins w:id="20" w:author="LGE_r2" w:date="2020-02-21T14:25:00Z">
        <w:r w:rsidR="003160E3">
          <w:t>,</w:t>
        </w:r>
      </w:ins>
      <w:r>
        <w:t xml:space="preserve"> </w:t>
      </w:r>
      <w:commentRangeEnd w:id="18"/>
      <w:r w:rsidR="003160E3">
        <w:rPr>
          <w:rStyle w:val="ab"/>
        </w:rPr>
        <w:commentReference w:id="18"/>
      </w:r>
      <w:r w:rsidRPr="007640F2">
        <w:t>rejected NSSAI for the current registration area</w:t>
      </w:r>
      <w:r w:rsidR="003160E3">
        <w:t xml:space="preserve"> </w:t>
      </w:r>
      <w:commentRangeStart w:id="22"/>
      <w:ins w:id="23" w:author="김선희/선임연구원/미래기술센터 C&amp;M표준(연)5G무선통신표준Task(sunhee.kim@lge.com)" w:date="2020-02-17T14:59:00Z">
        <w:r>
          <w:t>or rejected NSSAI due to</w:t>
        </w:r>
        <w:r w:rsidRPr="004D7E07">
          <w:t xml:space="preserve"> the failed or revoked network slice</w:t>
        </w:r>
        <w:r>
          <w:t>-</w:t>
        </w:r>
        <w:r w:rsidRPr="004D7E07">
          <w:t xml:space="preserve">specific </w:t>
        </w:r>
        <w:r>
          <w:t>authentication and authorization</w:t>
        </w:r>
      </w:ins>
      <w:r>
        <w:t>.</w:t>
      </w:r>
      <w:commentRangeEnd w:id="22"/>
      <w:r w:rsidR="00CF5EAB">
        <w:rPr>
          <w:rStyle w:val="ab"/>
        </w:rPr>
        <w:commentReference w:id="22"/>
      </w:r>
    </w:p>
    <w:p w14:paraId="2FA84C3B" w14:textId="77777777" w:rsidR="00143E93" w:rsidRPr="0083064D" w:rsidRDefault="00143E93" w:rsidP="00143E93">
      <w:pPr>
        <w:pStyle w:val="NO"/>
      </w:pPr>
      <w:r w:rsidRPr="003A10AF">
        <w:t>NOTE 3:</w:t>
      </w:r>
      <w:r w:rsidRPr="003A10AF">
        <w:tab/>
        <w:t>Rejected NSSAI</w:t>
      </w:r>
      <w:r>
        <w:rPr>
          <w:rFonts w:hint="eastAsia"/>
          <w:lang w:eastAsia="zh-CN"/>
        </w:rPr>
        <w:t xml:space="preserve"> only contains a </w:t>
      </w:r>
      <w:r>
        <w:t>set of S-NSSAI</w:t>
      </w:r>
      <w:ins w:id="24" w:author="김선희/선임연구원/미래기술센터 C&amp;M표준(연)5G무선통신표준Task(sunhee.kim@lge.com)" w:date="2020-02-20T18:20:00Z">
        <w:r w:rsidR="00DE3C99">
          <w:t>(</w:t>
        </w:r>
      </w:ins>
      <w:r>
        <w:t>s</w:t>
      </w:r>
      <w:ins w:id="25" w:author="김선희/선임연구원/미래기술센터 C&amp;M표준(연)5G무선통신표준Task(sunhee.kim@lge.com)" w:date="2020-02-20T18:20:00Z">
        <w:r w:rsidR="00DE3C99">
          <w:t>)</w:t>
        </w:r>
      </w:ins>
      <w:r>
        <w:rPr>
          <w:rFonts w:hint="eastAsia"/>
          <w:lang w:eastAsia="zh-CN"/>
        </w:rPr>
        <w:t xml:space="preserve"> </w:t>
      </w:r>
      <w:r>
        <w:t>associated with a PLMN identity</w:t>
      </w:r>
      <w:r w:rsidRPr="00DD22EC">
        <w:t xml:space="preserve"> or SNPN identit</w:t>
      </w:r>
      <w:r>
        <w:rPr>
          <w:rFonts w:hint="eastAsia"/>
          <w:lang w:eastAsia="zh-CN"/>
        </w:rPr>
        <w:t xml:space="preserve">y </w:t>
      </w:r>
      <w:r>
        <w:t>for the current PLMN</w:t>
      </w:r>
      <w:r w:rsidRPr="00DD22EC">
        <w:t xml:space="preserve"> or SNPN</w:t>
      </w:r>
      <w:r w:rsidRPr="003A10AF">
        <w:t>.</w:t>
      </w:r>
    </w:p>
    <w:p w14:paraId="66814734" w14:textId="77777777" w:rsidR="00143E93" w:rsidRPr="00235394" w:rsidRDefault="00143E93" w:rsidP="00143E93">
      <w:r>
        <w:rPr>
          <w:b/>
        </w:rPr>
        <w:t>Rejected NSSAI for the current PLMN</w:t>
      </w:r>
      <w:r w:rsidRPr="00DD22EC">
        <w:rPr>
          <w:b/>
        </w:rPr>
        <w:t xml:space="preserve"> or SNPN</w:t>
      </w:r>
      <w:r w:rsidRPr="00676448">
        <w:rPr>
          <w:b/>
        </w:rPr>
        <w:t>:</w:t>
      </w:r>
      <w:r w:rsidRPr="005D6034">
        <w:t xml:space="preserve"> </w:t>
      </w:r>
      <w:r>
        <w:t>A set of S-NSSAI</w:t>
      </w:r>
      <w:ins w:id="26" w:author="김선희/선임연구원/미래기술센터 C&amp;M표준(연)5G무선통신표준Task(sunhee.kim@lge.com)" w:date="2020-02-20T18:20:00Z">
        <w:r w:rsidR="00DE3C99">
          <w:t>(</w:t>
        </w:r>
      </w:ins>
      <w:r>
        <w:t>s</w:t>
      </w:r>
      <w:ins w:id="27" w:author="김선희/선임연구원/미래기술센터 C&amp;M표준(연)5G무선통신표준Task(sunhee.kim@lge.com)" w:date="2020-02-20T18:20:00Z">
        <w:r w:rsidR="00DE3C99">
          <w:t>)</w:t>
        </w:r>
      </w:ins>
      <w:r>
        <w:t xml:space="preserve"> which was included in the requested NSSAI by the UE and is sent by the AMF with the rejection cause </w:t>
      </w:r>
      <w:r w:rsidRPr="00354559">
        <w:t>"S-NSSAI not available in the current PLMN</w:t>
      </w:r>
      <w:r w:rsidRPr="00DD22EC">
        <w:t xml:space="preserve"> or SNPN</w:t>
      </w:r>
      <w:r w:rsidRPr="00354559">
        <w:t>"</w:t>
      </w:r>
      <w:r>
        <w:t>.</w:t>
      </w:r>
    </w:p>
    <w:p w14:paraId="08957295" w14:textId="77777777" w:rsidR="00143E93" w:rsidDel="00A21454" w:rsidRDefault="00143E93" w:rsidP="00143E93">
      <w:pPr>
        <w:rPr>
          <w:del w:id="28" w:author="김선희/선임연구원/미래기술센터 C&amp;M표준(연)5G무선통신표준Task(sunhee.kim@lge.com)" w:date="2020-02-20T19:41:00Z"/>
        </w:rPr>
      </w:pPr>
      <w:r>
        <w:rPr>
          <w:b/>
        </w:rPr>
        <w:t>Rejected NSSAI for the current registration area</w:t>
      </w:r>
      <w:r w:rsidRPr="00676448">
        <w:rPr>
          <w:b/>
        </w:rPr>
        <w:t>:</w:t>
      </w:r>
      <w:r w:rsidRPr="005D6034">
        <w:t xml:space="preserve"> </w:t>
      </w:r>
      <w:r w:rsidRPr="00354559">
        <w:t>A set of S-NSSAI</w:t>
      </w:r>
      <w:ins w:id="29" w:author="김선희/선임연구원/미래기술센터 C&amp;M표준(연)5G무선통신표준Task(sunhee.kim@lge.com)" w:date="2020-02-20T18:20:00Z">
        <w:r w:rsidR="00DE3C99">
          <w:t>(</w:t>
        </w:r>
      </w:ins>
      <w:r w:rsidRPr="00354559">
        <w:t>s</w:t>
      </w:r>
      <w:ins w:id="30" w:author="김선희/선임연구원/미래기술센터 C&amp;M표준(연)5G무선통신표준Task(sunhee.kim@lge.com)" w:date="2020-02-20T18:20:00Z">
        <w:r w:rsidR="00DE3C99">
          <w:t>)</w:t>
        </w:r>
      </w:ins>
      <w:r w:rsidRPr="00354559">
        <w:t xml:space="preserve"> which </w:t>
      </w:r>
      <w:r>
        <w:t>was</w:t>
      </w:r>
      <w:r w:rsidRPr="00354559">
        <w:t xml:space="preserve"> included in the requested NSSAI by the UE and is </w:t>
      </w:r>
      <w:r>
        <w:t>sent</w:t>
      </w:r>
      <w:r w:rsidRPr="00354559">
        <w:t xml:space="preserve"> by the AMF with the rejection cause "</w:t>
      </w:r>
      <w:r>
        <w:t>S</w:t>
      </w:r>
      <w:r w:rsidRPr="00354559">
        <w:t xml:space="preserve">-NSSAI not available in the current registration </w:t>
      </w:r>
      <w:proofErr w:type="spellStart"/>
      <w:r w:rsidRPr="00354559">
        <w:t>area"</w:t>
      </w:r>
      <w:r>
        <w:t>.</w:t>
      </w:r>
    </w:p>
    <w:p w14:paraId="685965B0" w14:textId="77777777" w:rsidR="00A21454" w:rsidRPr="00235394" w:rsidRDefault="00A21454" w:rsidP="00A21454">
      <w:pPr>
        <w:rPr>
          <w:ins w:id="31" w:author="LGE_r1" w:date="2020-02-20T19:43:00Z"/>
        </w:rPr>
      </w:pPr>
      <w:commentRangeStart w:id="32"/>
      <w:ins w:id="33" w:author="LGE_r1" w:date="2020-02-20T19:43:00Z">
        <w:r w:rsidRPr="00A21454">
          <w:rPr>
            <w:b/>
          </w:rPr>
          <w:t>Rejected</w:t>
        </w:r>
        <w:proofErr w:type="spellEnd"/>
        <w:r w:rsidRPr="00A21454">
          <w:rPr>
            <w:b/>
          </w:rPr>
          <w:t xml:space="preserve"> NSSAI due to the failed or revoked network slice-specific authentication and authorization</w:t>
        </w:r>
        <w:r>
          <w:t>: A set of S-NSSAI(s) which was included in the requested NSSAI by the UE and is sent by the AMF with the rejection cause “rejected NSSAI due to</w:t>
        </w:r>
        <w:r w:rsidRPr="004D7E07">
          <w:t xml:space="preserve"> the failed or revoked network slice</w:t>
        </w:r>
        <w:r>
          <w:t>-</w:t>
        </w:r>
        <w:r w:rsidRPr="004D7E07">
          <w:t xml:space="preserve">specific </w:t>
        </w:r>
        <w:r>
          <w:t>authentication and authorization”.</w:t>
        </w:r>
      </w:ins>
      <w:commentRangeEnd w:id="32"/>
      <w:r w:rsidR="00CF5EAB">
        <w:rPr>
          <w:rStyle w:val="ab"/>
        </w:rPr>
        <w:commentReference w:id="32"/>
      </w:r>
    </w:p>
    <w:p w14:paraId="489F0D8B" w14:textId="77777777" w:rsidR="00143E93" w:rsidRPr="003168A2" w:rsidRDefault="00143E93" w:rsidP="00143E93">
      <w:pPr>
        <w:rPr>
          <w:lang w:eastAsia="ja-JP"/>
        </w:rPr>
      </w:pPr>
      <w:r>
        <w:rPr>
          <w:b/>
        </w:rPr>
        <w:t>Local release</w:t>
      </w:r>
      <w:r w:rsidRPr="003168A2">
        <w:rPr>
          <w:rFonts w:hint="eastAsia"/>
          <w:b/>
        </w:rPr>
        <w:t>:</w:t>
      </w:r>
      <w:r w:rsidRPr="003168A2">
        <w:rPr>
          <w:rFonts w:hint="eastAsia"/>
        </w:rPr>
        <w:t xml:space="preserve"> </w:t>
      </w:r>
      <w:r>
        <w:t>R</w:t>
      </w:r>
      <w:r>
        <w:rPr>
          <w:rFonts w:hint="eastAsia"/>
        </w:rPr>
        <w:t xml:space="preserve">elease </w:t>
      </w:r>
      <w:r>
        <w:t xml:space="preserve">of a </w:t>
      </w:r>
      <w:r>
        <w:rPr>
          <w:rFonts w:hint="eastAsia"/>
        </w:rPr>
        <w:t xml:space="preserve">PDU session </w:t>
      </w:r>
      <w:r>
        <w:t xml:space="preserve">without peer-to-peer signalling between the network and the </w:t>
      </w:r>
      <w:r>
        <w:rPr>
          <w:rFonts w:hint="eastAsia"/>
        </w:rPr>
        <w:t>UE,</w:t>
      </w:r>
    </w:p>
    <w:p w14:paraId="18D769F6" w14:textId="77777777" w:rsidR="00143E93" w:rsidRPr="00703C41" w:rsidRDefault="00143E93" w:rsidP="00143E93">
      <w:pPr>
        <w:pStyle w:val="NO"/>
      </w:pPr>
      <w:r>
        <w:t>NOTE 4</w:t>
      </w:r>
      <w:r w:rsidRPr="00703C41">
        <w:t>:</w:t>
      </w:r>
      <w:r w:rsidRPr="00703C41">
        <w:tab/>
      </w:r>
      <w:r>
        <w:t>Local r</w:t>
      </w:r>
      <w:r w:rsidRPr="00EF4769">
        <w:t xml:space="preserve">elease </w:t>
      </w:r>
      <w:r>
        <w:t>can include communication among network entities.</w:t>
      </w:r>
    </w:p>
    <w:p w14:paraId="1B08BB64" w14:textId="77777777" w:rsidR="00143E93" w:rsidRPr="003168A2" w:rsidRDefault="00143E93" w:rsidP="00143E93">
      <w:r w:rsidRPr="006B1FA4">
        <w:rPr>
          <w:b/>
        </w:rPr>
        <w:lastRenderedPageBreak/>
        <w:t>Re</w:t>
      </w:r>
      <w:r>
        <w:rPr>
          <w:b/>
        </w:rPr>
        <w:t xml:space="preserve">moval of </w:t>
      </w:r>
      <w:proofErr w:type="spellStart"/>
      <w:r>
        <w:rPr>
          <w:b/>
        </w:rPr>
        <w:t>eCall</w:t>
      </w:r>
      <w:proofErr w:type="spellEnd"/>
      <w:r>
        <w:rPr>
          <w:b/>
        </w:rPr>
        <w:t xml:space="preserve"> only mode restriction:</w:t>
      </w:r>
      <w:r>
        <w:t xml:space="preserve"> All the limitations as described in 3GPP TS 22.101 [2] for the </w:t>
      </w:r>
      <w:proofErr w:type="spellStart"/>
      <w:r>
        <w:t>eCall</w:t>
      </w:r>
      <w:proofErr w:type="spellEnd"/>
      <w:r>
        <w:t xml:space="preserve"> only mode do not apply any more</w:t>
      </w:r>
      <w:r w:rsidRPr="003168A2">
        <w:t>.</w:t>
      </w:r>
    </w:p>
    <w:p w14:paraId="3909A792" w14:textId="77777777" w:rsidR="00143E93" w:rsidRDefault="00143E93" w:rsidP="00143E93">
      <w:pPr>
        <w:rPr>
          <w:b/>
        </w:rPr>
      </w:pPr>
      <w:r>
        <w:rPr>
          <w:b/>
        </w:rPr>
        <w:t>Routing indicator:</w:t>
      </w:r>
      <w:r>
        <w:t xml:space="preserve"> Routing Indicator </w:t>
      </w:r>
      <w:r w:rsidRPr="00E42A13">
        <w:t xml:space="preserve">is an identifier assigned by </w:t>
      </w:r>
      <w:r>
        <w:rPr>
          <w:lang w:eastAsia="ja-JP"/>
        </w:rPr>
        <w:t xml:space="preserve">the UE's </w:t>
      </w:r>
      <w:r w:rsidRPr="00E42A13">
        <w:t>home network operator to be used together with the H</w:t>
      </w:r>
      <w:r>
        <w:t>ome Network Identifier for routing</w:t>
      </w:r>
      <w:r w:rsidRPr="00E42A13">
        <w:t xml:space="preserve"> network signalli</w:t>
      </w:r>
      <w:r>
        <w:t>ng. Routing Indicator is provisioned in the USIM. The term Routing indicator used in the present document corresponds to the term Routing ID used in 3GPP TS 23.501 [8].</w:t>
      </w:r>
    </w:p>
    <w:p w14:paraId="426E6760" w14:textId="77777777" w:rsidR="00143E93" w:rsidRPr="00D020F3" w:rsidRDefault="00143E93" w:rsidP="00143E93">
      <w:pPr>
        <w:rPr>
          <w:lang w:val="en-US"/>
        </w:rPr>
      </w:pPr>
      <w:r>
        <w:rPr>
          <w:b/>
        </w:rPr>
        <w:t>S-NSSAI-</w:t>
      </w:r>
      <w:r w:rsidRPr="004458D5">
        <w:rPr>
          <w:rFonts w:hint="eastAsia"/>
          <w:b/>
        </w:rPr>
        <w:t xml:space="preserve">based </w:t>
      </w:r>
      <w:r w:rsidRPr="004458D5">
        <w:rPr>
          <w:b/>
          <w:lang w:eastAsia="ja-JP"/>
        </w:rPr>
        <w:t>congestion control</w:t>
      </w:r>
      <w:r w:rsidRPr="004458D5">
        <w:rPr>
          <w:rFonts w:hint="eastAsia"/>
          <w:b/>
        </w:rPr>
        <w:t>:</w:t>
      </w:r>
      <w:r w:rsidRPr="004458D5">
        <w:t xml:space="preserve"> </w:t>
      </w:r>
      <w:r w:rsidRPr="00433880">
        <w:rPr>
          <w:lang w:val="en-US"/>
        </w:rPr>
        <w:t xml:space="preserve">Type of congestion control at session management level that is applied to reject session management requests from UEs </w:t>
      </w:r>
      <w:r>
        <w:rPr>
          <w:lang w:val="en-US"/>
        </w:rPr>
        <w:t xml:space="preserve">or </w:t>
      </w:r>
      <w:r>
        <w:t>release</w:t>
      </w:r>
      <w:r>
        <w:rPr>
          <w:rFonts w:hint="eastAsia"/>
        </w:rPr>
        <w:t xml:space="preserve"> PDU</w:t>
      </w:r>
      <w:r w:rsidRPr="004458D5">
        <w:rPr>
          <w:rFonts w:hint="eastAsia"/>
        </w:rPr>
        <w:t xml:space="preserve"> </w:t>
      </w:r>
      <w:r>
        <w:t>sessions</w:t>
      </w:r>
      <w:r w:rsidRPr="004458D5">
        <w:rPr>
          <w:rFonts w:hint="eastAsia"/>
        </w:rPr>
        <w:t xml:space="preserve"> when the associated </w:t>
      </w:r>
      <w:r>
        <w:t>S-NSSAI and optionally the associated DNN</w:t>
      </w:r>
      <w:r>
        <w:rPr>
          <w:rFonts w:hint="eastAsia"/>
        </w:rPr>
        <w:t xml:space="preserve"> are</w:t>
      </w:r>
      <w:r w:rsidRPr="004458D5">
        <w:rPr>
          <w:rFonts w:hint="eastAsia"/>
        </w:rPr>
        <w:t xml:space="preserve"> congested</w:t>
      </w:r>
      <w:r w:rsidRPr="004458D5">
        <w:rPr>
          <w:rFonts w:hint="eastAsia"/>
          <w:lang w:val="en-US"/>
        </w:rPr>
        <w:t>.</w:t>
      </w:r>
      <w:del w:id="34" w:author="김선희/선임연구원/미래기술센터 C&amp;M표준(연)5G무선통신표준Task(sunhee.kim@lge.com)" w:date="2020-02-20T18:23:00Z">
        <w:r w:rsidRPr="00556C20" w:rsidDel="00DE3C99">
          <w:rPr>
            <w:rFonts w:hint="eastAsia"/>
            <w:lang w:val="en-US"/>
          </w:rPr>
          <w:delText xml:space="preserve"> </w:delText>
        </w:r>
        <w:r w:rsidRPr="004458D5" w:rsidDel="00DE3C99">
          <w:rPr>
            <w:rFonts w:hint="eastAsia"/>
            <w:lang w:val="en-US"/>
          </w:rPr>
          <w:delText>.</w:delText>
        </w:r>
      </w:del>
      <w:r w:rsidRPr="001F25BE">
        <w:rPr>
          <w:lang w:val="en-US"/>
        </w:rPr>
        <w:t xml:space="preserve"> </w:t>
      </w:r>
      <w:r>
        <w:rPr>
          <w:lang w:val="en-US"/>
        </w:rPr>
        <w:t>S-NSSAI</w:t>
      </w:r>
      <w:r w:rsidRPr="001F25BE">
        <w:rPr>
          <w:lang w:val="en-US"/>
        </w:rPr>
        <w:t xml:space="preserve"> based congestion control</w:t>
      </w:r>
      <w:r>
        <w:rPr>
          <w:lang w:val="en-US"/>
        </w:rPr>
        <w:t xml:space="preserve"> can be activated at the SMF over session management level and also activated at the AMF over mobility</w:t>
      </w:r>
      <w:r w:rsidRPr="00433880">
        <w:rPr>
          <w:lang w:val="en-US"/>
        </w:rPr>
        <w:t xml:space="preserve"> management level</w:t>
      </w:r>
      <w:r>
        <w:rPr>
          <w:lang w:val="en-US"/>
        </w:rPr>
        <w:t>.</w:t>
      </w:r>
    </w:p>
    <w:p w14:paraId="2080B7D3" w14:textId="77777777" w:rsidR="00143E93" w:rsidRPr="00235394" w:rsidRDefault="00143E93" w:rsidP="00143E93">
      <w:r>
        <w:rPr>
          <w:b/>
        </w:rPr>
        <w:t>S</w:t>
      </w:r>
      <w:r w:rsidRPr="000F3163">
        <w:rPr>
          <w:b/>
        </w:rPr>
        <w:t>elected core network type information</w:t>
      </w:r>
      <w:r w:rsidRPr="00676448">
        <w:rPr>
          <w:b/>
        </w:rPr>
        <w:t>:</w:t>
      </w:r>
      <w:r w:rsidRPr="005D6034">
        <w:t xml:space="preserve"> </w:t>
      </w:r>
      <w:r>
        <w:t>A type of core network (EPC or 5GCN) selected by the UE NAS layer in case of an E-UTRA cell connected to both EPC and 5GCN.</w:t>
      </w:r>
    </w:p>
    <w:p w14:paraId="0518ED5A" w14:textId="77777777" w:rsidR="00143E93" w:rsidRPr="00235394" w:rsidRDefault="00143E93" w:rsidP="00143E93">
      <w:r w:rsidRPr="008B10BD">
        <w:rPr>
          <w:b/>
        </w:rPr>
        <w:t>UE configured for high priority access in selected PLMN:</w:t>
      </w:r>
      <w:r>
        <w:t xml:space="preserve"> </w:t>
      </w:r>
      <w:r w:rsidRPr="005A65FB">
        <w:t xml:space="preserve">A UE configured with one or more access identities equal to 1, 2, or 11-15 applicable in the selected PLMN as specified in </w:t>
      </w:r>
      <w:proofErr w:type="spellStart"/>
      <w:r w:rsidRPr="005A65FB">
        <w:t>subclause</w:t>
      </w:r>
      <w:proofErr w:type="spellEnd"/>
      <w:r w:rsidRPr="007E6407">
        <w:t> </w:t>
      </w:r>
      <w:r w:rsidRPr="005A65FB">
        <w:t>4.5.2.</w:t>
      </w:r>
      <w:r>
        <w:t xml:space="preserve"> </w:t>
      </w:r>
      <w:r w:rsidRPr="00BC307A">
        <w:t>Definition derived from 3GPP</w:t>
      </w:r>
      <w:r w:rsidRPr="007E6407">
        <w:t> </w:t>
      </w:r>
      <w:r w:rsidRPr="00BC307A">
        <w:t>TS</w:t>
      </w:r>
      <w:r w:rsidRPr="007E6407">
        <w:t> </w:t>
      </w:r>
      <w:r w:rsidRPr="00BC307A">
        <w:t>22.261</w:t>
      </w:r>
      <w:r w:rsidRPr="007E6407">
        <w:t> </w:t>
      </w:r>
      <w:r w:rsidRPr="00BC307A">
        <w:t>[</w:t>
      </w:r>
      <w:r>
        <w:t>3</w:t>
      </w:r>
      <w:r w:rsidRPr="00BC307A">
        <w:t>].</w:t>
      </w:r>
    </w:p>
    <w:p w14:paraId="2856450D" w14:textId="77777777" w:rsidR="00143E93" w:rsidRDefault="00143E93" w:rsidP="00143E93">
      <w:r w:rsidRPr="00E214A9">
        <w:rPr>
          <w:b/>
        </w:rPr>
        <w:t>N5CW device</w:t>
      </w:r>
      <w:r>
        <w:rPr>
          <w:b/>
        </w:rPr>
        <w:t xml:space="preserve"> supporting 3GPP access</w:t>
      </w:r>
      <w:r w:rsidRPr="008B10BD">
        <w:rPr>
          <w:b/>
        </w:rPr>
        <w:t>:</w:t>
      </w:r>
      <w:r>
        <w:t xml:space="preserve"> </w:t>
      </w:r>
      <w:r w:rsidRPr="005A65FB">
        <w:t>A</w:t>
      </w:r>
      <w:r>
        <w:t xml:space="preserve">n </w:t>
      </w:r>
      <w:r w:rsidRPr="001577F9">
        <w:t xml:space="preserve">N5CW </w:t>
      </w:r>
      <w:r>
        <w:t>device which supports acting as a UE in 3GPP access (i.e. which supports NAS over 3GPP access).</w:t>
      </w:r>
    </w:p>
    <w:p w14:paraId="10A3D5C6" w14:textId="77777777" w:rsidR="00143E93" w:rsidRPr="00CC0C94" w:rsidRDefault="00143E93" w:rsidP="00143E93">
      <w:r>
        <w:rPr>
          <w:b/>
          <w:bCs/>
        </w:rPr>
        <w:t>UE using 5G</w:t>
      </w:r>
      <w:r w:rsidRPr="00CC0C94">
        <w:rPr>
          <w:b/>
          <w:bCs/>
        </w:rPr>
        <w:t>S ser</w:t>
      </w:r>
      <w:r>
        <w:rPr>
          <w:b/>
          <w:bCs/>
        </w:rPr>
        <w:t xml:space="preserve">vices with control plane </w:t>
      </w:r>
      <w:proofErr w:type="spellStart"/>
      <w:r>
        <w:rPr>
          <w:b/>
          <w:bCs/>
        </w:rPr>
        <w:t>CIoT</w:t>
      </w:r>
      <w:proofErr w:type="spellEnd"/>
      <w:r>
        <w:rPr>
          <w:b/>
          <w:bCs/>
        </w:rPr>
        <w:t xml:space="preserve"> 5G</w:t>
      </w:r>
      <w:r w:rsidRPr="00CC0C94">
        <w:rPr>
          <w:b/>
          <w:bCs/>
        </w:rPr>
        <w:t xml:space="preserve">S optimization: </w:t>
      </w:r>
      <w:r w:rsidRPr="00CC0C94">
        <w:rPr>
          <w:bCs/>
        </w:rPr>
        <w:t>A</w:t>
      </w:r>
      <w:r w:rsidRPr="00CC0C94">
        <w:rPr>
          <w:b/>
          <w:bCs/>
        </w:rPr>
        <w:t xml:space="preserve"> </w:t>
      </w:r>
      <w:r w:rsidRPr="00CC0C94">
        <w:t xml:space="preserve">UE that is </w:t>
      </w:r>
      <w:r>
        <w:t>registered for 5G</w:t>
      </w:r>
      <w:r w:rsidRPr="00CC0C94">
        <w:t>S service</w:t>
      </w:r>
      <w:r>
        <w:t>s with the control plane CIOT 5G</w:t>
      </w:r>
      <w:r w:rsidRPr="00CC0C94">
        <w:t>S optimization accepted by the network.</w:t>
      </w:r>
    </w:p>
    <w:p w14:paraId="784CBC6E" w14:textId="77777777" w:rsidR="00143E93" w:rsidRPr="00235394" w:rsidRDefault="00143E93" w:rsidP="00143E93">
      <w:r w:rsidRPr="008B10BD">
        <w:rPr>
          <w:b/>
        </w:rPr>
        <w:t>UE</w:t>
      </w:r>
      <w:r>
        <w:rPr>
          <w:b/>
        </w:rPr>
        <w:t>-DS-TT residence time</w:t>
      </w:r>
      <w:r w:rsidRPr="008B10BD">
        <w:rPr>
          <w:b/>
        </w:rPr>
        <w:t>:</w:t>
      </w:r>
      <w:r>
        <w:t xml:space="preserve"> T</w:t>
      </w:r>
      <w:r w:rsidRPr="00045DAD">
        <w:t>he time taken within the UE and DS-TT to forward a packet between the UE</w:t>
      </w:r>
      <w:r>
        <w:t xml:space="preserve"> and the </w:t>
      </w:r>
      <w:r w:rsidRPr="00045DAD">
        <w:t>DS-TT port</w:t>
      </w:r>
      <w:r w:rsidRPr="00BC307A">
        <w:t>.</w:t>
      </w:r>
    </w:p>
    <w:p w14:paraId="32E5CE4F" w14:textId="77777777" w:rsidR="00143E93" w:rsidRDefault="00143E93" w:rsidP="00143E93">
      <w:r w:rsidRPr="00175DA1">
        <w:rPr>
          <w:rFonts w:hint="eastAsia"/>
          <w:b/>
          <w:lang w:eastAsia="ja-JP"/>
        </w:rPr>
        <w:t>User</w:t>
      </w:r>
      <w:r w:rsidRPr="00175DA1">
        <w:rPr>
          <w:b/>
          <w:lang w:eastAsia="ja-JP"/>
        </w:rPr>
        <w:t>-plane resources:</w:t>
      </w:r>
      <w:r>
        <w:rPr>
          <w:lang w:eastAsia="ja-JP"/>
        </w:rPr>
        <w:t xml:space="preserve"> Resources established between the UE and the UPF. </w:t>
      </w:r>
      <w:r>
        <w:t>The user-plane resources consist of one of the following:</w:t>
      </w:r>
    </w:p>
    <w:p w14:paraId="35287A67" w14:textId="77777777" w:rsidR="00143E93" w:rsidRDefault="00143E93" w:rsidP="00143E93">
      <w:pPr>
        <w:pStyle w:val="B1"/>
      </w:pPr>
      <w:r>
        <w:t>-</w:t>
      </w:r>
      <w:r>
        <w:tab/>
        <w:t xml:space="preserve">user plane radio bearers via the </w:t>
      </w:r>
      <w:proofErr w:type="spellStart"/>
      <w:r>
        <w:t>Uu</w:t>
      </w:r>
      <w:proofErr w:type="spellEnd"/>
      <w:r>
        <w:t xml:space="preserve"> reference point, a tunnel via the N3 reference point and a tunnel via the N9 reference point (if any) for 3GPP access;</w:t>
      </w:r>
    </w:p>
    <w:p w14:paraId="6CEC82C1" w14:textId="77777777" w:rsidR="00143E93" w:rsidRDefault="00143E93" w:rsidP="00143E93">
      <w:pPr>
        <w:pStyle w:val="B1"/>
      </w:pPr>
      <w:r>
        <w:t>-</w:t>
      </w:r>
      <w:r>
        <w:tab/>
        <w:t xml:space="preserve">IPsec tunnels via the </w:t>
      </w:r>
      <w:proofErr w:type="spellStart"/>
      <w:r>
        <w:t>NWu</w:t>
      </w:r>
      <w:proofErr w:type="spellEnd"/>
      <w:r>
        <w:t xml:space="preserve"> reference point, a tunnel via the N3 reference point and a tunnel via the N9 reference point (if any) for untrusted non-3GPP access;</w:t>
      </w:r>
    </w:p>
    <w:p w14:paraId="48610EF0" w14:textId="77777777" w:rsidR="00143E93" w:rsidRDefault="00143E93" w:rsidP="00143E93">
      <w:pPr>
        <w:pStyle w:val="B1"/>
      </w:pPr>
      <w:r>
        <w:t>-</w:t>
      </w:r>
      <w:r>
        <w:tab/>
        <w:t xml:space="preserve">IPsec tunnels via the </w:t>
      </w:r>
      <w:proofErr w:type="spellStart"/>
      <w:r>
        <w:t>NWt</w:t>
      </w:r>
      <w:proofErr w:type="spellEnd"/>
      <w:r>
        <w:t xml:space="preserve"> reference point, a tunnel via the N3 reference point and a tunnel via the N9 reference point (if any) for trusted non-3GPP access used by the UE;</w:t>
      </w:r>
    </w:p>
    <w:p w14:paraId="4E86EB86" w14:textId="77777777" w:rsidR="00143E93" w:rsidRDefault="00143E93" w:rsidP="00143E93">
      <w:pPr>
        <w:pStyle w:val="B1"/>
      </w:pPr>
      <w:r>
        <w:t>-</w:t>
      </w:r>
      <w:r>
        <w:tab/>
        <w:t xml:space="preserve">a layer-2 connection via the </w:t>
      </w:r>
      <w:proofErr w:type="spellStart"/>
      <w:r>
        <w:t>Yt</w:t>
      </w:r>
      <w:proofErr w:type="spellEnd"/>
      <w:r>
        <w:t xml:space="preserve"> reference point, a </w:t>
      </w:r>
      <w:r w:rsidRPr="00140E21">
        <w:t xml:space="preserve">layer-2 or layer-3 connection </w:t>
      </w:r>
      <w:r>
        <w:t xml:space="preserve">via the </w:t>
      </w:r>
      <w:proofErr w:type="spellStart"/>
      <w:r>
        <w:t>Yw</w:t>
      </w:r>
      <w:proofErr w:type="spellEnd"/>
      <w:r>
        <w:t xml:space="preserve"> reference point, a tunnel via the N3 reference point and a tunnel via the N9 reference point (if any) for trusted non-3GPP access used by the N5CW;</w:t>
      </w:r>
    </w:p>
    <w:p w14:paraId="29064175" w14:textId="77777777" w:rsidR="00143E93" w:rsidRDefault="00143E93" w:rsidP="00143E93">
      <w:pPr>
        <w:pStyle w:val="B1"/>
      </w:pPr>
      <w:r>
        <w:t>-</w:t>
      </w:r>
      <w:r>
        <w:tab/>
      </w:r>
      <w:r w:rsidRPr="009F5621">
        <w:t>W-UP</w:t>
      </w:r>
      <w:r>
        <w:t xml:space="preserve"> resources via Y4 reference point, a tunnel via the N3 reference point and a tunnel via the N9 reference point (if any) for wireline access used by the 5G-RG; and</w:t>
      </w:r>
    </w:p>
    <w:p w14:paraId="7009EDCF" w14:textId="77777777" w:rsidR="00143E93" w:rsidRDefault="00143E93" w:rsidP="00143E93">
      <w:pPr>
        <w:pStyle w:val="B1"/>
      </w:pPr>
      <w:r>
        <w:t>-</w:t>
      </w:r>
      <w:r>
        <w:tab/>
        <w:t>L-</w:t>
      </w:r>
      <w:r w:rsidRPr="009F5621">
        <w:t>W-UP</w:t>
      </w:r>
      <w:r>
        <w:t xml:space="preserve"> resources via Y5 reference point, a tunnel via the N3 reference point and a tunnel via the N9 reference point (if any) for wireline access used by the FN-RG.</w:t>
      </w:r>
    </w:p>
    <w:p w14:paraId="47F502E7" w14:textId="77777777" w:rsidR="00143E93" w:rsidRPr="007E6407" w:rsidRDefault="00143E93" w:rsidP="00143E93">
      <w:r w:rsidRPr="007E6407">
        <w:t>For the purposes of the present document, the following terms an</w:t>
      </w:r>
      <w:r>
        <w:t>d definitions given in 3GPP TS 22</w:t>
      </w:r>
      <w:r w:rsidRPr="007E6407">
        <w:t>.</w:t>
      </w:r>
      <w:r>
        <w:t>261</w:t>
      </w:r>
      <w:r w:rsidRPr="007E6407">
        <w:t> [</w:t>
      </w:r>
      <w:r>
        <w:t>2</w:t>
      </w:r>
      <w:r w:rsidRPr="007E6407">
        <w:t>] apply:</w:t>
      </w:r>
    </w:p>
    <w:p w14:paraId="1D7D368E" w14:textId="77777777" w:rsidR="00143E93" w:rsidRPr="005B5D5A" w:rsidRDefault="00143E93" w:rsidP="00143E93">
      <w:pPr>
        <w:pStyle w:val="EX"/>
        <w:rPr>
          <w:b/>
          <w:bCs/>
          <w:lang w:val="en-US" w:eastAsia="zh-CN"/>
        </w:rPr>
      </w:pPr>
      <w:r>
        <w:rPr>
          <w:b/>
          <w:bCs/>
          <w:lang w:val="en-US" w:eastAsia="zh-CN"/>
        </w:rPr>
        <w:t>Non-public network</w:t>
      </w:r>
    </w:p>
    <w:p w14:paraId="67A2A8DF" w14:textId="77777777" w:rsidR="00143E93" w:rsidRPr="007E6407" w:rsidRDefault="00143E93" w:rsidP="00143E93">
      <w:r w:rsidRPr="007E6407">
        <w:t>For the purposes of the present document, the following terms an</w:t>
      </w:r>
      <w:r>
        <w:t>d definitions given in 3GPP TS 2</w:t>
      </w:r>
      <w:r w:rsidRPr="007E6407">
        <w:t>3.</w:t>
      </w:r>
      <w:r>
        <w:t>003</w:t>
      </w:r>
      <w:r w:rsidRPr="007E6407">
        <w:t> [</w:t>
      </w:r>
      <w:r>
        <w:t>4</w:t>
      </w:r>
      <w:r w:rsidRPr="007E6407">
        <w:t>] apply:</w:t>
      </w:r>
    </w:p>
    <w:p w14:paraId="66355132" w14:textId="77777777" w:rsidR="00143E93" w:rsidRPr="005F7EB0" w:rsidRDefault="00143E93" w:rsidP="00143E93">
      <w:pPr>
        <w:pStyle w:val="EW"/>
        <w:rPr>
          <w:b/>
          <w:bCs/>
          <w:noProof/>
        </w:rPr>
      </w:pPr>
      <w:r>
        <w:rPr>
          <w:b/>
          <w:bCs/>
          <w:noProof/>
        </w:rPr>
        <w:t>5G-GUTI</w:t>
      </w:r>
    </w:p>
    <w:p w14:paraId="2678D15E" w14:textId="77777777" w:rsidR="00143E93" w:rsidRDefault="00143E93" w:rsidP="00143E93">
      <w:pPr>
        <w:pStyle w:val="EW"/>
        <w:rPr>
          <w:b/>
          <w:bCs/>
          <w:lang w:val="en-US" w:eastAsia="zh-CN"/>
        </w:rPr>
      </w:pPr>
      <w:r>
        <w:rPr>
          <w:b/>
          <w:bCs/>
          <w:lang w:val="en-US" w:eastAsia="zh-CN"/>
        </w:rPr>
        <w:t>5G-S-TMSI</w:t>
      </w:r>
    </w:p>
    <w:p w14:paraId="0404D3B3" w14:textId="77777777" w:rsidR="00143E93" w:rsidRPr="005B5D5A" w:rsidRDefault="00143E93" w:rsidP="00143E93">
      <w:pPr>
        <w:pStyle w:val="EW"/>
        <w:rPr>
          <w:b/>
          <w:bCs/>
          <w:lang w:val="en-US" w:eastAsia="zh-CN"/>
        </w:rPr>
      </w:pPr>
      <w:r>
        <w:rPr>
          <w:b/>
          <w:bCs/>
          <w:lang w:val="en-US" w:eastAsia="zh-CN"/>
        </w:rPr>
        <w:t>PEI</w:t>
      </w:r>
    </w:p>
    <w:p w14:paraId="483A379E" w14:textId="77777777" w:rsidR="00143E93" w:rsidRPr="005B5D5A" w:rsidRDefault="00143E93" w:rsidP="00143E93">
      <w:pPr>
        <w:pStyle w:val="EW"/>
        <w:rPr>
          <w:b/>
          <w:bCs/>
          <w:lang w:val="en-US" w:eastAsia="zh-CN"/>
        </w:rPr>
      </w:pPr>
      <w:r>
        <w:rPr>
          <w:b/>
          <w:bCs/>
          <w:lang w:val="en-US" w:eastAsia="zh-CN"/>
        </w:rPr>
        <w:t>SUPI</w:t>
      </w:r>
    </w:p>
    <w:p w14:paraId="7C748E13" w14:textId="77777777" w:rsidR="00143E93" w:rsidRPr="005B5D5A" w:rsidRDefault="00143E93" w:rsidP="00143E93">
      <w:pPr>
        <w:pStyle w:val="EX"/>
        <w:rPr>
          <w:b/>
          <w:bCs/>
          <w:lang w:val="en-US" w:eastAsia="zh-CN"/>
        </w:rPr>
      </w:pPr>
      <w:r>
        <w:rPr>
          <w:b/>
          <w:bCs/>
          <w:lang w:val="en-US" w:eastAsia="zh-CN"/>
        </w:rPr>
        <w:t>SUCI</w:t>
      </w:r>
    </w:p>
    <w:p w14:paraId="1E7B5B67" w14:textId="77777777" w:rsidR="00143E93" w:rsidRPr="007E6407" w:rsidRDefault="00143E93" w:rsidP="00143E93">
      <w:r w:rsidRPr="007E6407">
        <w:t>For the purposes of the present document, the following terms an</w:t>
      </w:r>
      <w:r>
        <w:t>d definitions given in 3GPP TS 2</w:t>
      </w:r>
      <w:r w:rsidRPr="007E6407">
        <w:t>3.</w:t>
      </w:r>
      <w:r>
        <w:t>122</w:t>
      </w:r>
      <w:r w:rsidRPr="007E6407">
        <w:t> [</w:t>
      </w:r>
      <w:r>
        <w:t>5</w:t>
      </w:r>
      <w:r w:rsidRPr="007E6407">
        <w:t>] apply:</w:t>
      </w:r>
    </w:p>
    <w:p w14:paraId="7D6E327D" w14:textId="77777777" w:rsidR="00143E93" w:rsidRDefault="00143E93" w:rsidP="00143E93">
      <w:pPr>
        <w:pStyle w:val="EW"/>
        <w:rPr>
          <w:b/>
          <w:bCs/>
          <w:noProof/>
        </w:rPr>
      </w:pPr>
      <w:r>
        <w:rPr>
          <w:b/>
          <w:bCs/>
          <w:noProof/>
        </w:rPr>
        <w:t>CAG selection</w:t>
      </w:r>
    </w:p>
    <w:p w14:paraId="0793EED5" w14:textId="77777777" w:rsidR="00143E93" w:rsidRPr="005F7EB0" w:rsidRDefault="00143E93" w:rsidP="00143E93">
      <w:pPr>
        <w:pStyle w:val="EW"/>
        <w:rPr>
          <w:b/>
          <w:bCs/>
          <w:noProof/>
        </w:rPr>
      </w:pPr>
      <w:r w:rsidRPr="005F7EB0">
        <w:rPr>
          <w:b/>
          <w:bCs/>
          <w:noProof/>
        </w:rPr>
        <w:t>Country</w:t>
      </w:r>
    </w:p>
    <w:p w14:paraId="513E19F3" w14:textId="77777777" w:rsidR="00143E93" w:rsidRPr="005B5D5A" w:rsidRDefault="00143E93" w:rsidP="00143E93">
      <w:pPr>
        <w:pStyle w:val="EW"/>
        <w:rPr>
          <w:b/>
          <w:bCs/>
          <w:lang w:val="en-US" w:eastAsia="zh-CN"/>
        </w:rPr>
      </w:pPr>
      <w:r w:rsidRPr="005B5D5A">
        <w:rPr>
          <w:b/>
          <w:bCs/>
          <w:lang w:val="en-US" w:eastAsia="zh-CN"/>
        </w:rPr>
        <w:lastRenderedPageBreak/>
        <w:t>EHPLMN</w:t>
      </w:r>
    </w:p>
    <w:p w14:paraId="56765E6F" w14:textId="77777777" w:rsidR="00143E93" w:rsidRPr="005B5D5A" w:rsidRDefault="00143E93" w:rsidP="00143E93">
      <w:pPr>
        <w:pStyle w:val="EW"/>
        <w:rPr>
          <w:b/>
          <w:bCs/>
          <w:lang w:val="en-US" w:eastAsia="zh-CN"/>
        </w:rPr>
      </w:pPr>
      <w:r w:rsidRPr="005B5D5A">
        <w:rPr>
          <w:b/>
          <w:bCs/>
          <w:lang w:val="en-US" w:eastAsia="zh-CN"/>
        </w:rPr>
        <w:t>HPLMN</w:t>
      </w:r>
    </w:p>
    <w:p w14:paraId="1611BC64" w14:textId="77777777" w:rsidR="00143E93" w:rsidRPr="005B5D5A" w:rsidRDefault="00143E93" w:rsidP="00143E93">
      <w:pPr>
        <w:pStyle w:val="EW"/>
        <w:rPr>
          <w:b/>
          <w:bCs/>
          <w:lang w:val="en-US" w:eastAsia="zh-CN"/>
        </w:rPr>
      </w:pPr>
      <w:r>
        <w:rPr>
          <w:b/>
          <w:bCs/>
          <w:lang w:val="en-US" w:eastAsia="zh-CN"/>
        </w:rPr>
        <w:t>Selected PLMN</w:t>
      </w:r>
    </w:p>
    <w:p w14:paraId="417509AA" w14:textId="77777777" w:rsidR="00143E93" w:rsidRDefault="00143E93" w:rsidP="00143E93">
      <w:pPr>
        <w:pStyle w:val="EW"/>
        <w:rPr>
          <w:b/>
          <w:bCs/>
          <w:lang w:val="en-US" w:eastAsia="zh-CN"/>
        </w:rPr>
      </w:pPr>
      <w:r w:rsidRPr="005B5D5A">
        <w:rPr>
          <w:b/>
          <w:bCs/>
          <w:lang w:val="en-US" w:eastAsia="zh-CN"/>
        </w:rPr>
        <w:t>Shared network</w:t>
      </w:r>
    </w:p>
    <w:p w14:paraId="4200A795" w14:textId="77777777" w:rsidR="00143E93" w:rsidRPr="005B5D5A" w:rsidRDefault="00143E93" w:rsidP="00143E93">
      <w:pPr>
        <w:pStyle w:val="EW"/>
        <w:rPr>
          <w:b/>
          <w:bCs/>
          <w:lang w:val="en-US" w:eastAsia="zh-CN"/>
        </w:rPr>
      </w:pPr>
      <w:r>
        <w:rPr>
          <w:b/>
          <w:bCs/>
          <w:lang w:val="en-US" w:eastAsia="zh-CN"/>
        </w:rPr>
        <w:t>SNPN identity</w:t>
      </w:r>
    </w:p>
    <w:p w14:paraId="2E29DD64" w14:textId="77777777" w:rsidR="00143E93" w:rsidRPr="005B5D5A" w:rsidRDefault="00143E93" w:rsidP="00143E93">
      <w:pPr>
        <w:pStyle w:val="EW"/>
        <w:rPr>
          <w:b/>
          <w:bCs/>
          <w:lang w:val="en-US" w:eastAsia="zh-CN"/>
        </w:rPr>
      </w:pPr>
      <w:r>
        <w:rPr>
          <w:b/>
          <w:bCs/>
          <w:lang w:val="en-US" w:eastAsia="zh-CN"/>
        </w:rPr>
        <w:t>Steering of Roaming (SOR)</w:t>
      </w:r>
    </w:p>
    <w:p w14:paraId="171F0C23" w14:textId="77777777" w:rsidR="00143E93" w:rsidRDefault="00143E93" w:rsidP="00143E93">
      <w:pPr>
        <w:pStyle w:val="EW"/>
        <w:rPr>
          <w:b/>
          <w:bCs/>
          <w:lang w:val="en-US" w:eastAsia="zh-CN"/>
        </w:rPr>
      </w:pPr>
      <w:r>
        <w:rPr>
          <w:b/>
          <w:bCs/>
          <w:lang w:val="en-US" w:eastAsia="zh-CN"/>
        </w:rPr>
        <w:t>Steering of Roaming information</w:t>
      </w:r>
    </w:p>
    <w:p w14:paraId="1D216725" w14:textId="77777777" w:rsidR="00143E93" w:rsidRPr="005B5D5A" w:rsidRDefault="00143E93" w:rsidP="00143E93">
      <w:pPr>
        <w:pStyle w:val="EW"/>
        <w:rPr>
          <w:b/>
          <w:bCs/>
          <w:lang w:val="en-US" w:eastAsia="zh-CN"/>
        </w:rPr>
      </w:pPr>
      <w:r w:rsidRPr="005B5D5A">
        <w:rPr>
          <w:b/>
          <w:bCs/>
          <w:lang w:val="en-US" w:eastAsia="zh-CN"/>
        </w:rPr>
        <w:t xml:space="preserve">Suitable </w:t>
      </w:r>
      <w:r>
        <w:rPr>
          <w:b/>
          <w:bCs/>
          <w:lang w:val="en-US" w:eastAsia="zh-CN"/>
        </w:rPr>
        <w:t>c</w:t>
      </w:r>
      <w:r w:rsidRPr="005B5D5A">
        <w:rPr>
          <w:b/>
          <w:bCs/>
          <w:lang w:val="en-US" w:eastAsia="zh-CN"/>
        </w:rPr>
        <w:t>ell</w:t>
      </w:r>
    </w:p>
    <w:p w14:paraId="257EB469" w14:textId="77777777" w:rsidR="00143E93" w:rsidRPr="005B5D5A" w:rsidRDefault="00143E93" w:rsidP="00143E93">
      <w:pPr>
        <w:pStyle w:val="EX"/>
        <w:rPr>
          <w:b/>
          <w:bCs/>
          <w:lang w:val="en-US" w:eastAsia="zh-CN"/>
        </w:rPr>
      </w:pPr>
      <w:r w:rsidRPr="005B5D5A">
        <w:rPr>
          <w:b/>
          <w:bCs/>
          <w:lang w:val="en-US" w:eastAsia="zh-CN"/>
        </w:rPr>
        <w:t>VPLMN</w:t>
      </w:r>
    </w:p>
    <w:p w14:paraId="08DBDBF1" w14:textId="77777777" w:rsidR="00143E93" w:rsidRDefault="00143E93" w:rsidP="00143E93">
      <w:r>
        <w:t>For the purposes of the present document, the following terms and definitions given in 3GPP TS 23.167 [6] apply:</w:t>
      </w:r>
    </w:p>
    <w:p w14:paraId="75915E13" w14:textId="77777777" w:rsidR="00143E93" w:rsidRPr="006C399B" w:rsidRDefault="00143E93" w:rsidP="00143E93">
      <w:pPr>
        <w:pStyle w:val="EX"/>
        <w:rPr>
          <w:b/>
          <w:bCs/>
          <w:noProof/>
        </w:rPr>
      </w:pPr>
      <w:r>
        <w:rPr>
          <w:b/>
          <w:bCs/>
          <w:noProof/>
        </w:rPr>
        <w:t>eCall over IMS</w:t>
      </w:r>
    </w:p>
    <w:p w14:paraId="64D30193" w14:textId="77777777" w:rsidR="00143E93" w:rsidRPr="00CC0C94" w:rsidRDefault="00143E93" w:rsidP="00143E93">
      <w:r w:rsidRPr="00CC0C94">
        <w:t>For the purposes of the present document, the following terms and definitions given in 3GPP TS 23.216 [</w:t>
      </w:r>
      <w:r>
        <w:t>6A</w:t>
      </w:r>
      <w:r w:rsidRPr="00CC0C94">
        <w:t>] apply:</w:t>
      </w:r>
    </w:p>
    <w:p w14:paraId="0DF05C37" w14:textId="77777777" w:rsidR="00143E93" w:rsidRPr="006C4120" w:rsidRDefault="00143E93" w:rsidP="00143E93">
      <w:pPr>
        <w:pStyle w:val="EX"/>
        <w:rPr>
          <w:b/>
          <w:bCs/>
          <w:noProof/>
        </w:rPr>
      </w:pPr>
      <w:r w:rsidRPr="00DF6192">
        <w:rPr>
          <w:b/>
          <w:bCs/>
          <w:noProof/>
        </w:rPr>
        <w:t>SRVCC</w:t>
      </w:r>
    </w:p>
    <w:p w14:paraId="590E6E77" w14:textId="77777777" w:rsidR="00143E93" w:rsidRDefault="00143E93" w:rsidP="00143E93">
      <w:r>
        <w:t>For the purposes of the present document, the following terms and definitions given in 3GPP TS 23.401 [7] apply:</w:t>
      </w:r>
    </w:p>
    <w:p w14:paraId="19B0A5D2" w14:textId="77777777" w:rsidR="00143E93" w:rsidRPr="006C399B" w:rsidRDefault="00143E93" w:rsidP="00143E93">
      <w:pPr>
        <w:pStyle w:val="EX"/>
        <w:rPr>
          <w:b/>
          <w:bCs/>
          <w:noProof/>
        </w:rPr>
      </w:pPr>
      <w:r>
        <w:rPr>
          <w:b/>
          <w:bCs/>
          <w:noProof/>
        </w:rPr>
        <w:t>eCall only mode</w:t>
      </w:r>
    </w:p>
    <w:p w14:paraId="28D633EB" w14:textId="77777777" w:rsidR="00143E93" w:rsidRPr="007E6407" w:rsidRDefault="00143E93" w:rsidP="00143E93">
      <w:r w:rsidRPr="007E6407">
        <w:t>For the purposes of the present document, the following terms and definitions given in 3GPP TS 23.</w:t>
      </w:r>
      <w:r>
        <w:t>5</w:t>
      </w:r>
      <w:r w:rsidRPr="007E6407">
        <w:t>01 [</w:t>
      </w:r>
      <w:r>
        <w:t>8</w:t>
      </w:r>
      <w:r w:rsidRPr="007E6407">
        <w:t>] apply:</w:t>
      </w:r>
    </w:p>
    <w:p w14:paraId="3C9294EA" w14:textId="77777777" w:rsidR="00143E93" w:rsidRPr="00BD1D67" w:rsidRDefault="00143E93" w:rsidP="00143E93">
      <w:pPr>
        <w:pStyle w:val="EW"/>
        <w:rPr>
          <w:b/>
        </w:rPr>
      </w:pPr>
      <w:r w:rsidRPr="00BD1D67">
        <w:rPr>
          <w:b/>
        </w:rPr>
        <w:t>5G access network</w:t>
      </w:r>
    </w:p>
    <w:p w14:paraId="5E67A6FA" w14:textId="77777777" w:rsidR="00143E93" w:rsidRPr="00BD1D67" w:rsidRDefault="00143E93" w:rsidP="00143E93">
      <w:pPr>
        <w:pStyle w:val="EW"/>
        <w:rPr>
          <w:b/>
        </w:rPr>
      </w:pPr>
      <w:r w:rsidRPr="00BD1D67">
        <w:rPr>
          <w:b/>
        </w:rPr>
        <w:t>5G core network</w:t>
      </w:r>
    </w:p>
    <w:p w14:paraId="497DBA15" w14:textId="77777777" w:rsidR="00143E93" w:rsidRPr="00BD1D67" w:rsidRDefault="00143E93" w:rsidP="00143E93">
      <w:pPr>
        <w:pStyle w:val="EW"/>
        <w:rPr>
          <w:b/>
        </w:rPr>
      </w:pPr>
      <w:r w:rsidRPr="00BD1D67">
        <w:rPr>
          <w:b/>
        </w:rPr>
        <w:t xml:space="preserve">5G </w:t>
      </w:r>
      <w:proofErr w:type="spellStart"/>
      <w:r w:rsidRPr="00BD1D67">
        <w:rPr>
          <w:b/>
        </w:rPr>
        <w:t>QoS</w:t>
      </w:r>
      <w:proofErr w:type="spellEnd"/>
      <w:r w:rsidRPr="00BD1D67">
        <w:rPr>
          <w:b/>
        </w:rPr>
        <w:t xml:space="preserve"> flow</w:t>
      </w:r>
    </w:p>
    <w:p w14:paraId="77589BBB" w14:textId="77777777" w:rsidR="00143E93" w:rsidRDefault="00143E93" w:rsidP="00143E93">
      <w:pPr>
        <w:pStyle w:val="EW"/>
        <w:rPr>
          <w:b/>
        </w:rPr>
      </w:pPr>
      <w:r w:rsidRPr="00BD1D67">
        <w:rPr>
          <w:b/>
        </w:rPr>
        <w:t xml:space="preserve">5G </w:t>
      </w:r>
      <w:proofErr w:type="spellStart"/>
      <w:r w:rsidRPr="00BD1D67">
        <w:rPr>
          <w:b/>
        </w:rPr>
        <w:t>QoS</w:t>
      </w:r>
      <w:proofErr w:type="spellEnd"/>
      <w:r w:rsidRPr="00BD1D67">
        <w:rPr>
          <w:b/>
        </w:rPr>
        <w:t xml:space="preserve"> identifier</w:t>
      </w:r>
    </w:p>
    <w:p w14:paraId="1D5B488D" w14:textId="77777777" w:rsidR="00143E93" w:rsidRPr="004B11B4" w:rsidRDefault="00143E93" w:rsidP="00143E93">
      <w:pPr>
        <w:pStyle w:val="EW"/>
        <w:rPr>
          <w:b/>
          <w:lang w:val="sv-SE"/>
        </w:rPr>
      </w:pPr>
      <w:r w:rsidRPr="004B11B4">
        <w:rPr>
          <w:b/>
          <w:lang w:val="sv-SE"/>
        </w:rPr>
        <w:t>5G-RG</w:t>
      </w:r>
    </w:p>
    <w:p w14:paraId="51FB0730" w14:textId="77777777" w:rsidR="00143E93" w:rsidRPr="004B11B4" w:rsidRDefault="00143E93" w:rsidP="00143E93">
      <w:pPr>
        <w:pStyle w:val="EW"/>
        <w:rPr>
          <w:b/>
          <w:lang w:val="sv-SE"/>
        </w:rPr>
      </w:pPr>
      <w:r w:rsidRPr="004B11B4">
        <w:rPr>
          <w:b/>
          <w:lang w:val="sv-SE"/>
        </w:rPr>
        <w:t>5G-BRG</w:t>
      </w:r>
    </w:p>
    <w:p w14:paraId="264F9E98" w14:textId="77777777" w:rsidR="00143E93" w:rsidRPr="00BD1D67" w:rsidRDefault="00143E93" w:rsidP="00143E93">
      <w:pPr>
        <w:pStyle w:val="EW"/>
        <w:rPr>
          <w:b/>
        </w:rPr>
      </w:pPr>
      <w:r w:rsidRPr="004B11B4">
        <w:rPr>
          <w:b/>
          <w:lang w:val="sv-SE"/>
        </w:rPr>
        <w:t>5G-CRG</w:t>
      </w:r>
    </w:p>
    <w:p w14:paraId="5784051C" w14:textId="77777777" w:rsidR="00143E93" w:rsidRPr="002B0CBB" w:rsidRDefault="00143E93" w:rsidP="00143E93">
      <w:pPr>
        <w:pStyle w:val="EW"/>
        <w:rPr>
          <w:b/>
          <w:lang w:val="en-US"/>
        </w:rPr>
      </w:pPr>
      <w:r w:rsidRPr="00E51A15">
        <w:rPr>
          <w:b/>
          <w:noProof/>
          <w:lang w:val="en-US"/>
        </w:rPr>
        <w:t>5G</w:t>
      </w:r>
      <w:r w:rsidRPr="00E51A15">
        <w:rPr>
          <w:b/>
          <w:lang w:val="en-US"/>
        </w:rPr>
        <w:t xml:space="preserve"> System</w:t>
      </w:r>
    </w:p>
    <w:p w14:paraId="7EC4DF7B" w14:textId="77777777" w:rsidR="00143E93" w:rsidRPr="00BD1D67" w:rsidRDefault="00143E93" w:rsidP="00143E93">
      <w:pPr>
        <w:pStyle w:val="EW"/>
        <w:rPr>
          <w:b/>
        </w:rPr>
      </w:pPr>
      <w:r w:rsidRPr="00BD1D67">
        <w:rPr>
          <w:b/>
        </w:rPr>
        <w:t>Allowed area</w:t>
      </w:r>
    </w:p>
    <w:p w14:paraId="61BE697E" w14:textId="77777777" w:rsidR="00143E93" w:rsidRPr="00BD1D67" w:rsidRDefault="00143E93" w:rsidP="00143E93">
      <w:pPr>
        <w:pStyle w:val="EW"/>
        <w:rPr>
          <w:b/>
        </w:rPr>
      </w:pPr>
      <w:r w:rsidRPr="00BD1D67">
        <w:rPr>
          <w:b/>
        </w:rPr>
        <w:t>Allowed NSSAI</w:t>
      </w:r>
    </w:p>
    <w:p w14:paraId="60E1F1B2" w14:textId="77777777" w:rsidR="00143E93" w:rsidRPr="00BD1D67" w:rsidRDefault="00143E93" w:rsidP="00143E93">
      <w:pPr>
        <w:pStyle w:val="EW"/>
        <w:rPr>
          <w:b/>
        </w:rPr>
      </w:pPr>
      <w:r w:rsidRPr="00BD1D67">
        <w:rPr>
          <w:b/>
        </w:rPr>
        <w:t>AMF region</w:t>
      </w:r>
    </w:p>
    <w:p w14:paraId="57021B38" w14:textId="77777777" w:rsidR="00143E93" w:rsidRPr="00BD1D67" w:rsidRDefault="00143E93" w:rsidP="00143E93">
      <w:pPr>
        <w:pStyle w:val="EW"/>
        <w:rPr>
          <w:b/>
        </w:rPr>
      </w:pPr>
      <w:r w:rsidRPr="00BD1D67">
        <w:rPr>
          <w:b/>
        </w:rPr>
        <w:t>AMF set</w:t>
      </w:r>
    </w:p>
    <w:p w14:paraId="06DB2038" w14:textId="77777777" w:rsidR="00143E93" w:rsidRDefault="00143E93" w:rsidP="00143E93">
      <w:pPr>
        <w:pStyle w:val="EW"/>
        <w:rPr>
          <w:b/>
        </w:rPr>
      </w:pPr>
      <w:r>
        <w:rPr>
          <w:b/>
        </w:rPr>
        <w:t>Closed access group</w:t>
      </w:r>
    </w:p>
    <w:p w14:paraId="1F6FB4E6" w14:textId="77777777" w:rsidR="00143E93" w:rsidRPr="00BD1D67" w:rsidRDefault="00143E93" w:rsidP="00143E93">
      <w:pPr>
        <w:pStyle w:val="EW"/>
        <w:rPr>
          <w:b/>
        </w:rPr>
      </w:pPr>
      <w:r w:rsidRPr="00BD1D67">
        <w:rPr>
          <w:b/>
        </w:rPr>
        <w:t>Configured NSSAI</w:t>
      </w:r>
    </w:p>
    <w:p w14:paraId="1B7BAA02" w14:textId="77777777" w:rsidR="00143E93" w:rsidRPr="00BD1D67" w:rsidRDefault="00143E93" w:rsidP="00143E93">
      <w:pPr>
        <w:pStyle w:val="EW"/>
        <w:rPr>
          <w:b/>
        </w:rPr>
      </w:pPr>
      <w:r w:rsidRPr="00BD1D67">
        <w:rPr>
          <w:b/>
        </w:rPr>
        <w:t>Local area data network</w:t>
      </w:r>
    </w:p>
    <w:p w14:paraId="7235C905" w14:textId="77777777" w:rsidR="00143E93" w:rsidRPr="00F355CE" w:rsidRDefault="00143E93" w:rsidP="00143E93">
      <w:pPr>
        <w:pStyle w:val="EW"/>
        <w:rPr>
          <w:b/>
        </w:rPr>
      </w:pPr>
      <w:r w:rsidRPr="00F355CE">
        <w:rPr>
          <w:b/>
        </w:rPr>
        <w:t>Network identifier (NID)</w:t>
      </w:r>
    </w:p>
    <w:p w14:paraId="146DAACC" w14:textId="77777777" w:rsidR="00143E93" w:rsidRPr="00BD1D67" w:rsidRDefault="00143E93" w:rsidP="00143E93">
      <w:pPr>
        <w:pStyle w:val="EW"/>
        <w:rPr>
          <w:b/>
        </w:rPr>
      </w:pPr>
      <w:r w:rsidRPr="00BD1D67">
        <w:rPr>
          <w:b/>
        </w:rPr>
        <w:t>Network slice</w:t>
      </w:r>
    </w:p>
    <w:p w14:paraId="4E3E0FD4" w14:textId="77777777" w:rsidR="00143E93" w:rsidRPr="002B0CBB" w:rsidRDefault="00143E93" w:rsidP="00143E93">
      <w:pPr>
        <w:pStyle w:val="EW"/>
        <w:rPr>
          <w:b/>
          <w:lang w:val="en-US" w:eastAsia="zh-CN"/>
        </w:rPr>
      </w:pPr>
      <w:r w:rsidRPr="00E51A15">
        <w:rPr>
          <w:b/>
          <w:noProof/>
          <w:lang w:val="en-US"/>
        </w:rPr>
        <w:t>NG-</w:t>
      </w:r>
      <w:r w:rsidRPr="00E51A15">
        <w:rPr>
          <w:b/>
          <w:lang w:val="en-US"/>
        </w:rPr>
        <w:t>RAN</w:t>
      </w:r>
    </w:p>
    <w:p w14:paraId="3DF208F0" w14:textId="77777777" w:rsidR="00143E93" w:rsidRPr="00BD1D67" w:rsidRDefault="00143E93" w:rsidP="00143E93">
      <w:pPr>
        <w:pStyle w:val="EW"/>
        <w:rPr>
          <w:b/>
        </w:rPr>
      </w:pPr>
      <w:r w:rsidRPr="00BD1D67">
        <w:rPr>
          <w:b/>
        </w:rPr>
        <w:t>Non-allowed area</w:t>
      </w:r>
    </w:p>
    <w:p w14:paraId="094DBFA0" w14:textId="77777777" w:rsidR="00143E93" w:rsidRPr="00767715" w:rsidRDefault="00143E93" w:rsidP="00143E93">
      <w:pPr>
        <w:pStyle w:val="EW"/>
        <w:rPr>
          <w:b/>
          <w:lang w:val="fr-FR" w:eastAsia="zh-CN"/>
        </w:rPr>
      </w:pPr>
      <w:r w:rsidRPr="00767715">
        <w:rPr>
          <w:b/>
          <w:lang w:val="fr-FR"/>
        </w:rPr>
        <w:t>PDU session</w:t>
      </w:r>
    </w:p>
    <w:p w14:paraId="06BD07D7" w14:textId="77777777" w:rsidR="00143E93" w:rsidRDefault="00143E93" w:rsidP="00143E93">
      <w:pPr>
        <w:pStyle w:val="EW"/>
        <w:rPr>
          <w:ins w:id="35" w:author="김선희/선임연구원/미래기술센터 C&amp;M표준(연)5G무선통신표준Task(sunhee.kim@lge.com)" w:date="2020-02-17T14:58:00Z"/>
          <w:b/>
          <w:lang w:val="fr-FR"/>
        </w:rPr>
      </w:pPr>
      <w:r w:rsidRPr="00767715">
        <w:rPr>
          <w:b/>
          <w:lang w:val="fr-FR"/>
        </w:rPr>
        <w:t>PDU session type</w:t>
      </w:r>
    </w:p>
    <w:p w14:paraId="1CE264C0" w14:textId="77777777" w:rsidR="00143E93" w:rsidRPr="00767715" w:rsidRDefault="00143E93" w:rsidP="00143E93">
      <w:pPr>
        <w:pStyle w:val="EW"/>
        <w:rPr>
          <w:b/>
          <w:lang w:val="fr-FR"/>
        </w:rPr>
      </w:pPr>
      <w:commentRangeStart w:id="36"/>
      <w:ins w:id="37" w:author="김선희/선임연구원/미래기술센터 C&amp;M표준(연)5G무선통신표준Task(sunhee.kim@lge.com)" w:date="2020-02-17T14:58:00Z">
        <w:r>
          <w:rPr>
            <w:b/>
            <w:lang w:val="fr-FR"/>
          </w:rPr>
          <w:t>Pending NSSAI</w:t>
        </w:r>
      </w:ins>
      <w:commentRangeEnd w:id="36"/>
      <w:r w:rsidR="00CF5EAB">
        <w:rPr>
          <w:rStyle w:val="ab"/>
        </w:rPr>
        <w:commentReference w:id="36"/>
      </w:r>
    </w:p>
    <w:p w14:paraId="343FE295" w14:textId="77777777" w:rsidR="00143E93" w:rsidRPr="00767715" w:rsidRDefault="00143E93" w:rsidP="00143E93">
      <w:pPr>
        <w:pStyle w:val="EW"/>
        <w:rPr>
          <w:b/>
          <w:bCs/>
          <w:lang w:val="fr-FR"/>
        </w:rPr>
      </w:pPr>
      <w:r w:rsidRPr="00767715">
        <w:rPr>
          <w:b/>
          <w:bCs/>
          <w:lang w:val="fr-FR"/>
        </w:rPr>
        <w:t>Requested NSSAI</w:t>
      </w:r>
    </w:p>
    <w:p w14:paraId="11E436E3" w14:textId="77777777" w:rsidR="00143E93" w:rsidRPr="004B6449" w:rsidRDefault="00143E93" w:rsidP="00143E93">
      <w:pPr>
        <w:pStyle w:val="EW"/>
        <w:rPr>
          <w:b/>
          <w:bCs/>
        </w:rPr>
      </w:pPr>
      <w:r>
        <w:rPr>
          <w:b/>
          <w:bCs/>
        </w:rPr>
        <w:t>Routing ID</w:t>
      </w:r>
    </w:p>
    <w:p w14:paraId="7B1A6440" w14:textId="77777777" w:rsidR="00143E93" w:rsidRDefault="00143E93" w:rsidP="00143E93">
      <w:pPr>
        <w:pStyle w:val="EW"/>
        <w:rPr>
          <w:b/>
        </w:rPr>
      </w:pPr>
      <w:r w:rsidRPr="00920167">
        <w:rPr>
          <w:b/>
        </w:rPr>
        <w:t>Service data flow</w:t>
      </w:r>
    </w:p>
    <w:p w14:paraId="3E84D786" w14:textId="77777777" w:rsidR="00143E93" w:rsidRDefault="00143E93" w:rsidP="00143E93">
      <w:pPr>
        <w:pStyle w:val="EW"/>
        <w:rPr>
          <w:b/>
        </w:rPr>
      </w:pPr>
      <w:r w:rsidRPr="00541BB7">
        <w:rPr>
          <w:b/>
        </w:rPr>
        <w:t>Service Gap Control</w:t>
      </w:r>
    </w:p>
    <w:p w14:paraId="094CF54B" w14:textId="77777777" w:rsidR="00143E93" w:rsidRDefault="00143E93" w:rsidP="00143E93">
      <w:pPr>
        <w:pStyle w:val="EW"/>
        <w:rPr>
          <w:b/>
        </w:rPr>
      </w:pPr>
      <w:r>
        <w:rPr>
          <w:b/>
        </w:rPr>
        <w:t>Serving PLMN rate control</w:t>
      </w:r>
    </w:p>
    <w:p w14:paraId="686AE7E7" w14:textId="77777777" w:rsidR="00143E93" w:rsidRPr="00920167" w:rsidRDefault="00143E93" w:rsidP="00143E93">
      <w:pPr>
        <w:pStyle w:val="EW"/>
        <w:rPr>
          <w:b/>
        </w:rPr>
      </w:pPr>
      <w:r w:rsidRPr="00EA01B8">
        <w:rPr>
          <w:b/>
        </w:rPr>
        <w:t>Small data rate control status</w:t>
      </w:r>
    </w:p>
    <w:p w14:paraId="684F88D2" w14:textId="77777777" w:rsidR="00143E93" w:rsidRDefault="00143E93" w:rsidP="00143E93">
      <w:pPr>
        <w:pStyle w:val="EW"/>
        <w:rPr>
          <w:b/>
        </w:rPr>
      </w:pPr>
      <w:r>
        <w:rPr>
          <w:b/>
        </w:rPr>
        <w:t>SNPN access mode</w:t>
      </w:r>
    </w:p>
    <w:p w14:paraId="4E40BC73" w14:textId="77777777" w:rsidR="00143E93" w:rsidRPr="00920167" w:rsidRDefault="00143E93" w:rsidP="00143E93">
      <w:pPr>
        <w:pStyle w:val="EW"/>
        <w:rPr>
          <w:b/>
        </w:rPr>
      </w:pPr>
      <w:r w:rsidRPr="00920167">
        <w:rPr>
          <w:b/>
        </w:rPr>
        <w:t>S</w:t>
      </w:r>
      <w:r>
        <w:rPr>
          <w:b/>
        </w:rPr>
        <w:t>NPN enabled UE</w:t>
      </w:r>
    </w:p>
    <w:p w14:paraId="248A71A7" w14:textId="77777777" w:rsidR="00143E93" w:rsidRPr="00920167" w:rsidRDefault="00143E93" w:rsidP="00143E93">
      <w:pPr>
        <w:pStyle w:val="EW"/>
        <w:rPr>
          <w:b/>
        </w:rPr>
      </w:pPr>
      <w:r>
        <w:rPr>
          <w:b/>
        </w:rPr>
        <w:t>Stand-alone Non-Public Network</w:t>
      </w:r>
    </w:p>
    <w:p w14:paraId="6E36E064" w14:textId="77777777" w:rsidR="00143E93" w:rsidRPr="004A11E4" w:rsidRDefault="00143E93" w:rsidP="00143E93">
      <w:pPr>
        <w:pStyle w:val="EW"/>
        <w:rPr>
          <w:b/>
        </w:rPr>
      </w:pPr>
      <w:r w:rsidRPr="004A11E4">
        <w:rPr>
          <w:b/>
        </w:rPr>
        <w:t>Time Sensitive Communication</w:t>
      </w:r>
    </w:p>
    <w:p w14:paraId="4A4B5C88" w14:textId="77777777" w:rsidR="00143E93" w:rsidRPr="00920167" w:rsidRDefault="00143E93" w:rsidP="00143E93">
      <w:pPr>
        <w:pStyle w:val="EW"/>
        <w:rPr>
          <w:b/>
        </w:rPr>
      </w:pPr>
      <w:r w:rsidRPr="00472E1C">
        <w:rPr>
          <w:b/>
        </w:rPr>
        <w:t>UE presence in LADN service area</w:t>
      </w:r>
    </w:p>
    <w:p w14:paraId="48299F27" w14:textId="77777777" w:rsidR="00143E93" w:rsidRPr="006C399B" w:rsidRDefault="00143E93" w:rsidP="00143E93">
      <w:pPr>
        <w:pStyle w:val="EX"/>
        <w:rPr>
          <w:b/>
          <w:bCs/>
        </w:rPr>
      </w:pPr>
      <w:r w:rsidRPr="00552D06">
        <w:rPr>
          <w:b/>
        </w:rPr>
        <w:t>Wireline 5G Access Netwo</w:t>
      </w:r>
      <w:r>
        <w:rPr>
          <w:b/>
        </w:rPr>
        <w:t>rk</w:t>
      </w:r>
    </w:p>
    <w:p w14:paraId="7FCB7B86" w14:textId="77777777" w:rsidR="00143E93" w:rsidRPr="00963C66" w:rsidRDefault="00143E93" w:rsidP="00143E93">
      <w:r w:rsidRPr="00963C66">
        <w:t>For the purposes of the present document, the following terms and definitions given in 3GPP TS 23.503 [</w:t>
      </w:r>
      <w:r>
        <w:t>10</w:t>
      </w:r>
      <w:r w:rsidRPr="00963C66">
        <w:t>] apply:</w:t>
      </w:r>
    </w:p>
    <w:p w14:paraId="3C4EB426" w14:textId="77777777" w:rsidR="00143E93" w:rsidRPr="0085304B" w:rsidRDefault="00143E93" w:rsidP="00143E93">
      <w:pPr>
        <w:pStyle w:val="EX"/>
        <w:rPr>
          <w:b/>
          <w:lang w:eastAsia="zh-CN"/>
        </w:rPr>
      </w:pPr>
      <w:r w:rsidRPr="0085304B">
        <w:rPr>
          <w:b/>
          <w:lang w:eastAsia="zh-CN"/>
        </w:rPr>
        <w:t>UE local configuration</w:t>
      </w:r>
    </w:p>
    <w:p w14:paraId="3261E202" w14:textId="77777777" w:rsidR="00143E93" w:rsidRDefault="00143E93" w:rsidP="00143E93">
      <w:r>
        <w:t>For the purposes of the present document, the following terms and definitions given in 3GPP TS 24.008 [12] apply:</w:t>
      </w:r>
    </w:p>
    <w:p w14:paraId="70283626" w14:textId="77777777" w:rsidR="00143E93" w:rsidRPr="00767715" w:rsidRDefault="00143E93" w:rsidP="00143E93">
      <w:pPr>
        <w:pStyle w:val="EW"/>
        <w:rPr>
          <w:b/>
          <w:lang w:val="fr-FR"/>
        </w:rPr>
      </w:pPr>
      <w:r w:rsidRPr="00767715">
        <w:rPr>
          <w:b/>
          <w:lang w:val="fr-FR"/>
        </w:rPr>
        <w:lastRenderedPageBreak/>
        <w:t>GMM</w:t>
      </w:r>
    </w:p>
    <w:p w14:paraId="51B23E53" w14:textId="77777777" w:rsidR="00143E93" w:rsidRDefault="00143E93" w:rsidP="00143E93">
      <w:pPr>
        <w:pStyle w:val="EW"/>
        <w:rPr>
          <w:b/>
          <w:bCs/>
          <w:lang w:val="fr-FR" w:eastAsia="zh-CN"/>
        </w:rPr>
      </w:pPr>
      <w:r w:rsidRPr="00767715">
        <w:rPr>
          <w:b/>
          <w:lang w:val="fr-FR" w:eastAsia="zh-CN"/>
        </w:rPr>
        <w:t>MM</w:t>
      </w:r>
    </w:p>
    <w:p w14:paraId="3E0DCCFF" w14:textId="77777777" w:rsidR="00143E93" w:rsidRPr="00767715" w:rsidRDefault="00143E93" w:rsidP="00143E93">
      <w:pPr>
        <w:pStyle w:val="EW"/>
        <w:rPr>
          <w:b/>
          <w:bCs/>
          <w:lang w:val="fr-FR" w:eastAsia="zh-CN"/>
        </w:rPr>
      </w:pPr>
      <w:r w:rsidRPr="00767715">
        <w:rPr>
          <w:b/>
          <w:bCs/>
          <w:lang w:val="fr-FR" w:eastAsia="zh-CN"/>
        </w:rPr>
        <w:t>A/Gb mode</w:t>
      </w:r>
    </w:p>
    <w:p w14:paraId="327E1A1F" w14:textId="77777777" w:rsidR="00143E93" w:rsidRPr="00767715" w:rsidRDefault="00143E93" w:rsidP="00143E93">
      <w:pPr>
        <w:pStyle w:val="EX"/>
        <w:rPr>
          <w:b/>
          <w:lang w:val="fr-FR" w:eastAsia="zh-CN"/>
        </w:rPr>
      </w:pPr>
      <w:r w:rsidRPr="00767715">
        <w:rPr>
          <w:b/>
          <w:bCs/>
          <w:lang w:val="fr-FR"/>
        </w:rPr>
        <w:t>Iu mode</w:t>
      </w:r>
    </w:p>
    <w:p w14:paraId="2ABCD5AE" w14:textId="77777777" w:rsidR="00143E93" w:rsidRPr="007E6407" w:rsidRDefault="00143E93" w:rsidP="00143E93">
      <w:r w:rsidRPr="007E6407">
        <w:t>For the purposes of the present document, the following terms an</w:t>
      </w:r>
      <w:r>
        <w:t>d definitions given in 3GPP TS 24</w:t>
      </w:r>
      <w:r w:rsidRPr="007E6407">
        <w:t>.</w:t>
      </w:r>
      <w:r>
        <w:t>3</w:t>
      </w:r>
      <w:r w:rsidRPr="007E6407">
        <w:t>01 [</w:t>
      </w:r>
      <w:r>
        <w:t>15</w:t>
      </w:r>
      <w:r w:rsidRPr="007E6407">
        <w:t>] apply:</w:t>
      </w:r>
    </w:p>
    <w:p w14:paraId="295E3374" w14:textId="77777777" w:rsidR="00143E93" w:rsidRPr="00920167" w:rsidRDefault="00143E93" w:rsidP="00143E93">
      <w:pPr>
        <w:pStyle w:val="EW"/>
        <w:rPr>
          <w:b/>
          <w:bCs/>
          <w:noProof/>
        </w:rPr>
      </w:pPr>
      <w:proofErr w:type="spellStart"/>
      <w:r>
        <w:rPr>
          <w:b/>
        </w:rPr>
        <w:t>CIoT</w:t>
      </w:r>
      <w:proofErr w:type="spellEnd"/>
      <w:r>
        <w:rPr>
          <w:b/>
        </w:rPr>
        <w:t xml:space="preserve"> EP</w:t>
      </w:r>
      <w:r w:rsidRPr="00CC0C94">
        <w:rPr>
          <w:b/>
        </w:rPr>
        <w:t>S optimization</w:t>
      </w:r>
    </w:p>
    <w:p w14:paraId="1DE8A84F" w14:textId="77777777" w:rsidR="00143E93" w:rsidRPr="00920167" w:rsidRDefault="00143E93" w:rsidP="00143E93">
      <w:pPr>
        <w:pStyle w:val="EW"/>
        <w:rPr>
          <w:b/>
          <w:bCs/>
          <w:noProof/>
        </w:rPr>
      </w:pPr>
      <w:r>
        <w:rPr>
          <w:b/>
        </w:rPr>
        <w:t xml:space="preserve">Control plane </w:t>
      </w:r>
      <w:proofErr w:type="spellStart"/>
      <w:r>
        <w:rPr>
          <w:b/>
        </w:rPr>
        <w:t>CIoT</w:t>
      </w:r>
      <w:proofErr w:type="spellEnd"/>
      <w:r>
        <w:rPr>
          <w:b/>
        </w:rPr>
        <w:t xml:space="preserve"> EP</w:t>
      </w:r>
      <w:r w:rsidRPr="00CC0C94">
        <w:rPr>
          <w:b/>
        </w:rPr>
        <w:t>S optimization</w:t>
      </w:r>
    </w:p>
    <w:p w14:paraId="018D96E6" w14:textId="77777777" w:rsidR="00143E93" w:rsidRPr="00920167" w:rsidRDefault="00143E93" w:rsidP="00143E93">
      <w:pPr>
        <w:pStyle w:val="EW"/>
        <w:rPr>
          <w:b/>
          <w:bCs/>
          <w:noProof/>
        </w:rPr>
      </w:pPr>
      <w:r w:rsidRPr="00920167">
        <w:rPr>
          <w:b/>
          <w:bCs/>
          <w:noProof/>
        </w:rPr>
        <w:t>EENLV</w:t>
      </w:r>
    </w:p>
    <w:p w14:paraId="2FE2B1E0" w14:textId="77777777" w:rsidR="00143E93" w:rsidRPr="00920167" w:rsidRDefault="00143E93" w:rsidP="00143E93">
      <w:pPr>
        <w:pStyle w:val="EW"/>
        <w:rPr>
          <w:b/>
          <w:bCs/>
          <w:noProof/>
        </w:rPr>
      </w:pPr>
      <w:r w:rsidRPr="00920167">
        <w:rPr>
          <w:b/>
          <w:bCs/>
          <w:noProof/>
        </w:rPr>
        <w:t>EMM</w:t>
      </w:r>
    </w:p>
    <w:p w14:paraId="26CE9A52" w14:textId="77777777" w:rsidR="00143E93" w:rsidRDefault="00143E93" w:rsidP="00143E93">
      <w:pPr>
        <w:pStyle w:val="EW"/>
        <w:rPr>
          <w:b/>
          <w:bCs/>
          <w:noProof/>
          <w:lang w:eastAsia="ja-JP"/>
        </w:rPr>
      </w:pPr>
      <w:r w:rsidRPr="00692C97">
        <w:rPr>
          <w:rFonts w:hint="eastAsia"/>
          <w:b/>
          <w:bCs/>
          <w:noProof/>
          <w:lang w:eastAsia="ja-JP"/>
        </w:rPr>
        <w:t>E</w:t>
      </w:r>
      <w:r w:rsidRPr="00692C97">
        <w:rPr>
          <w:b/>
          <w:bCs/>
          <w:noProof/>
          <w:lang w:eastAsia="ja-JP"/>
        </w:rPr>
        <w:t>MM</w:t>
      </w:r>
      <w:r w:rsidRPr="002C4D23">
        <w:rPr>
          <w:b/>
          <w:bCs/>
          <w:noProof/>
          <w:lang w:eastAsia="ja-JP"/>
        </w:rPr>
        <w:t>-DEREGISTERED</w:t>
      </w:r>
    </w:p>
    <w:p w14:paraId="5F0306C1" w14:textId="77777777" w:rsidR="00143E93" w:rsidRPr="002C4D23" w:rsidRDefault="00143E93" w:rsidP="00143E93">
      <w:pPr>
        <w:pStyle w:val="EW"/>
        <w:rPr>
          <w:b/>
          <w:bCs/>
          <w:noProof/>
          <w:lang w:eastAsia="ja-JP"/>
        </w:rPr>
      </w:pPr>
      <w:r w:rsidRPr="0028607C">
        <w:rPr>
          <w:b/>
          <w:bCs/>
          <w:noProof/>
          <w:lang w:eastAsia="ja-JP"/>
        </w:rPr>
        <w:t>EMM-DEREGISTERED-INITIATED</w:t>
      </w:r>
    </w:p>
    <w:p w14:paraId="1226FCD6" w14:textId="77777777" w:rsidR="00143E93" w:rsidRPr="00FF2FA4" w:rsidRDefault="00143E93" w:rsidP="00143E93">
      <w:pPr>
        <w:pStyle w:val="EW"/>
        <w:rPr>
          <w:b/>
          <w:bCs/>
          <w:noProof/>
          <w:lang w:eastAsia="ja-JP"/>
        </w:rPr>
      </w:pPr>
      <w:r w:rsidRPr="00A50731">
        <w:rPr>
          <w:rFonts w:hint="eastAsia"/>
          <w:b/>
          <w:bCs/>
          <w:noProof/>
          <w:lang w:eastAsia="ja-JP"/>
        </w:rPr>
        <w:t>E</w:t>
      </w:r>
      <w:r w:rsidRPr="00A50731">
        <w:rPr>
          <w:b/>
          <w:bCs/>
          <w:noProof/>
          <w:lang w:eastAsia="ja-JP"/>
        </w:rPr>
        <w:t>MM-IDLE mode</w:t>
      </w:r>
    </w:p>
    <w:p w14:paraId="7CBE49F2" w14:textId="77777777" w:rsidR="00143E93" w:rsidRPr="0028607C" w:rsidRDefault="00143E93" w:rsidP="00143E93">
      <w:pPr>
        <w:pStyle w:val="EW"/>
        <w:rPr>
          <w:b/>
          <w:bCs/>
          <w:noProof/>
          <w:lang w:eastAsia="ja-JP"/>
        </w:rPr>
      </w:pPr>
      <w:r w:rsidRPr="00FF2FA4">
        <w:rPr>
          <w:rFonts w:hint="eastAsia"/>
          <w:b/>
          <w:bCs/>
          <w:noProof/>
          <w:lang w:eastAsia="ja-JP"/>
        </w:rPr>
        <w:t>E</w:t>
      </w:r>
      <w:r w:rsidRPr="00FF2FA4">
        <w:rPr>
          <w:b/>
          <w:bCs/>
          <w:noProof/>
          <w:lang w:eastAsia="ja-JP"/>
        </w:rPr>
        <w:t>MM-NULL</w:t>
      </w:r>
    </w:p>
    <w:p w14:paraId="2B27CF90" w14:textId="77777777" w:rsidR="00143E93" w:rsidRDefault="00143E93" w:rsidP="00143E93">
      <w:pPr>
        <w:pStyle w:val="EW"/>
        <w:rPr>
          <w:b/>
          <w:bCs/>
          <w:noProof/>
        </w:rPr>
      </w:pPr>
      <w:r w:rsidRPr="0028607C">
        <w:rPr>
          <w:b/>
          <w:bCs/>
          <w:noProof/>
        </w:rPr>
        <w:t>EMM-</w:t>
      </w:r>
      <w:bookmarkStart w:id="38" w:name="_Hlk8745020"/>
      <w:r w:rsidRPr="0028607C">
        <w:rPr>
          <w:b/>
          <w:bCs/>
          <w:noProof/>
        </w:rPr>
        <w:t>REGISTERED</w:t>
      </w:r>
      <w:bookmarkEnd w:id="38"/>
    </w:p>
    <w:p w14:paraId="31528A86" w14:textId="77777777" w:rsidR="00143E93" w:rsidRDefault="00143E93" w:rsidP="00143E93">
      <w:pPr>
        <w:pStyle w:val="EW"/>
        <w:rPr>
          <w:b/>
          <w:bCs/>
          <w:noProof/>
        </w:rPr>
      </w:pPr>
      <w:r w:rsidRPr="0028607C">
        <w:rPr>
          <w:b/>
          <w:bCs/>
          <w:noProof/>
        </w:rPr>
        <w:t>EMM-REGISTERED-INITIATED</w:t>
      </w:r>
    </w:p>
    <w:p w14:paraId="46990DE5" w14:textId="77777777" w:rsidR="00143E93" w:rsidRDefault="00143E93" w:rsidP="00143E93">
      <w:pPr>
        <w:pStyle w:val="EW"/>
        <w:rPr>
          <w:b/>
          <w:bCs/>
          <w:noProof/>
        </w:rPr>
      </w:pPr>
      <w:r w:rsidRPr="0028607C">
        <w:rPr>
          <w:b/>
          <w:bCs/>
          <w:noProof/>
        </w:rPr>
        <w:t>EMM-SERVICE-REQUEST-INITIATED</w:t>
      </w:r>
    </w:p>
    <w:p w14:paraId="78B6F483" w14:textId="77777777" w:rsidR="00143E93" w:rsidRPr="0028607C" w:rsidRDefault="00143E93" w:rsidP="00143E93">
      <w:pPr>
        <w:pStyle w:val="EW"/>
        <w:rPr>
          <w:b/>
          <w:bCs/>
          <w:noProof/>
        </w:rPr>
      </w:pPr>
      <w:r w:rsidRPr="0028607C">
        <w:rPr>
          <w:b/>
          <w:bCs/>
          <w:noProof/>
        </w:rPr>
        <w:t>EMM-TRACKING-AREA-UPDATING-INITIATED</w:t>
      </w:r>
    </w:p>
    <w:p w14:paraId="1DCF3C21" w14:textId="77777777" w:rsidR="00143E93" w:rsidRPr="00920167" w:rsidRDefault="00143E93" w:rsidP="00143E93">
      <w:pPr>
        <w:pStyle w:val="EW"/>
        <w:rPr>
          <w:b/>
          <w:bCs/>
          <w:noProof/>
        </w:rPr>
      </w:pPr>
      <w:r w:rsidRPr="00920167">
        <w:rPr>
          <w:b/>
          <w:bCs/>
          <w:noProof/>
        </w:rPr>
        <w:t>EPS</w:t>
      </w:r>
    </w:p>
    <w:p w14:paraId="32427F41" w14:textId="77777777" w:rsidR="00143E93" w:rsidRPr="00920167" w:rsidRDefault="00143E93" w:rsidP="00143E93">
      <w:pPr>
        <w:pStyle w:val="EW"/>
        <w:rPr>
          <w:b/>
          <w:bCs/>
          <w:noProof/>
        </w:rPr>
      </w:pPr>
      <w:r w:rsidRPr="00920167">
        <w:rPr>
          <w:b/>
          <w:bCs/>
          <w:noProof/>
        </w:rPr>
        <w:t>EPS security context</w:t>
      </w:r>
    </w:p>
    <w:p w14:paraId="3C189C1B" w14:textId="77777777" w:rsidR="00143E93" w:rsidRPr="00920167" w:rsidRDefault="00143E93" w:rsidP="00143E93">
      <w:pPr>
        <w:pStyle w:val="EW"/>
        <w:rPr>
          <w:b/>
          <w:bCs/>
          <w:noProof/>
        </w:rPr>
      </w:pPr>
      <w:r w:rsidRPr="00920167">
        <w:rPr>
          <w:b/>
          <w:bCs/>
          <w:noProof/>
        </w:rPr>
        <w:t>EPS services</w:t>
      </w:r>
    </w:p>
    <w:p w14:paraId="17299A31" w14:textId="77777777" w:rsidR="00143E93" w:rsidRPr="00920167" w:rsidRDefault="00143E93" w:rsidP="00143E93">
      <w:pPr>
        <w:pStyle w:val="EW"/>
        <w:rPr>
          <w:b/>
          <w:bCs/>
          <w:noProof/>
        </w:rPr>
      </w:pPr>
      <w:r w:rsidRPr="00920167">
        <w:rPr>
          <w:b/>
          <w:bCs/>
          <w:noProof/>
        </w:rPr>
        <w:t>Lower layer failure</w:t>
      </w:r>
    </w:p>
    <w:p w14:paraId="320D103C" w14:textId="77777777" w:rsidR="00143E93" w:rsidRPr="00920167" w:rsidRDefault="00143E93" w:rsidP="00143E93">
      <w:pPr>
        <w:pStyle w:val="EW"/>
        <w:rPr>
          <w:b/>
          <w:bCs/>
          <w:noProof/>
        </w:rPr>
      </w:pPr>
      <w:r w:rsidRPr="00920167">
        <w:rPr>
          <w:b/>
          <w:bCs/>
          <w:noProof/>
        </w:rPr>
        <w:t>Megabit</w:t>
      </w:r>
    </w:p>
    <w:p w14:paraId="3A349DBF" w14:textId="77777777" w:rsidR="00143E93" w:rsidRPr="00920167" w:rsidRDefault="00143E93" w:rsidP="00143E93">
      <w:pPr>
        <w:pStyle w:val="EW"/>
        <w:rPr>
          <w:b/>
          <w:bCs/>
          <w:noProof/>
        </w:rPr>
      </w:pPr>
      <w:r w:rsidRPr="00920167">
        <w:rPr>
          <w:b/>
          <w:bCs/>
          <w:noProof/>
        </w:rPr>
        <w:t>Message header</w:t>
      </w:r>
    </w:p>
    <w:p w14:paraId="0F947AF6" w14:textId="77777777" w:rsidR="00143E93" w:rsidRDefault="00143E93" w:rsidP="00143E93">
      <w:pPr>
        <w:pStyle w:val="EW"/>
        <w:rPr>
          <w:b/>
        </w:rPr>
      </w:pPr>
      <w:r w:rsidRPr="007107CD">
        <w:rPr>
          <w:b/>
        </w:rPr>
        <w:t>NAS signalling connection recovery</w:t>
      </w:r>
    </w:p>
    <w:p w14:paraId="4E3DE949" w14:textId="77777777" w:rsidR="00143E93" w:rsidRPr="004B11B4" w:rsidRDefault="00143E93" w:rsidP="00143E93">
      <w:pPr>
        <w:pStyle w:val="EW"/>
        <w:rPr>
          <w:b/>
          <w:bCs/>
          <w:noProof/>
          <w:lang w:val="fr-FR"/>
        </w:rPr>
      </w:pPr>
      <w:r w:rsidRPr="004B11B4">
        <w:rPr>
          <w:b/>
          <w:bCs/>
          <w:noProof/>
          <w:lang w:val="fr-FR"/>
        </w:rPr>
        <w:t>NB-S1 mode</w:t>
      </w:r>
    </w:p>
    <w:p w14:paraId="382B7F05" w14:textId="77777777" w:rsidR="00143E93" w:rsidRPr="004B11B4" w:rsidRDefault="00143E93" w:rsidP="00143E93">
      <w:pPr>
        <w:pStyle w:val="EW"/>
        <w:rPr>
          <w:b/>
          <w:bCs/>
          <w:noProof/>
          <w:lang w:val="fr-FR"/>
        </w:rPr>
      </w:pPr>
      <w:r w:rsidRPr="004B11B4">
        <w:rPr>
          <w:b/>
          <w:bCs/>
          <w:noProof/>
          <w:lang w:val="fr-FR"/>
        </w:rPr>
        <w:t>Non-EPS services</w:t>
      </w:r>
    </w:p>
    <w:p w14:paraId="77B4B310" w14:textId="77777777" w:rsidR="00143E93" w:rsidRPr="00920167" w:rsidRDefault="00143E93" w:rsidP="00143E93">
      <w:pPr>
        <w:pStyle w:val="EW"/>
        <w:rPr>
          <w:b/>
          <w:bCs/>
          <w:noProof/>
        </w:rPr>
      </w:pPr>
      <w:r w:rsidRPr="00920167">
        <w:rPr>
          <w:b/>
          <w:bCs/>
          <w:noProof/>
        </w:rPr>
        <w:t>S1 mode</w:t>
      </w:r>
    </w:p>
    <w:p w14:paraId="6A465B41" w14:textId="77777777" w:rsidR="00143E93" w:rsidRPr="00920167" w:rsidRDefault="00143E93" w:rsidP="00143E93">
      <w:pPr>
        <w:pStyle w:val="EW"/>
        <w:rPr>
          <w:b/>
          <w:bCs/>
          <w:noProof/>
        </w:rPr>
      </w:pPr>
      <w:r w:rsidRPr="00CC0C94">
        <w:rPr>
          <w:b/>
        </w:rPr>
        <w:t xml:space="preserve">User plane </w:t>
      </w:r>
      <w:proofErr w:type="spellStart"/>
      <w:r w:rsidRPr="00CC0C94">
        <w:rPr>
          <w:b/>
        </w:rPr>
        <w:t>CIoT</w:t>
      </w:r>
      <w:proofErr w:type="spellEnd"/>
      <w:r w:rsidRPr="00CC0C94">
        <w:rPr>
          <w:b/>
        </w:rPr>
        <w:t xml:space="preserve"> EPS optimization</w:t>
      </w:r>
    </w:p>
    <w:p w14:paraId="2827C2ED" w14:textId="77777777" w:rsidR="00143E93" w:rsidRPr="00920167" w:rsidRDefault="00143E93" w:rsidP="00143E93">
      <w:pPr>
        <w:pStyle w:val="EX"/>
        <w:rPr>
          <w:b/>
          <w:bCs/>
          <w:noProof/>
        </w:rPr>
      </w:pPr>
      <w:r>
        <w:rPr>
          <w:b/>
          <w:bCs/>
          <w:noProof/>
        </w:rPr>
        <w:t>WB-</w:t>
      </w:r>
      <w:r w:rsidRPr="00920167">
        <w:rPr>
          <w:b/>
          <w:bCs/>
          <w:noProof/>
        </w:rPr>
        <w:t>S1 mode</w:t>
      </w:r>
    </w:p>
    <w:p w14:paraId="186DD0AC" w14:textId="77777777" w:rsidR="00143E93" w:rsidRPr="007E6407" w:rsidRDefault="00143E93" w:rsidP="00143E93">
      <w:r w:rsidRPr="007E6407">
        <w:t>For the purposes of the present document, the following terms an</w:t>
      </w:r>
      <w:r>
        <w:t>d definitions given in 3GPP TS 3</w:t>
      </w:r>
      <w:r w:rsidRPr="007E6407">
        <w:t>3.</w:t>
      </w:r>
      <w:r>
        <w:t>5</w:t>
      </w:r>
      <w:r w:rsidRPr="007E6407">
        <w:t>01 [</w:t>
      </w:r>
      <w:r>
        <w:t>24</w:t>
      </w:r>
      <w:r w:rsidRPr="007E6407">
        <w:t>] apply:</w:t>
      </w:r>
    </w:p>
    <w:p w14:paraId="47EB1067" w14:textId="77777777" w:rsidR="00143E93" w:rsidRPr="00BD1D67" w:rsidRDefault="00143E93" w:rsidP="00143E93">
      <w:pPr>
        <w:pStyle w:val="EW"/>
        <w:rPr>
          <w:b/>
          <w:bCs/>
          <w:noProof/>
        </w:rPr>
      </w:pPr>
      <w:r w:rsidRPr="00BD1D67">
        <w:rPr>
          <w:b/>
          <w:bCs/>
          <w:noProof/>
        </w:rPr>
        <w:t>5G security context</w:t>
      </w:r>
    </w:p>
    <w:p w14:paraId="1FE128EB" w14:textId="77777777" w:rsidR="00143E93" w:rsidRPr="00BD1D67" w:rsidRDefault="00143E93" w:rsidP="00143E93">
      <w:pPr>
        <w:pStyle w:val="EW"/>
        <w:rPr>
          <w:b/>
          <w:bCs/>
        </w:rPr>
      </w:pPr>
      <w:r w:rsidRPr="00BD1D67">
        <w:rPr>
          <w:b/>
          <w:bCs/>
        </w:rPr>
        <w:t>5G NAS security context</w:t>
      </w:r>
    </w:p>
    <w:p w14:paraId="1BEB8F9F" w14:textId="77777777" w:rsidR="00143E93" w:rsidRDefault="00143E93" w:rsidP="00143E93">
      <w:pPr>
        <w:pStyle w:val="EW"/>
        <w:rPr>
          <w:b/>
          <w:bCs/>
        </w:rPr>
      </w:pPr>
      <w:r>
        <w:rPr>
          <w:b/>
          <w:bCs/>
        </w:rPr>
        <w:t>ABBA</w:t>
      </w:r>
    </w:p>
    <w:p w14:paraId="36F18ED8" w14:textId="77777777" w:rsidR="00143E93" w:rsidRPr="00BD1D67" w:rsidRDefault="00143E93" w:rsidP="00143E93">
      <w:pPr>
        <w:pStyle w:val="EW"/>
        <w:rPr>
          <w:b/>
          <w:bCs/>
        </w:rPr>
      </w:pPr>
      <w:r w:rsidRPr="00BD1D67">
        <w:rPr>
          <w:b/>
          <w:bCs/>
        </w:rPr>
        <w:t>Current 5G</w:t>
      </w:r>
      <w:r>
        <w:rPr>
          <w:b/>
          <w:bCs/>
        </w:rPr>
        <w:t xml:space="preserve"> NAS</w:t>
      </w:r>
      <w:r w:rsidRPr="00BD1D67">
        <w:rPr>
          <w:b/>
          <w:bCs/>
        </w:rPr>
        <w:t xml:space="preserve"> security context</w:t>
      </w:r>
    </w:p>
    <w:p w14:paraId="6C01C444" w14:textId="77777777" w:rsidR="00143E93" w:rsidRPr="00BD1D67" w:rsidRDefault="00143E93" w:rsidP="00143E93">
      <w:pPr>
        <w:pStyle w:val="EW"/>
        <w:rPr>
          <w:b/>
          <w:bCs/>
        </w:rPr>
      </w:pPr>
      <w:r w:rsidRPr="00BD1D67">
        <w:rPr>
          <w:b/>
          <w:bCs/>
        </w:rPr>
        <w:t>Full native 5G</w:t>
      </w:r>
      <w:r>
        <w:rPr>
          <w:b/>
          <w:bCs/>
        </w:rPr>
        <w:t xml:space="preserve"> NAS</w:t>
      </w:r>
      <w:r w:rsidRPr="00BD1D67">
        <w:rPr>
          <w:b/>
          <w:bCs/>
        </w:rPr>
        <w:t xml:space="preserve"> security context</w:t>
      </w:r>
    </w:p>
    <w:p w14:paraId="1AD34FB4" w14:textId="77777777" w:rsidR="00143E93" w:rsidRPr="00E664A0" w:rsidRDefault="00143E93" w:rsidP="00143E93">
      <w:pPr>
        <w:pStyle w:val="EW"/>
        <w:rPr>
          <w:b/>
          <w:lang w:eastAsia="zh-CN"/>
        </w:rPr>
      </w:pPr>
      <w:r w:rsidRPr="00E664A0">
        <w:rPr>
          <w:b/>
          <w:lang w:eastAsia="zh-CN"/>
        </w:rPr>
        <w:t>K'</w:t>
      </w:r>
      <w:r w:rsidRPr="003168A2">
        <w:rPr>
          <w:vertAlign w:val="subscript"/>
        </w:rPr>
        <w:t>AME</w:t>
      </w:r>
    </w:p>
    <w:p w14:paraId="37A56E8E" w14:textId="77777777" w:rsidR="00143E93" w:rsidRPr="00E664A0" w:rsidRDefault="00143E93" w:rsidP="00143E93">
      <w:pPr>
        <w:pStyle w:val="EW"/>
        <w:rPr>
          <w:b/>
          <w:lang w:eastAsia="zh-CN"/>
        </w:rPr>
      </w:pPr>
      <w:r w:rsidRPr="00E664A0">
        <w:rPr>
          <w:b/>
          <w:lang w:eastAsia="zh-CN"/>
        </w:rPr>
        <w:t>K</w:t>
      </w:r>
      <w:r>
        <w:rPr>
          <w:vertAlign w:val="subscript"/>
        </w:rPr>
        <w:t>A</w:t>
      </w:r>
      <w:r w:rsidRPr="003168A2">
        <w:rPr>
          <w:vertAlign w:val="subscript"/>
        </w:rPr>
        <w:t>M</w:t>
      </w:r>
      <w:r>
        <w:rPr>
          <w:vertAlign w:val="subscript"/>
        </w:rPr>
        <w:t>F</w:t>
      </w:r>
    </w:p>
    <w:p w14:paraId="608EFFF9" w14:textId="77777777" w:rsidR="00143E93" w:rsidRPr="00E664A0" w:rsidRDefault="00143E93" w:rsidP="00143E93">
      <w:pPr>
        <w:pStyle w:val="EW"/>
        <w:rPr>
          <w:b/>
          <w:lang w:eastAsia="zh-CN"/>
        </w:rPr>
      </w:pPr>
      <w:r w:rsidRPr="00E664A0">
        <w:rPr>
          <w:b/>
          <w:lang w:eastAsia="zh-CN"/>
        </w:rPr>
        <w:t>K</w:t>
      </w:r>
      <w:r w:rsidRPr="003168A2">
        <w:rPr>
          <w:vertAlign w:val="subscript"/>
        </w:rPr>
        <w:t>ASME</w:t>
      </w:r>
    </w:p>
    <w:p w14:paraId="68FECABF" w14:textId="77777777" w:rsidR="00143E93" w:rsidRDefault="00143E93" w:rsidP="00143E93">
      <w:pPr>
        <w:pStyle w:val="EW"/>
        <w:rPr>
          <w:b/>
          <w:bCs/>
          <w:lang w:val="en-US" w:eastAsia="zh-CN"/>
        </w:rPr>
      </w:pPr>
      <w:r>
        <w:rPr>
          <w:b/>
          <w:bCs/>
          <w:lang w:val="en-US" w:eastAsia="zh-CN"/>
        </w:rPr>
        <w:t>Mapped 5G NAS security context</w:t>
      </w:r>
    </w:p>
    <w:p w14:paraId="11B4F2AE" w14:textId="77777777" w:rsidR="00143E93" w:rsidRPr="00F01189" w:rsidRDefault="00143E93" w:rsidP="00143E93">
      <w:pPr>
        <w:pStyle w:val="EW"/>
        <w:rPr>
          <w:b/>
          <w:bCs/>
          <w:lang w:val="en-US" w:eastAsia="zh-CN"/>
        </w:rPr>
      </w:pPr>
      <w:r w:rsidRPr="00F01189">
        <w:rPr>
          <w:b/>
          <w:bCs/>
          <w:lang w:val="en-US" w:eastAsia="zh-CN"/>
        </w:rPr>
        <w:t>Mapped security context</w:t>
      </w:r>
    </w:p>
    <w:p w14:paraId="65CEC943" w14:textId="77777777" w:rsidR="00143E93" w:rsidRPr="00F01189" w:rsidRDefault="00143E93" w:rsidP="00143E93">
      <w:pPr>
        <w:pStyle w:val="EW"/>
        <w:rPr>
          <w:b/>
          <w:bCs/>
          <w:noProof/>
        </w:rPr>
      </w:pPr>
      <w:r w:rsidRPr="00F01189">
        <w:rPr>
          <w:b/>
          <w:bCs/>
        </w:rPr>
        <w:t>Native 5G</w:t>
      </w:r>
      <w:r>
        <w:rPr>
          <w:b/>
          <w:bCs/>
        </w:rPr>
        <w:t xml:space="preserve"> NAS</w:t>
      </w:r>
      <w:r w:rsidRPr="00F01189">
        <w:rPr>
          <w:b/>
          <w:bCs/>
        </w:rPr>
        <w:t xml:space="preserve"> security context</w:t>
      </w:r>
    </w:p>
    <w:p w14:paraId="490BF731" w14:textId="77777777" w:rsidR="00143E93" w:rsidRPr="00F01189" w:rsidRDefault="00143E93" w:rsidP="00143E93">
      <w:pPr>
        <w:pStyle w:val="EW"/>
        <w:rPr>
          <w:b/>
          <w:bCs/>
          <w:noProof/>
        </w:rPr>
      </w:pPr>
      <w:r>
        <w:rPr>
          <w:b/>
          <w:bCs/>
          <w:noProof/>
        </w:rPr>
        <w:t>NCC</w:t>
      </w:r>
    </w:p>
    <w:p w14:paraId="6B16E332" w14:textId="77777777" w:rsidR="00143E93" w:rsidRPr="00621D46" w:rsidRDefault="00143E93" w:rsidP="00143E93">
      <w:pPr>
        <w:pStyle w:val="EW"/>
        <w:rPr>
          <w:b/>
          <w:bCs/>
          <w:lang w:val="en-US" w:eastAsia="zh-CN"/>
        </w:rPr>
      </w:pPr>
      <w:r w:rsidRPr="00621D46">
        <w:rPr>
          <w:b/>
          <w:bCs/>
          <w:lang w:val="en-US" w:eastAsia="zh-CN"/>
        </w:rPr>
        <w:t>Non-current 5G</w:t>
      </w:r>
      <w:r>
        <w:rPr>
          <w:b/>
          <w:bCs/>
          <w:lang w:val="en-US" w:eastAsia="zh-CN"/>
        </w:rPr>
        <w:t xml:space="preserve"> NAS</w:t>
      </w:r>
      <w:r w:rsidRPr="00621D46">
        <w:rPr>
          <w:b/>
          <w:bCs/>
          <w:lang w:val="en-US" w:eastAsia="zh-CN"/>
        </w:rPr>
        <w:t xml:space="preserve"> security context</w:t>
      </w:r>
    </w:p>
    <w:p w14:paraId="6816F18B" w14:textId="77777777" w:rsidR="00143E93" w:rsidRPr="00621D46" w:rsidRDefault="00143E93" w:rsidP="00143E93">
      <w:pPr>
        <w:pStyle w:val="EW"/>
        <w:rPr>
          <w:b/>
          <w:bCs/>
          <w:noProof/>
        </w:rPr>
      </w:pPr>
      <w:r w:rsidRPr="00621D46">
        <w:rPr>
          <w:b/>
          <w:bCs/>
          <w:lang w:val="en-US" w:eastAsia="zh-CN"/>
        </w:rPr>
        <w:t>Partial native 5G</w:t>
      </w:r>
      <w:r>
        <w:rPr>
          <w:b/>
          <w:bCs/>
          <w:lang w:val="en-US" w:eastAsia="zh-CN"/>
        </w:rPr>
        <w:t xml:space="preserve"> NAS</w:t>
      </w:r>
      <w:r w:rsidRPr="00621D46">
        <w:rPr>
          <w:b/>
          <w:bCs/>
          <w:lang w:val="en-US" w:eastAsia="zh-CN"/>
        </w:rPr>
        <w:t xml:space="preserve"> security context</w:t>
      </w:r>
    </w:p>
    <w:p w14:paraId="533D4F6A" w14:textId="77777777" w:rsidR="00143E93" w:rsidRDefault="00143E93" w:rsidP="00143E93">
      <w:pPr>
        <w:pStyle w:val="EX"/>
        <w:rPr>
          <w:b/>
          <w:bCs/>
          <w:noProof/>
        </w:rPr>
      </w:pPr>
      <w:r>
        <w:rPr>
          <w:b/>
          <w:bCs/>
          <w:noProof/>
        </w:rPr>
        <w:t>RES*</w:t>
      </w:r>
    </w:p>
    <w:p w14:paraId="721C8141" w14:textId="77777777" w:rsidR="00143E93" w:rsidRDefault="00143E93" w:rsidP="00143E93">
      <w:r>
        <w:t>For the purposes of the present document, the following terms and definitions given in 3GPP TS 38.413 [31] apply:</w:t>
      </w:r>
    </w:p>
    <w:p w14:paraId="4A977C18" w14:textId="77777777" w:rsidR="00143E93" w:rsidRPr="006C399B" w:rsidRDefault="00143E93" w:rsidP="00143E93">
      <w:pPr>
        <w:pStyle w:val="EX"/>
        <w:rPr>
          <w:b/>
          <w:bCs/>
          <w:noProof/>
        </w:rPr>
      </w:pPr>
      <w:r w:rsidRPr="006C399B">
        <w:rPr>
          <w:b/>
          <w:bCs/>
          <w:noProof/>
        </w:rPr>
        <w:t>NG connection</w:t>
      </w:r>
    </w:p>
    <w:p w14:paraId="30808AB3" w14:textId="77777777" w:rsidR="00143E93" w:rsidRPr="007E6407" w:rsidRDefault="00143E93" w:rsidP="00143E93">
      <w:r w:rsidRPr="007E6407">
        <w:t>For the purposes of the present document, the following terms an</w:t>
      </w:r>
      <w:r>
        <w:t>d definitions given in 3GPP TS 24.587 [19B]</w:t>
      </w:r>
      <w:r w:rsidRPr="007E6407">
        <w:t xml:space="preserve"> apply:</w:t>
      </w:r>
    </w:p>
    <w:p w14:paraId="4E55B0AB" w14:textId="77777777" w:rsidR="00143E93" w:rsidRPr="00767715" w:rsidRDefault="00143E93" w:rsidP="00143E93">
      <w:pPr>
        <w:pStyle w:val="EW"/>
        <w:rPr>
          <w:b/>
          <w:bCs/>
          <w:noProof/>
          <w:lang w:val="fr-FR"/>
        </w:rPr>
      </w:pPr>
      <w:r w:rsidRPr="00767715">
        <w:rPr>
          <w:b/>
          <w:bCs/>
          <w:noProof/>
          <w:lang w:val="fr-FR"/>
        </w:rPr>
        <w:t>E-UTRA-PC5</w:t>
      </w:r>
    </w:p>
    <w:p w14:paraId="48678070" w14:textId="77777777" w:rsidR="00143E93" w:rsidRPr="00767715" w:rsidRDefault="00143E93" w:rsidP="00143E93">
      <w:pPr>
        <w:pStyle w:val="EW"/>
        <w:rPr>
          <w:b/>
          <w:bCs/>
          <w:lang w:val="fr-FR"/>
        </w:rPr>
      </w:pPr>
      <w:r w:rsidRPr="00767715">
        <w:rPr>
          <w:b/>
          <w:bCs/>
          <w:lang w:val="fr-FR"/>
        </w:rPr>
        <w:t>NR-PC5</w:t>
      </w:r>
    </w:p>
    <w:p w14:paraId="45B72D3E" w14:textId="77777777" w:rsidR="00143E93" w:rsidRPr="00767715" w:rsidRDefault="00143E93" w:rsidP="00143E93">
      <w:pPr>
        <w:pStyle w:val="EW"/>
        <w:rPr>
          <w:b/>
          <w:bCs/>
          <w:noProof/>
          <w:lang w:val="fr-FR"/>
        </w:rPr>
      </w:pPr>
      <w:r w:rsidRPr="00767715">
        <w:rPr>
          <w:b/>
          <w:bCs/>
          <w:lang w:val="fr-FR"/>
        </w:rPr>
        <w:t>V2X</w:t>
      </w:r>
    </w:p>
    <w:p w14:paraId="1F4F7439" w14:textId="77777777" w:rsidR="00143E93" w:rsidRDefault="00143E93" w:rsidP="00143E93">
      <w:pPr>
        <w:jc w:val="center"/>
        <w:rPr>
          <w:noProof/>
        </w:rPr>
      </w:pPr>
      <w:r w:rsidRPr="00DB12B9">
        <w:rPr>
          <w:noProof/>
          <w:highlight w:val="green"/>
        </w:rPr>
        <w:t>*****</w:t>
      </w:r>
      <w:r>
        <w:rPr>
          <w:noProof/>
          <w:highlight w:val="green"/>
        </w:rPr>
        <w:t>Next</w:t>
      </w:r>
      <w:r w:rsidRPr="00DB12B9">
        <w:rPr>
          <w:noProof/>
          <w:highlight w:val="green"/>
        </w:rPr>
        <w:t xml:space="preserve"> change *****</w:t>
      </w:r>
    </w:p>
    <w:p w14:paraId="462A7A3C" w14:textId="77777777" w:rsidR="0011148C" w:rsidRPr="00222ECC" w:rsidRDefault="0011148C" w:rsidP="0011148C">
      <w:pPr>
        <w:pStyle w:val="2"/>
        <w:rPr>
          <w:lang w:val="en-US"/>
        </w:rPr>
      </w:pPr>
      <w:bookmarkStart w:id="39" w:name="_Toc20232392"/>
      <w:bookmarkStart w:id="40" w:name="_Toc27746478"/>
      <w:r w:rsidRPr="00222ECC">
        <w:rPr>
          <w:lang w:val="en-US"/>
        </w:rPr>
        <w:lastRenderedPageBreak/>
        <w:t>3.2</w:t>
      </w:r>
      <w:r w:rsidRPr="00222ECC">
        <w:rPr>
          <w:lang w:val="en-US"/>
        </w:rPr>
        <w:tab/>
        <w:t>Abbreviations</w:t>
      </w:r>
      <w:bookmarkEnd w:id="39"/>
      <w:bookmarkEnd w:id="40"/>
    </w:p>
    <w:p w14:paraId="66A02D3B" w14:textId="77777777" w:rsidR="0011148C" w:rsidRPr="004D3578" w:rsidRDefault="0011148C" w:rsidP="0011148C">
      <w:pPr>
        <w:keepNext/>
      </w:pPr>
      <w:r w:rsidRPr="004D3578">
        <w:t xml:space="preserve">For the purposes of the present document, the abbreviations given in </w:t>
      </w:r>
      <w:r>
        <w:t>3GPP</w:t>
      </w:r>
      <w:r w:rsidRPr="004D3578">
        <w:t xml:space="preserve"> TR 21.905 [1] and the following apply. An abbreviation defined in the present document takes precedence over the definition of the same abbreviation, if any, in </w:t>
      </w:r>
      <w:r>
        <w:t xml:space="preserve">3GPP </w:t>
      </w:r>
      <w:r w:rsidRPr="004D3578">
        <w:t>TR 21.905 [1].</w:t>
      </w:r>
    </w:p>
    <w:p w14:paraId="29F41DAE" w14:textId="77777777" w:rsidR="0011148C" w:rsidRDefault="0011148C" w:rsidP="0011148C">
      <w:pPr>
        <w:pStyle w:val="EW"/>
      </w:pPr>
      <w:r>
        <w:rPr>
          <w:rFonts w:hint="eastAsia"/>
        </w:rPr>
        <w:t>4G-GUTI</w:t>
      </w:r>
      <w:r>
        <w:rPr>
          <w:rFonts w:hint="eastAsia"/>
        </w:rPr>
        <w:tab/>
        <w:t>4G-</w:t>
      </w:r>
      <w:r w:rsidRPr="003168A2">
        <w:t>Globally Unique Temporary Identifier</w:t>
      </w:r>
    </w:p>
    <w:p w14:paraId="15236F9C" w14:textId="77777777" w:rsidR="0011148C" w:rsidRPr="00475454" w:rsidRDefault="0011148C" w:rsidP="0011148C">
      <w:pPr>
        <w:pStyle w:val="EW"/>
      </w:pPr>
      <w:r w:rsidRPr="00475454">
        <w:t>5GC</w:t>
      </w:r>
      <w:r>
        <w:t>N</w:t>
      </w:r>
      <w:r w:rsidRPr="00475454">
        <w:tab/>
        <w:t>5G Core Network</w:t>
      </w:r>
    </w:p>
    <w:p w14:paraId="0B7D6D85" w14:textId="77777777" w:rsidR="0011148C" w:rsidRPr="008836A9" w:rsidRDefault="0011148C" w:rsidP="0011148C">
      <w:pPr>
        <w:pStyle w:val="EW"/>
      </w:pPr>
      <w:r>
        <w:rPr>
          <w:rFonts w:hint="eastAsia"/>
        </w:rPr>
        <w:t>5G-GUTI</w:t>
      </w:r>
      <w:r>
        <w:rPr>
          <w:rFonts w:hint="eastAsia"/>
        </w:rPr>
        <w:tab/>
        <w:t>5G-</w:t>
      </w:r>
      <w:r w:rsidRPr="003168A2">
        <w:t>Globally Unique Temporary Identifier</w:t>
      </w:r>
    </w:p>
    <w:p w14:paraId="65DF437B" w14:textId="77777777" w:rsidR="0011148C" w:rsidRDefault="0011148C" w:rsidP="0011148C">
      <w:pPr>
        <w:pStyle w:val="EW"/>
      </w:pPr>
      <w:r>
        <w:t>5GMM</w:t>
      </w:r>
      <w:r>
        <w:tab/>
        <w:t>5GS Mobility Management</w:t>
      </w:r>
    </w:p>
    <w:p w14:paraId="412CC06B" w14:textId="77777777" w:rsidR="0011148C" w:rsidRPr="00552D06" w:rsidRDefault="0011148C" w:rsidP="0011148C">
      <w:pPr>
        <w:pStyle w:val="EW"/>
        <w:rPr>
          <w:lang w:eastAsia="zh-CN"/>
        </w:rPr>
      </w:pPr>
      <w:r w:rsidRPr="00552D06">
        <w:rPr>
          <w:lang w:eastAsia="zh-CN"/>
        </w:rPr>
        <w:t>5G-RG</w:t>
      </w:r>
      <w:r w:rsidRPr="00552D06">
        <w:rPr>
          <w:lang w:eastAsia="zh-CN"/>
        </w:rPr>
        <w:tab/>
        <w:t>5G Residential Gateway</w:t>
      </w:r>
    </w:p>
    <w:p w14:paraId="6CDE9093" w14:textId="77777777" w:rsidR="0011148C" w:rsidRPr="00552D06" w:rsidRDefault="0011148C" w:rsidP="0011148C">
      <w:pPr>
        <w:pStyle w:val="EW"/>
        <w:rPr>
          <w:lang w:eastAsia="zh-CN"/>
        </w:rPr>
      </w:pPr>
      <w:r w:rsidRPr="00552D06">
        <w:rPr>
          <w:lang w:eastAsia="zh-CN"/>
        </w:rPr>
        <w:t>5G-BRG</w:t>
      </w:r>
      <w:r w:rsidRPr="00552D06">
        <w:rPr>
          <w:lang w:eastAsia="zh-CN"/>
        </w:rPr>
        <w:tab/>
        <w:t>5G Broadband Residential Gateway</w:t>
      </w:r>
    </w:p>
    <w:p w14:paraId="315D5116" w14:textId="77777777" w:rsidR="0011148C" w:rsidRPr="00552D06" w:rsidRDefault="0011148C" w:rsidP="0011148C">
      <w:pPr>
        <w:pStyle w:val="EW"/>
        <w:rPr>
          <w:lang w:eastAsia="zh-CN"/>
        </w:rPr>
      </w:pPr>
      <w:r w:rsidRPr="00552D06">
        <w:rPr>
          <w:lang w:eastAsia="zh-CN"/>
        </w:rPr>
        <w:t>5G-CRG</w:t>
      </w:r>
      <w:r w:rsidRPr="00552D06">
        <w:rPr>
          <w:lang w:eastAsia="zh-CN"/>
        </w:rPr>
        <w:tab/>
        <w:t>5G Cable Residential Gateway</w:t>
      </w:r>
    </w:p>
    <w:p w14:paraId="63FC923B" w14:textId="77777777" w:rsidR="0011148C" w:rsidRPr="00475454" w:rsidRDefault="0011148C" w:rsidP="0011148C">
      <w:pPr>
        <w:pStyle w:val="EW"/>
        <w:rPr>
          <w:lang w:eastAsia="zh-CN"/>
        </w:rPr>
      </w:pPr>
      <w:r w:rsidRPr="00475454">
        <w:t>5GS</w:t>
      </w:r>
      <w:r w:rsidRPr="00475454">
        <w:tab/>
        <w:t>5G System</w:t>
      </w:r>
    </w:p>
    <w:p w14:paraId="6B82C815" w14:textId="77777777" w:rsidR="0011148C" w:rsidRPr="00475454" w:rsidRDefault="0011148C" w:rsidP="0011148C">
      <w:pPr>
        <w:pStyle w:val="EW"/>
        <w:rPr>
          <w:lang w:eastAsia="zh-CN"/>
        </w:rPr>
      </w:pPr>
      <w:r>
        <w:t>5GSM</w:t>
      </w:r>
      <w:r>
        <w:tab/>
        <w:t>5GS Session Management</w:t>
      </w:r>
    </w:p>
    <w:p w14:paraId="1342C7FD" w14:textId="77777777" w:rsidR="0011148C" w:rsidRPr="00E720A7" w:rsidRDefault="0011148C" w:rsidP="0011148C">
      <w:pPr>
        <w:pStyle w:val="EW"/>
      </w:pPr>
      <w:r>
        <w:t>5G-S-TMSI</w:t>
      </w:r>
      <w:r>
        <w:tab/>
        <w:t>5G S-Temporary Mobile Subscription Identifier</w:t>
      </w:r>
    </w:p>
    <w:p w14:paraId="03FF0038" w14:textId="77777777" w:rsidR="0011148C" w:rsidRPr="00E720A7" w:rsidRDefault="0011148C" w:rsidP="0011148C">
      <w:pPr>
        <w:pStyle w:val="EW"/>
      </w:pPr>
      <w:r>
        <w:rPr>
          <w:rFonts w:hint="eastAsia"/>
        </w:rPr>
        <w:t>5G-</w:t>
      </w:r>
      <w:r w:rsidRPr="00BF5B64">
        <w:rPr>
          <w:rFonts w:hint="eastAsia"/>
        </w:rPr>
        <w:t>TMSI</w:t>
      </w:r>
      <w:r w:rsidRPr="00BF5B64">
        <w:rPr>
          <w:rFonts w:hint="eastAsia"/>
        </w:rPr>
        <w:tab/>
        <w:t>5G</w:t>
      </w:r>
      <w:r>
        <w:rPr>
          <w:rFonts w:hint="eastAsia"/>
        </w:rPr>
        <w:t xml:space="preserve"> </w:t>
      </w:r>
      <w:r w:rsidRPr="00B6630E">
        <w:t>Temporary Mobile Subscri</w:t>
      </w:r>
      <w:r>
        <w:t>ption</w:t>
      </w:r>
      <w:r w:rsidRPr="00B6630E">
        <w:t xml:space="preserve"> Identi</w:t>
      </w:r>
      <w:r>
        <w:t>fier</w:t>
      </w:r>
    </w:p>
    <w:p w14:paraId="68B80682" w14:textId="77777777" w:rsidR="0011148C" w:rsidRDefault="0011148C" w:rsidP="0011148C">
      <w:pPr>
        <w:pStyle w:val="EW"/>
      </w:pPr>
      <w:r>
        <w:t>5QI</w:t>
      </w:r>
      <w:r>
        <w:tab/>
        <w:t xml:space="preserve">5G </w:t>
      </w:r>
      <w:proofErr w:type="spellStart"/>
      <w:r>
        <w:t>QoS</w:t>
      </w:r>
      <w:proofErr w:type="spellEnd"/>
      <w:r>
        <w:t xml:space="preserve"> Identifier</w:t>
      </w:r>
    </w:p>
    <w:p w14:paraId="76DEA2D5" w14:textId="77777777" w:rsidR="0011148C" w:rsidRPr="003168A2" w:rsidRDefault="0011148C" w:rsidP="0011148C">
      <w:pPr>
        <w:pStyle w:val="EW"/>
      </w:pPr>
      <w:r w:rsidRPr="003168A2">
        <w:t>AKA</w:t>
      </w:r>
      <w:r w:rsidRPr="003168A2">
        <w:tab/>
        <w:t>Authentication and Key Agreement</w:t>
      </w:r>
    </w:p>
    <w:p w14:paraId="5619BE03" w14:textId="77777777" w:rsidR="0011148C" w:rsidRPr="003168A2" w:rsidRDefault="0011148C" w:rsidP="0011148C">
      <w:pPr>
        <w:pStyle w:val="EW"/>
      </w:pPr>
      <w:r w:rsidRPr="003168A2">
        <w:t>AMBR</w:t>
      </w:r>
      <w:r w:rsidRPr="003168A2">
        <w:tab/>
        <w:t>Aggregate Maximum Bit Rate</w:t>
      </w:r>
    </w:p>
    <w:p w14:paraId="349B6403" w14:textId="77777777" w:rsidR="0011148C" w:rsidRDefault="0011148C" w:rsidP="0011148C">
      <w:pPr>
        <w:pStyle w:val="EW"/>
        <w:keepNext/>
      </w:pPr>
      <w:r>
        <w:t>AMF</w:t>
      </w:r>
      <w:r>
        <w:tab/>
        <w:t>Access and Mobility Management Function</w:t>
      </w:r>
    </w:p>
    <w:p w14:paraId="4858A8A5" w14:textId="77777777" w:rsidR="0011148C" w:rsidRDefault="0011148C" w:rsidP="0011148C">
      <w:pPr>
        <w:pStyle w:val="EW"/>
        <w:keepNext/>
      </w:pPr>
      <w:r>
        <w:t>APN</w:t>
      </w:r>
      <w:r>
        <w:tab/>
      </w:r>
      <w:r w:rsidRPr="003168A2">
        <w:t>Access Point Name</w:t>
      </w:r>
    </w:p>
    <w:p w14:paraId="0C4AAED1" w14:textId="77777777" w:rsidR="0011148C" w:rsidRPr="009E0DE1" w:rsidRDefault="0011148C" w:rsidP="0011148C">
      <w:pPr>
        <w:pStyle w:val="EW"/>
      </w:pPr>
      <w:r w:rsidRPr="009E0DE1">
        <w:t>AUSF</w:t>
      </w:r>
      <w:r w:rsidRPr="009E0DE1">
        <w:tab/>
        <w:t>Authentication Server Function</w:t>
      </w:r>
    </w:p>
    <w:p w14:paraId="2821387B" w14:textId="77777777" w:rsidR="0011148C" w:rsidRDefault="0011148C" w:rsidP="0011148C">
      <w:pPr>
        <w:pStyle w:val="EW"/>
      </w:pPr>
      <w:r>
        <w:t>CAG</w:t>
      </w:r>
      <w:r>
        <w:tab/>
        <w:t>Closed access group</w:t>
      </w:r>
    </w:p>
    <w:p w14:paraId="1D809523" w14:textId="77777777" w:rsidR="0011148C" w:rsidRDefault="0011148C" w:rsidP="0011148C">
      <w:pPr>
        <w:pStyle w:val="EW"/>
      </w:pPr>
      <w:r>
        <w:t>DL</w:t>
      </w:r>
      <w:r>
        <w:tab/>
        <w:t>Downlink</w:t>
      </w:r>
    </w:p>
    <w:p w14:paraId="68E61A02" w14:textId="77777777" w:rsidR="0011148C" w:rsidRDefault="0011148C" w:rsidP="0011148C">
      <w:pPr>
        <w:pStyle w:val="EW"/>
      </w:pPr>
      <w:r w:rsidRPr="00B6630E">
        <w:t>DN</w:t>
      </w:r>
      <w:r w:rsidRPr="00B6630E">
        <w:tab/>
        <w:t>Data Network</w:t>
      </w:r>
    </w:p>
    <w:p w14:paraId="5E80A4B4" w14:textId="77777777" w:rsidR="0011148C" w:rsidRDefault="0011148C" w:rsidP="0011148C">
      <w:pPr>
        <w:pStyle w:val="EW"/>
      </w:pPr>
      <w:r>
        <w:t>DNN</w:t>
      </w:r>
      <w:r>
        <w:tab/>
      </w:r>
      <w:r w:rsidRPr="00B6630E">
        <w:t>Data Network Name</w:t>
      </w:r>
    </w:p>
    <w:p w14:paraId="083B6F67" w14:textId="77777777" w:rsidR="0011148C" w:rsidRDefault="0011148C" w:rsidP="0011148C">
      <w:pPr>
        <w:pStyle w:val="EW"/>
      </w:pPr>
      <w:proofErr w:type="spellStart"/>
      <w:proofErr w:type="gramStart"/>
      <w:r>
        <w:t>eDRX</w:t>
      </w:r>
      <w:proofErr w:type="spellEnd"/>
      <w:proofErr w:type="gramEnd"/>
      <w:r>
        <w:tab/>
        <w:t>Extended DRX cycle</w:t>
      </w:r>
    </w:p>
    <w:p w14:paraId="6B2D6602" w14:textId="77777777" w:rsidR="0011148C" w:rsidRDefault="0011148C" w:rsidP="0011148C">
      <w:pPr>
        <w:pStyle w:val="EW"/>
        <w:rPr>
          <w:lang w:eastAsia="ko-KR"/>
        </w:rPr>
      </w:pPr>
      <w:r>
        <w:rPr>
          <w:rFonts w:hint="eastAsia"/>
          <w:lang w:eastAsia="ko-KR"/>
        </w:rPr>
        <w:t>D</w:t>
      </w:r>
      <w:r>
        <w:rPr>
          <w:lang w:eastAsia="ko-KR"/>
        </w:rPr>
        <w:t>S-TT</w:t>
      </w:r>
      <w:r>
        <w:rPr>
          <w:lang w:eastAsia="ko-KR"/>
        </w:rPr>
        <w:tab/>
        <w:t>Device-Side TSN Translator</w:t>
      </w:r>
    </w:p>
    <w:p w14:paraId="47AF3F48" w14:textId="77777777" w:rsidR="0011148C" w:rsidRDefault="0011148C" w:rsidP="0011148C">
      <w:pPr>
        <w:pStyle w:val="EW"/>
        <w:rPr>
          <w:lang w:eastAsia="ko-KR"/>
        </w:rPr>
      </w:pPr>
      <w:r>
        <w:rPr>
          <w:lang w:eastAsia="ko-KR"/>
        </w:rPr>
        <w:t>EUI</w:t>
      </w:r>
      <w:r>
        <w:rPr>
          <w:lang w:eastAsia="ko-KR"/>
        </w:rPr>
        <w:tab/>
      </w:r>
      <w:r w:rsidRPr="0042275E">
        <w:rPr>
          <w:lang w:eastAsia="ko-KR"/>
        </w:rPr>
        <w:t>Extended Unique Identifier</w:t>
      </w:r>
    </w:p>
    <w:p w14:paraId="291B7E01" w14:textId="77777777" w:rsidR="0011148C" w:rsidRDefault="0011148C" w:rsidP="0011148C">
      <w:pPr>
        <w:pStyle w:val="EW"/>
      </w:pPr>
      <w:r>
        <w:t>E-UTRAN</w:t>
      </w:r>
      <w:r>
        <w:tab/>
        <w:t>Evolved Universal Terrestrial Radio Access Network</w:t>
      </w:r>
    </w:p>
    <w:p w14:paraId="1EBDC5D4" w14:textId="77777777" w:rsidR="0011148C" w:rsidRPr="001567DA" w:rsidRDefault="0011148C" w:rsidP="0011148C">
      <w:pPr>
        <w:pStyle w:val="EW"/>
        <w:rPr>
          <w:lang w:val="cs-CZ"/>
        </w:rPr>
      </w:pPr>
      <w:r>
        <w:t>EAP-AKA</w:t>
      </w:r>
      <w:r>
        <w:rPr>
          <w:lang w:val="en-US"/>
        </w:rPr>
        <w:t>'</w:t>
      </w:r>
      <w:r>
        <w:tab/>
      </w:r>
      <w:r w:rsidRPr="007B40DD">
        <w:t xml:space="preserve">Improved Extensible Authentication Protocol </w:t>
      </w:r>
      <w:r>
        <w:t>m</w:t>
      </w:r>
      <w:r w:rsidRPr="007B40DD">
        <w:t xml:space="preserve">ethod for 3rd </w:t>
      </w:r>
      <w:r>
        <w:t>g</w:t>
      </w:r>
      <w:r w:rsidRPr="007B40DD">
        <w:t>eneration Authentication and Key Agreement</w:t>
      </w:r>
    </w:p>
    <w:p w14:paraId="715B2B35" w14:textId="77777777" w:rsidR="0011148C" w:rsidRPr="000D65BC" w:rsidRDefault="0011148C" w:rsidP="0011148C">
      <w:pPr>
        <w:pStyle w:val="EW"/>
      </w:pPr>
      <w:r>
        <w:t>ECIES</w:t>
      </w:r>
      <w:r>
        <w:tab/>
      </w:r>
      <w:r w:rsidRPr="000D65BC">
        <w:t>Elliptic Curve Integrated Encryption Scheme</w:t>
      </w:r>
    </w:p>
    <w:p w14:paraId="51957E3F" w14:textId="77777777" w:rsidR="0011148C" w:rsidRPr="003168A2" w:rsidRDefault="0011148C" w:rsidP="0011148C">
      <w:pPr>
        <w:pStyle w:val="EW"/>
      </w:pPr>
      <w:r w:rsidRPr="003168A2">
        <w:t>E</w:t>
      </w:r>
      <w:r>
        <w:t>PD</w:t>
      </w:r>
      <w:r w:rsidRPr="003168A2">
        <w:tab/>
        <w:t>E</w:t>
      </w:r>
      <w:r>
        <w:t>xtended</w:t>
      </w:r>
      <w:r w:rsidRPr="003168A2">
        <w:t xml:space="preserve"> </w:t>
      </w:r>
      <w:r>
        <w:t>Protocol</w:t>
      </w:r>
      <w:r w:rsidRPr="003168A2">
        <w:t xml:space="preserve"> </w:t>
      </w:r>
      <w:r>
        <w:t>Discriminator</w:t>
      </w:r>
    </w:p>
    <w:p w14:paraId="6F192999" w14:textId="77777777" w:rsidR="0011148C" w:rsidRPr="003168A2" w:rsidRDefault="0011148C" w:rsidP="0011148C">
      <w:pPr>
        <w:pStyle w:val="EW"/>
      </w:pPr>
      <w:r w:rsidRPr="003168A2">
        <w:t>EMM</w:t>
      </w:r>
      <w:r w:rsidRPr="003168A2">
        <w:tab/>
        <w:t>EPS Mobility Management</w:t>
      </w:r>
    </w:p>
    <w:p w14:paraId="335DD64F" w14:textId="77777777" w:rsidR="0011148C" w:rsidRDefault="0011148C" w:rsidP="0011148C">
      <w:pPr>
        <w:pStyle w:val="EW"/>
      </w:pPr>
      <w:r>
        <w:t>EPC</w:t>
      </w:r>
      <w:r>
        <w:tab/>
        <w:t>Evolved Packet Core Network</w:t>
      </w:r>
    </w:p>
    <w:p w14:paraId="31F354C4" w14:textId="77777777" w:rsidR="0011148C" w:rsidRDefault="0011148C" w:rsidP="0011148C">
      <w:pPr>
        <w:pStyle w:val="EW"/>
      </w:pPr>
      <w:r>
        <w:t>EPS</w:t>
      </w:r>
      <w:r>
        <w:tab/>
        <w:t>Evolved Packet System</w:t>
      </w:r>
    </w:p>
    <w:p w14:paraId="5F07A24B" w14:textId="77777777" w:rsidR="0011148C" w:rsidRPr="003168A2" w:rsidRDefault="0011148C" w:rsidP="0011148C">
      <w:pPr>
        <w:pStyle w:val="EW"/>
      </w:pPr>
      <w:r w:rsidRPr="003168A2">
        <w:t>ESM</w:t>
      </w:r>
      <w:r w:rsidRPr="003168A2">
        <w:tab/>
        <w:t>EPS Session Management</w:t>
      </w:r>
    </w:p>
    <w:p w14:paraId="42E9EED6" w14:textId="77777777" w:rsidR="0011148C" w:rsidRPr="00552D06" w:rsidRDefault="0011148C" w:rsidP="0011148C">
      <w:pPr>
        <w:pStyle w:val="EW"/>
      </w:pPr>
      <w:r w:rsidRPr="00552D06">
        <w:t>FN-RG</w:t>
      </w:r>
      <w:r w:rsidRPr="00552D06">
        <w:tab/>
        <w:t>Fixed Network RG</w:t>
      </w:r>
    </w:p>
    <w:p w14:paraId="237C6E8C" w14:textId="77777777" w:rsidR="0011148C" w:rsidRPr="00552D06" w:rsidRDefault="0011148C" w:rsidP="0011148C">
      <w:pPr>
        <w:pStyle w:val="EW"/>
      </w:pPr>
      <w:r w:rsidRPr="00552D06">
        <w:t>FN-BRG</w:t>
      </w:r>
      <w:r w:rsidRPr="00552D06">
        <w:tab/>
        <w:t>Fixed Network Broadband RG</w:t>
      </w:r>
    </w:p>
    <w:p w14:paraId="77A9AC6D" w14:textId="77777777" w:rsidR="0011148C" w:rsidRPr="00552D06" w:rsidRDefault="0011148C" w:rsidP="0011148C">
      <w:pPr>
        <w:pStyle w:val="EW"/>
      </w:pPr>
      <w:r w:rsidRPr="00552D06">
        <w:t>FN-CRG</w:t>
      </w:r>
      <w:r w:rsidRPr="00552D06">
        <w:tab/>
        <w:t>Fixed Network Cable RG</w:t>
      </w:r>
    </w:p>
    <w:p w14:paraId="4348BAF2" w14:textId="77777777" w:rsidR="0011148C" w:rsidRPr="003168A2" w:rsidRDefault="0011148C" w:rsidP="0011148C">
      <w:pPr>
        <w:pStyle w:val="EW"/>
      </w:pPr>
      <w:proofErr w:type="spellStart"/>
      <w:r>
        <w:t>G</w:t>
      </w:r>
      <w:r w:rsidRPr="00A10DAB">
        <w:t>bps</w:t>
      </w:r>
      <w:proofErr w:type="spellEnd"/>
      <w:r w:rsidRPr="00A10DAB">
        <w:tab/>
      </w:r>
      <w:r>
        <w:t>Gi</w:t>
      </w:r>
      <w:r w:rsidRPr="00A10DAB">
        <w:t>gabits per second</w:t>
      </w:r>
    </w:p>
    <w:p w14:paraId="5838BEBD" w14:textId="77777777" w:rsidR="0011148C" w:rsidRDefault="0011148C" w:rsidP="0011148C">
      <w:pPr>
        <w:pStyle w:val="EW"/>
      </w:pPr>
      <w:r>
        <w:t>GFBR</w:t>
      </w:r>
      <w:r w:rsidRPr="003168A2">
        <w:tab/>
      </w:r>
      <w:r w:rsidRPr="00474451">
        <w:rPr>
          <w:noProof/>
          <w:lang w:val="en-US"/>
        </w:rPr>
        <w:t>Guarant</w:t>
      </w:r>
      <w:r>
        <w:rPr>
          <w:noProof/>
          <w:lang w:val="en-US"/>
        </w:rPr>
        <w:t>eed Flow Bit Rate</w:t>
      </w:r>
    </w:p>
    <w:p w14:paraId="13FA36EC" w14:textId="77777777" w:rsidR="0011148C" w:rsidRDefault="0011148C" w:rsidP="0011148C">
      <w:pPr>
        <w:pStyle w:val="EW"/>
      </w:pPr>
      <w:r>
        <w:t>GUAMI</w:t>
      </w:r>
      <w:r>
        <w:tab/>
        <w:t>Globally Unique AMF Identifier</w:t>
      </w:r>
    </w:p>
    <w:p w14:paraId="0119C28C" w14:textId="77777777" w:rsidR="0011148C" w:rsidRPr="003168A2" w:rsidRDefault="0011148C" w:rsidP="0011148C">
      <w:pPr>
        <w:pStyle w:val="EW"/>
      </w:pPr>
      <w:r>
        <w:t>IP-CAN</w:t>
      </w:r>
      <w:r>
        <w:tab/>
        <w:t>IP-Connectivity Access Network</w:t>
      </w:r>
    </w:p>
    <w:p w14:paraId="54491AEC" w14:textId="77777777" w:rsidR="0011148C" w:rsidRPr="003168A2" w:rsidRDefault="0011148C" w:rsidP="0011148C">
      <w:pPr>
        <w:pStyle w:val="EW"/>
      </w:pPr>
      <w:r w:rsidRPr="003168A2">
        <w:t>KSI</w:t>
      </w:r>
      <w:r w:rsidRPr="003168A2">
        <w:tab/>
        <w:t>Key Set Identifier</w:t>
      </w:r>
    </w:p>
    <w:p w14:paraId="139AB411" w14:textId="77777777" w:rsidR="0011148C" w:rsidRDefault="0011148C" w:rsidP="0011148C">
      <w:pPr>
        <w:pStyle w:val="EW"/>
      </w:pPr>
      <w:r>
        <w:t>LADN</w:t>
      </w:r>
      <w:r>
        <w:tab/>
        <w:t>Local Area Data Network</w:t>
      </w:r>
    </w:p>
    <w:p w14:paraId="30FAB76F" w14:textId="77777777" w:rsidR="0011148C" w:rsidRDefault="0011148C" w:rsidP="0011148C">
      <w:pPr>
        <w:pStyle w:val="EW"/>
      </w:pPr>
      <w:r>
        <w:t>LCS</w:t>
      </w:r>
      <w:r>
        <w:tab/>
      </w:r>
      <w:proofErr w:type="spellStart"/>
      <w:r>
        <w:t>LoCation</w:t>
      </w:r>
      <w:proofErr w:type="spellEnd"/>
      <w:r>
        <w:t xml:space="preserve"> Services</w:t>
      </w:r>
    </w:p>
    <w:p w14:paraId="1D5BED33" w14:textId="77777777" w:rsidR="0011148C" w:rsidRDefault="0011148C" w:rsidP="0011148C">
      <w:pPr>
        <w:pStyle w:val="EW"/>
      </w:pPr>
      <w:r>
        <w:t>LMF</w:t>
      </w:r>
      <w:r>
        <w:tab/>
        <w:t>Location Management Function</w:t>
      </w:r>
    </w:p>
    <w:p w14:paraId="6AA78921" w14:textId="77777777" w:rsidR="0011148C" w:rsidRDefault="0011148C" w:rsidP="0011148C">
      <w:pPr>
        <w:pStyle w:val="EW"/>
      </w:pPr>
      <w:r>
        <w:t>LPP</w:t>
      </w:r>
      <w:r>
        <w:tab/>
        <w:t>LTE Positioning Protocol</w:t>
      </w:r>
    </w:p>
    <w:p w14:paraId="38449B65" w14:textId="77777777" w:rsidR="0011148C" w:rsidRDefault="0011148C" w:rsidP="0011148C">
      <w:pPr>
        <w:pStyle w:val="EW"/>
      </w:pPr>
      <w:r>
        <w:t>MAC</w:t>
      </w:r>
      <w:r>
        <w:tab/>
        <w:t>Message Authentication Code</w:t>
      </w:r>
    </w:p>
    <w:p w14:paraId="3B0A3474" w14:textId="77777777" w:rsidR="0011148C" w:rsidRPr="003168A2" w:rsidRDefault="0011148C" w:rsidP="0011148C">
      <w:pPr>
        <w:pStyle w:val="EW"/>
      </w:pPr>
      <w:r w:rsidRPr="00A10DAB">
        <w:t>Mbps</w:t>
      </w:r>
      <w:r w:rsidRPr="00A10DAB">
        <w:tab/>
        <w:t>Megabits per second</w:t>
      </w:r>
    </w:p>
    <w:p w14:paraId="118B19EA" w14:textId="77777777" w:rsidR="0011148C" w:rsidRDefault="0011148C" w:rsidP="0011148C">
      <w:pPr>
        <w:pStyle w:val="EW"/>
      </w:pPr>
      <w:r>
        <w:rPr>
          <w:noProof/>
          <w:lang w:val="en-US"/>
        </w:rPr>
        <w:t>MFBR</w:t>
      </w:r>
      <w:r w:rsidRPr="003168A2">
        <w:tab/>
      </w:r>
      <w:r>
        <w:t>Maximum Flow Bit Rate</w:t>
      </w:r>
    </w:p>
    <w:p w14:paraId="206DDC55" w14:textId="77777777" w:rsidR="0011148C" w:rsidRDefault="0011148C" w:rsidP="0011148C">
      <w:pPr>
        <w:pStyle w:val="EW"/>
      </w:pPr>
      <w:r>
        <w:t>MICO</w:t>
      </w:r>
      <w:r>
        <w:tab/>
      </w:r>
      <w:r w:rsidRPr="00343F90">
        <w:t>Mobile Initiated Connection Only</w:t>
      </w:r>
    </w:p>
    <w:p w14:paraId="31AA76CE" w14:textId="77777777" w:rsidR="0011148C" w:rsidRDefault="0011148C" w:rsidP="0011148C">
      <w:pPr>
        <w:pStyle w:val="EW"/>
      </w:pPr>
      <w:r>
        <w:rPr>
          <w:rFonts w:hint="eastAsia"/>
        </w:rPr>
        <w:t>N3IWF</w:t>
      </w:r>
      <w:r>
        <w:rPr>
          <w:rFonts w:hint="eastAsia"/>
        </w:rPr>
        <w:tab/>
      </w:r>
      <w:r w:rsidRPr="001A1319">
        <w:t>Non-3GPP Inter</w:t>
      </w:r>
      <w:r>
        <w:t>-</w:t>
      </w:r>
      <w:r w:rsidRPr="001A1319">
        <w:t>Working Function</w:t>
      </w:r>
    </w:p>
    <w:p w14:paraId="739C9313" w14:textId="77777777" w:rsidR="0011148C" w:rsidRDefault="0011148C" w:rsidP="0011148C">
      <w:pPr>
        <w:pStyle w:val="EW"/>
      </w:pPr>
      <w:r w:rsidRPr="00DF029F">
        <w:t>NAI</w:t>
      </w:r>
      <w:r w:rsidRPr="00DF029F">
        <w:tab/>
        <w:t>Network Access Identifier</w:t>
      </w:r>
    </w:p>
    <w:p w14:paraId="58C342BA" w14:textId="77777777" w:rsidR="0011148C" w:rsidRDefault="0011148C" w:rsidP="0011148C">
      <w:pPr>
        <w:pStyle w:val="EW"/>
      </w:pPr>
      <w:r>
        <w:t>NITZ</w:t>
      </w:r>
      <w:r>
        <w:tab/>
        <w:t>Network Identity and Time Zone</w:t>
      </w:r>
    </w:p>
    <w:p w14:paraId="55E3B91A" w14:textId="77777777" w:rsidR="0011148C" w:rsidRDefault="0011148C" w:rsidP="0011148C">
      <w:pPr>
        <w:pStyle w:val="EW"/>
      </w:pPr>
      <w:r>
        <w:t>NR</w:t>
      </w:r>
      <w:r>
        <w:tab/>
        <w:t>New Radio</w:t>
      </w:r>
    </w:p>
    <w:p w14:paraId="1C410AFD" w14:textId="77777777" w:rsidR="0011148C" w:rsidRPr="003168A2" w:rsidRDefault="0011148C" w:rsidP="0011148C">
      <w:pPr>
        <w:pStyle w:val="EW"/>
      </w:pPr>
      <w:proofErr w:type="spellStart"/>
      <w:proofErr w:type="gramStart"/>
      <w:r>
        <w:t>ng</w:t>
      </w:r>
      <w:r w:rsidRPr="003168A2">
        <w:t>KSI</w:t>
      </w:r>
      <w:proofErr w:type="spellEnd"/>
      <w:proofErr w:type="gramEnd"/>
      <w:r w:rsidRPr="003168A2">
        <w:tab/>
        <w:t xml:space="preserve">Key Set Identifier for </w:t>
      </w:r>
      <w:r>
        <w:t>Next Generation Radio Access Network</w:t>
      </w:r>
    </w:p>
    <w:p w14:paraId="064F5F02" w14:textId="77777777" w:rsidR="0011148C" w:rsidRDefault="0011148C" w:rsidP="0011148C">
      <w:pPr>
        <w:pStyle w:val="EW"/>
        <w:rPr>
          <w:ins w:id="41" w:author="김선희/선임연구원/미래기술센터 C&amp;M표준(연)5G무선통신표준Task(sunhee.kim@lge.com)" w:date="2020-02-20T18:09:00Z"/>
        </w:rPr>
      </w:pPr>
      <w:r>
        <w:t>NPN</w:t>
      </w:r>
      <w:r>
        <w:tab/>
        <w:t>Non-public network</w:t>
      </w:r>
    </w:p>
    <w:p w14:paraId="2DFC9410" w14:textId="77777777" w:rsidR="0011148C" w:rsidRPr="0011148C" w:rsidRDefault="0011148C" w:rsidP="0011148C">
      <w:pPr>
        <w:pStyle w:val="EW"/>
      </w:pPr>
      <w:commentRangeStart w:id="42"/>
      <w:ins w:id="43" w:author="김선희/선임연구원/미래기술센터 C&amp;M표준(연)5G무선통신표준Task(sunhee.kim@lge.com)" w:date="2020-02-20T18:09:00Z">
        <w:r>
          <w:lastRenderedPageBreak/>
          <w:t>NSSAA</w:t>
        </w:r>
        <w:r>
          <w:tab/>
          <w:t>Network Slice-Specific Authentication and Authorization</w:t>
        </w:r>
      </w:ins>
      <w:commentRangeEnd w:id="42"/>
      <w:r w:rsidR="00CF5EAB">
        <w:rPr>
          <w:rStyle w:val="ab"/>
        </w:rPr>
        <w:commentReference w:id="42"/>
      </w:r>
    </w:p>
    <w:p w14:paraId="4DC8F677" w14:textId="77777777" w:rsidR="0011148C" w:rsidRDefault="0011148C" w:rsidP="0011148C">
      <w:pPr>
        <w:pStyle w:val="EW"/>
      </w:pPr>
      <w:r>
        <w:t>NSSAI</w:t>
      </w:r>
      <w:r>
        <w:tab/>
        <w:t>Network Slice Selection Assistance Information</w:t>
      </w:r>
    </w:p>
    <w:p w14:paraId="31A4061A" w14:textId="77777777" w:rsidR="0011148C" w:rsidRDefault="0011148C" w:rsidP="0011148C">
      <w:pPr>
        <w:pStyle w:val="EW"/>
      </w:pPr>
      <w:r>
        <w:t>OS</w:t>
      </w:r>
      <w:r>
        <w:tab/>
        <w:t>Operating System</w:t>
      </w:r>
    </w:p>
    <w:p w14:paraId="7C8AE93C" w14:textId="77777777" w:rsidR="0011148C" w:rsidRDefault="0011148C" w:rsidP="0011148C">
      <w:pPr>
        <w:pStyle w:val="EW"/>
      </w:pPr>
      <w:r>
        <w:t>OS Id</w:t>
      </w:r>
      <w:r>
        <w:tab/>
        <w:t>OS Identity</w:t>
      </w:r>
    </w:p>
    <w:p w14:paraId="7822A22C" w14:textId="77777777" w:rsidR="0011148C" w:rsidRPr="003168A2" w:rsidRDefault="0011148C" w:rsidP="0011148C">
      <w:pPr>
        <w:pStyle w:val="EW"/>
        <w:rPr>
          <w:lang w:eastAsia="ja-JP"/>
        </w:rPr>
      </w:pPr>
      <w:r w:rsidRPr="003168A2">
        <w:rPr>
          <w:rFonts w:hint="eastAsia"/>
          <w:lang w:eastAsia="ja-JP"/>
        </w:rPr>
        <w:t>PTI</w:t>
      </w:r>
      <w:r w:rsidRPr="003168A2">
        <w:rPr>
          <w:rFonts w:hint="eastAsia"/>
          <w:lang w:eastAsia="ja-JP"/>
        </w:rPr>
        <w:tab/>
        <w:t>Procedure Transaction Identity</w:t>
      </w:r>
    </w:p>
    <w:p w14:paraId="63B46A18" w14:textId="77777777" w:rsidR="0011148C" w:rsidRDefault="0011148C" w:rsidP="0011148C">
      <w:pPr>
        <w:pStyle w:val="EW"/>
      </w:pPr>
      <w:r>
        <w:t>QFI</w:t>
      </w:r>
      <w:r>
        <w:tab/>
      </w:r>
      <w:proofErr w:type="spellStart"/>
      <w:r>
        <w:t>QoS</w:t>
      </w:r>
      <w:proofErr w:type="spellEnd"/>
      <w:r>
        <w:t xml:space="preserve"> Flow Identifier</w:t>
      </w:r>
    </w:p>
    <w:p w14:paraId="1B56FB27" w14:textId="77777777" w:rsidR="0011148C" w:rsidRPr="003168A2" w:rsidRDefault="0011148C" w:rsidP="0011148C">
      <w:pPr>
        <w:pStyle w:val="EW"/>
      </w:pPr>
      <w:proofErr w:type="spellStart"/>
      <w:r w:rsidRPr="003168A2">
        <w:t>QoS</w:t>
      </w:r>
      <w:proofErr w:type="spellEnd"/>
      <w:r w:rsidRPr="003168A2">
        <w:tab/>
        <w:t>Quality of Service</w:t>
      </w:r>
    </w:p>
    <w:p w14:paraId="72EDD83D" w14:textId="77777777" w:rsidR="0011148C" w:rsidRDefault="0011148C" w:rsidP="0011148C">
      <w:pPr>
        <w:pStyle w:val="EW"/>
      </w:pPr>
      <w:r>
        <w:t>QRI</w:t>
      </w:r>
      <w:r>
        <w:tab/>
      </w:r>
      <w:proofErr w:type="spellStart"/>
      <w:r>
        <w:t>QoS</w:t>
      </w:r>
      <w:proofErr w:type="spellEnd"/>
      <w:r>
        <w:t xml:space="preserve"> Rule Identifier</w:t>
      </w:r>
    </w:p>
    <w:p w14:paraId="298D8A88" w14:textId="77777777" w:rsidR="0011148C" w:rsidRDefault="0011148C" w:rsidP="0011148C">
      <w:pPr>
        <w:pStyle w:val="EW"/>
      </w:pPr>
      <w:r>
        <w:t>RACS</w:t>
      </w:r>
      <w:r>
        <w:tab/>
        <w:t>Radio Capability Signalling Optimisation</w:t>
      </w:r>
    </w:p>
    <w:p w14:paraId="36084C50" w14:textId="77777777" w:rsidR="0011148C" w:rsidRDefault="0011148C" w:rsidP="0011148C">
      <w:pPr>
        <w:pStyle w:val="EW"/>
      </w:pPr>
      <w:r>
        <w:t>(R)AN</w:t>
      </w:r>
      <w:r>
        <w:tab/>
        <w:t>(Radio) Access Network</w:t>
      </w:r>
    </w:p>
    <w:p w14:paraId="776468C8" w14:textId="77777777" w:rsidR="0011148C" w:rsidDel="00284C28" w:rsidRDefault="0011148C" w:rsidP="0011148C">
      <w:pPr>
        <w:pStyle w:val="EW"/>
      </w:pPr>
      <w:r w:rsidRPr="00851259" w:rsidDel="00284C28">
        <w:t>RFSP</w:t>
      </w:r>
      <w:r w:rsidRPr="00851259" w:rsidDel="00284C28">
        <w:tab/>
        <w:t>RAT Frequency Selection Priority</w:t>
      </w:r>
    </w:p>
    <w:p w14:paraId="6214CB0C" w14:textId="77777777" w:rsidR="0011148C" w:rsidRPr="00552D06" w:rsidRDefault="0011148C" w:rsidP="0011148C">
      <w:pPr>
        <w:pStyle w:val="EW"/>
      </w:pPr>
      <w:r w:rsidRPr="00552D06">
        <w:t>RG</w:t>
      </w:r>
      <w:r w:rsidRPr="00552D06">
        <w:tab/>
        <w:t>Residential Gateway</w:t>
      </w:r>
    </w:p>
    <w:p w14:paraId="52BE7814" w14:textId="77777777" w:rsidR="0011148C" w:rsidRPr="00A472B1" w:rsidRDefault="0011148C" w:rsidP="0011148C">
      <w:pPr>
        <w:pStyle w:val="EW"/>
      </w:pPr>
      <w:r w:rsidRPr="00A472B1">
        <w:t>RPLMN</w:t>
      </w:r>
      <w:r w:rsidRPr="00A472B1">
        <w:tab/>
        <w:t>Registered PLMN</w:t>
      </w:r>
    </w:p>
    <w:p w14:paraId="7011869B" w14:textId="77777777" w:rsidR="0011148C" w:rsidRPr="00767715" w:rsidRDefault="0011148C" w:rsidP="0011148C">
      <w:pPr>
        <w:pStyle w:val="EW"/>
        <w:rPr>
          <w:lang w:val="fr-FR"/>
        </w:rPr>
      </w:pPr>
      <w:r w:rsidRPr="00767715">
        <w:rPr>
          <w:lang w:val="fr-FR"/>
        </w:rPr>
        <w:t>RQA</w:t>
      </w:r>
      <w:r w:rsidRPr="00767715">
        <w:rPr>
          <w:lang w:val="fr-FR"/>
        </w:rPr>
        <w:tab/>
        <w:t>Reflective QoS Attribute</w:t>
      </w:r>
    </w:p>
    <w:p w14:paraId="6B65E55D" w14:textId="77777777" w:rsidR="0011148C" w:rsidRPr="00767715" w:rsidRDefault="0011148C" w:rsidP="0011148C">
      <w:pPr>
        <w:pStyle w:val="EW"/>
        <w:rPr>
          <w:lang w:val="fr-FR"/>
        </w:rPr>
      </w:pPr>
      <w:r w:rsidRPr="00767715">
        <w:rPr>
          <w:lang w:val="fr-FR"/>
        </w:rPr>
        <w:t>RQI</w:t>
      </w:r>
      <w:r w:rsidRPr="00767715">
        <w:rPr>
          <w:lang w:val="fr-FR"/>
        </w:rPr>
        <w:tab/>
        <w:t>Reflective QoS Indication</w:t>
      </w:r>
    </w:p>
    <w:p w14:paraId="3F1D00C5" w14:textId="77777777" w:rsidR="0011148C" w:rsidRDefault="0011148C" w:rsidP="0011148C">
      <w:pPr>
        <w:pStyle w:val="EW"/>
      </w:pPr>
      <w:r>
        <w:t>RSNPN</w:t>
      </w:r>
      <w:r>
        <w:tab/>
        <w:t>Registered SNPN</w:t>
      </w:r>
    </w:p>
    <w:p w14:paraId="56B35344" w14:textId="77777777" w:rsidR="0011148C" w:rsidRDefault="0011148C" w:rsidP="0011148C">
      <w:pPr>
        <w:pStyle w:val="EW"/>
      </w:pPr>
      <w:r>
        <w:t>S-NSSAI</w:t>
      </w:r>
      <w:r>
        <w:tab/>
        <w:t>Single NSSAI</w:t>
      </w:r>
    </w:p>
    <w:p w14:paraId="388E3F68" w14:textId="77777777" w:rsidR="0011148C" w:rsidRPr="001A1319" w:rsidRDefault="0011148C" w:rsidP="0011148C">
      <w:pPr>
        <w:pStyle w:val="EW"/>
      </w:pPr>
      <w:r>
        <w:rPr>
          <w:rFonts w:hint="eastAsia"/>
        </w:rPr>
        <w:t>SA</w:t>
      </w:r>
      <w:r>
        <w:rPr>
          <w:rFonts w:hint="eastAsia"/>
        </w:rPr>
        <w:tab/>
        <w:t>Security Association</w:t>
      </w:r>
    </w:p>
    <w:p w14:paraId="44233B3E" w14:textId="77777777" w:rsidR="0011148C" w:rsidRPr="001A1319" w:rsidRDefault="0011148C" w:rsidP="0011148C">
      <w:pPr>
        <w:pStyle w:val="EW"/>
      </w:pPr>
      <w:r>
        <w:t>SDF</w:t>
      </w:r>
      <w:r>
        <w:tab/>
        <w:t>Service Data Flow</w:t>
      </w:r>
    </w:p>
    <w:p w14:paraId="16A497C9" w14:textId="77777777" w:rsidR="0011148C" w:rsidRDefault="0011148C" w:rsidP="0011148C">
      <w:pPr>
        <w:pStyle w:val="EW"/>
      </w:pPr>
      <w:r>
        <w:t>SMF</w:t>
      </w:r>
      <w:r>
        <w:tab/>
        <w:t>Session Management Function</w:t>
      </w:r>
    </w:p>
    <w:p w14:paraId="435FC0D4" w14:textId="77777777" w:rsidR="0011148C" w:rsidRDefault="0011148C" w:rsidP="0011148C">
      <w:pPr>
        <w:pStyle w:val="EW"/>
      </w:pPr>
      <w:r w:rsidRPr="00F761B4">
        <w:t>SGC</w:t>
      </w:r>
      <w:r w:rsidRPr="00F761B4">
        <w:tab/>
        <w:t>Service Gap Control</w:t>
      </w:r>
    </w:p>
    <w:p w14:paraId="4B755171" w14:textId="77777777" w:rsidR="0011148C" w:rsidRPr="001A1319" w:rsidRDefault="0011148C" w:rsidP="0011148C">
      <w:pPr>
        <w:pStyle w:val="EW"/>
      </w:pPr>
      <w:r>
        <w:t>SNN</w:t>
      </w:r>
      <w:r>
        <w:tab/>
        <w:t>Serving Network Name</w:t>
      </w:r>
    </w:p>
    <w:p w14:paraId="6EC24061" w14:textId="77777777" w:rsidR="0011148C" w:rsidRPr="001A1319" w:rsidRDefault="0011148C" w:rsidP="0011148C">
      <w:pPr>
        <w:pStyle w:val="EW"/>
      </w:pPr>
      <w:r>
        <w:t>SNPN</w:t>
      </w:r>
      <w:r>
        <w:tab/>
        <w:t>Stand-alone Non-Public Network</w:t>
      </w:r>
    </w:p>
    <w:p w14:paraId="2D2CAB65" w14:textId="77777777" w:rsidR="0011148C" w:rsidRDefault="0011148C" w:rsidP="0011148C">
      <w:pPr>
        <w:pStyle w:val="EW"/>
      </w:pPr>
      <w:r>
        <w:t>SOR</w:t>
      </w:r>
      <w:r>
        <w:tab/>
        <w:t>Steering of Roaming</w:t>
      </w:r>
    </w:p>
    <w:p w14:paraId="25B819BC" w14:textId="77777777" w:rsidR="0011148C" w:rsidRDefault="0011148C" w:rsidP="0011148C">
      <w:pPr>
        <w:pStyle w:val="EW"/>
      </w:pPr>
      <w:r w:rsidRPr="003168A2">
        <w:rPr>
          <w:rFonts w:hint="eastAsia"/>
        </w:rPr>
        <w:t>TA</w:t>
      </w:r>
      <w:r w:rsidRPr="003168A2">
        <w:rPr>
          <w:rFonts w:hint="eastAsia"/>
        </w:rPr>
        <w:tab/>
        <w:t>Tracking Area</w:t>
      </w:r>
    </w:p>
    <w:p w14:paraId="22C0052F" w14:textId="77777777" w:rsidR="0011148C" w:rsidRPr="003168A2" w:rsidRDefault="0011148C" w:rsidP="0011148C">
      <w:pPr>
        <w:pStyle w:val="EW"/>
      </w:pPr>
      <w:r w:rsidRPr="003168A2">
        <w:t>TAC</w:t>
      </w:r>
      <w:r w:rsidRPr="003168A2">
        <w:tab/>
        <w:t>Tracking Area Code</w:t>
      </w:r>
    </w:p>
    <w:p w14:paraId="3B93A548" w14:textId="77777777" w:rsidR="0011148C" w:rsidRPr="003168A2" w:rsidRDefault="0011148C" w:rsidP="0011148C">
      <w:pPr>
        <w:pStyle w:val="EW"/>
      </w:pPr>
      <w:r w:rsidRPr="003168A2">
        <w:rPr>
          <w:rFonts w:hint="eastAsia"/>
        </w:rPr>
        <w:t>TAI</w:t>
      </w:r>
      <w:r w:rsidRPr="003168A2">
        <w:rPr>
          <w:rFonts w:hint="eastAsia"/>
        </w:rPr>
        <w:tab/>
        <w:t>Tracking Area Identity</w:t>
      </w:r>
    </w:p>
    <w:p w14:paraId="2A388064" w14:textId="77777777" w:rsidR="0011148C" w:rsidRPr="003168A2" w:rsidRDefault="0011148C" w:rsidP="0011148C">
      <w:pPr>
        <w:pStyle w:val="EW"/>
      </w:pPr>
      <w:proofErr w:type="spellStart"/>
      <w:r>
        <w:t>T</w:t>
      </w:r>
      <w:r w:rsidRPr="00A10DAB">
        <w:t>bps</w:t>
      </w:r>
      <w:proofErr w:type="spellEnd"/>
      <w:r w:rsidRPr="00A10DAB">
        <w:tab/>
      </w:r>
      <w:r>
        <w:t>Ter</w:t>
      </w:r>
      <w:r w:rsidRPr="00A10DAB">
        <w:t>abits per second</w:t>
      </w:r>
    </w:p>
    <w:p w14:paraId="54A24FDF" w14:textId="77777777" w:rsidR="0011148C" w:rsidRPr="003168A2" w:rsidRDefault="0011148C" w:rsidP="0011148C">
      <w:pPr>
        <w:pStyle w:val="EW"/>
      </w:pPr>
      <w:r>
        <w:t>TMBR</w:t>
      </w:r>
      <w:r>
        <w:tab/>
        <w:t xml:space="preserve">Total </w:t>
      </w:r>
      <w:r w:rsidRPr="003168A2">
        <w:t>Maximum Bit Rate</w:t>
      </w:r>
    </w:p>
    <w:p w14:paraId="71DF0C27" w14:textId="77777777" w:rsidR="0011148C" w:rsidRDefault="0011148C" w:rsidP="0011148C">
      <w:pPr>
        <w:pStyle w:val="EW"/>
        <w:rPr>
          <w:lang w:eastAsia="ko-KR"/>
        </w:rPr>
      </w:pPr>
      <w:r w:rsidRPr="004A11E4">
        <w:rPr>
          <w:lang w:eastAsia="ko-KR"/>
        </w:rPr>
        <w:t>TSC</w:t>
      </w:r>
      <w:r w:rsidRPr="004A11E4">
        <w:rPr>
          <w:lang w:eastAsia="ko-KR"/>
        </w:rPr>
        <w:tab/>
        <w:t>Time Sensitive Communication</w:t>
      </w:r>
    </w:p>
    <w:p w14:paraId="14E234D3" w14:textId="77777777" w:rsidR="0011148C" w:rsidRPr="004A11E4" w:rsidRDefault="0011148C" w:rsidP="0011148C">
      <w:pPr>
        <w:pStyle w:val="EW"/>
        <w:rPr>
          <w:lang w:eastAsia="ko-KR"/>
        </w:rPr>
      </w:pPr>
      <w:r>
        <w:rPr>
          <w:rFonts w:hint="eastAsia"/>
          <w:lang w:eastAsia="ko-KR"/>
        </w:rPr>
        <w:t>T</w:t>
      </w:r>
      <w:r>
        <w:rPr>
          <w:lang w:eastAsia="ko-KR"/>
        </w:rPr>
        <w:t>SN</w:t>
      </w:r>
      <w:r>
        <w:rPr>
          <w:lang w:eastAsia="ko-KR"/>
        </w:rPr>
        <w:tab/>
        <w:t>Time-Sensitive Networking</w:t>
      </w:r>
    </w:p>
    <w:p w14:paraId="4511317C" w14:textId="77777777" w:rsidR="0011148C" w:rsidRPr="009E0DE1" w:rsidRDefault="0011148C" w:rsidP="0011148C">
      <w:pPr>
        <w:pStyle w:val="EW"/>
      </w:pPr>
      <w:r w:rsidRPr="009E0DE1">
        <w:t>UDM</w:t>
      </w:r>
      <w:r w:rsidRPr="009E0DE1">
        <w:tab/>
        <w:t>Unified Data Management</w:t>
      </w:r>
    </w:p>
    <w:p w14:paraId="3FA429AE" w14:textId="77777777" w:rsidR="0011148C" w:rsidRPr="004A58D2" w:rsidRDefault="0011148C" w:rsidP="0011148C">
      <w:pPr>
        <w:pStyle w:val="EW"/>
      </w:pPr>
      <w:r w:rsidRPr="004A58D2">
        <w:t>UL</w:t>
      </w:r>
      <w:r w:rsidRPr="004A58D2">
        <w:tab/>
        <w:t>Uplink</w:t>
      </w:r>
    </w:p>
    <w:p w14:paraId="17DFC491" w14:textId="77777777" w:rsidR="0011148C" w:rsidRPr="004A58D2" w:rsidRDefault="0011148C" w:rsidP="0011148C">
      <w:pPr>
        <w:pStyle w:val="EW"/>
      </w:pPr>
      <w:r>
        <w:t>UPDS</w:t>
      </w:r>
      <w:r>
        <w:tab/>
        <w:t>UE policy delivery service</w:t>
      </w:r>
    </w:p>
    <w:p w14:paraId="7E84A5AB" w14:textId="77777777" w:rsidR="0011148C" w:rsidRDefault="0011148C" w:rsidP="0011148C">
      <w:pPr>
        <w:pStyle w:val="EW"/>
        <w:rPr>
          <w:lang w:eastAsia="ja-JP"/>
        </w:rPr>
      </w:pPr>
      <w:r>
        <w:rPr>
          <w:rFonts w:hint="eastAsia"/>
          <w:lang w:eastAsia="ja-JP"/>
        </w:rPr>
        <w:t>UPF</w:t>
      </w:r>
      <w:r>
        <w:rPr>
          <w:rFonts w:hint="eastAsia"/>
          <w:lang w:eastAsia="ja-JP"/>
        </w:rPr>
        <w:tab/>
      </w:r>
      <w:r w:rsidRPr="00675350">
        <w:rPr>
          <w:lang w:eastAsia="ja-JP"/>
        </w:rPr>
        <w:t>User Plane Function</w:t>
      </w:r>
    </w:p>
    <w:p w14:paraId="41D49DC3" w14:textId="77777777" w:rsidR="0011148C" w:rsidRDefault="0011148C" w:rsidP="0011148C">
      <w:pPr>
        <w:pStyle w:val="EW"/>
      </w:pPr>
      <w:r>
        <w:t>UPSC</w:t>
      </w:r>
      <w:r>
        <w:tab/>
        <w:t>UE Policy Section Code</w:t>
      </w:r>
    </w:p>
    <w:p w14:paraId="14B5196F" w14:textId="77777777" w:rsidR="0011148C" w:rsidRPr="004A58D2" w:rsidRDefault="0011148C" w:rsidP="0011148C">
      <w:pPr>
        <w:pStyle w:val="EW"/>
      </w:pPr>
      <w:r>
        <w:t>UPSI</w:t>
      </w:r>
      <w:r>
        <w:tab/>
        <w:t>UE Policy Section Identifier</w:t>
      </w:r>
    </w:p>
    <w:p w14:paraId="029D77C4" w14:textId="77777777" w:rsidR="0011148C" w:rsidRPr="003168A2" w:rsidRDefault="0011148C" w:rsidP="0011148C">
      <w:pPr>
        <w:pStyle w:val="EW"/>
      </w:pPr>
      <w:r>
        <w:t>URN</w:t>
      </w:r>
      <w:r>
        <w:tab/>
      </w:r>
      <w:r w:rsidRPr="00AE4EED">
        <w:t>Uniform Resource Name</w:t>
      </w:r>
    </w:p>
    <w:p w14:paraId="6E0855C5" w14:textId="77777777" w:rsidR="0011148C" w:rsidRDefault="0011148C" w:rsidP="0011148C">
      <w:pPr>
        <w:pStyle w:val="EW"/>
      </w:pPr>
      <w:r w:rsidRPr="004A58D2">
        <w:t>URSP</w:t>
      </w:r>
      <w:r w:rsidRPr="004A58D2">
        <w:tab/>
        <w:t>UE Route Selection Policy</w:t>
      </w:r>
    </w:p>
    <w:p w14:paraId="50CF4FEB" w14:textId="77777777" w:rsidR="0011148C" w:rsidRDefault="0011148C" w:rsidP="0011148C">
      <w:pPr>
        <w:pStyle w:val="EW"/>
      </w:pPr>
      <w:r>
        <w:t>V2XP</w:t>
      </w:r>
      <w:r>
        <w:tab/>
        <w:t>V2X policy</w:t>
      </w:r>
    </w:p>
    <w:p w14:paraId="3C39C3C3" w14:textId="77777777" w:rsidR="0011148C" w:rsidRDefault="0011148C" w:rsidP="0011148C">
      <w:pPr>
        <w:pStyle w:val="EW"/>
      </w:pPr>
      <w:r>
        <w:t>W</w:t>
      </w:r>
      <w:r w:rsidRPr="00552D06">
        <w:t>-5GAN</w:t>
      </w:r>
      <w:r w:rsidRPr="00552D06">
        <w:tab/>
        <w:t>Wireline 5G Access Netwo</w:t>
      </w:r>
      <w:r>
        <w:t>rk</w:t>
      </w:r>
    </w:p>
    <w:p w14:paraId="0F17DE11" w14:textId="77777777" w:rsidR="0011148C" w:rsidRDefault="0011148C" w:rsidP="0011148C">
      <w:pPr>
        <w:pStyle w:val="EW"/>
      </w:pPr>
    </w:p>
    <w:p w14:paraId="21AEFDEE" w14:textId="77777777" w:rsidR="0011148C" w:rsidRDefault="0011148C" w:rsidP="0011148C">
      <w:pPr>
        <w:jc w:val="center"/>
        <w:rPr>
          <w:noProof/>
        </w:rPr>
      </w:pPr>
      <w:r w:rsidRPr="00DB12B9">
        <w:rPr>
          <w:noProof/>
          <w:highlight w:val="green"/>
        </w:rPr>
        <w:t>*****</w:t>
      </w:r>
      <w:r>
        <w:rPr>
          <w:noProof/>
          <w:highlight w:val="green"/>
        </w:rPr>
        <w:t>Next</w:t>
      </w:r>
      <w:r w:rsidRPr="00DB12B9">
        <w:rPr>
          <w:noProof/>
          <w:highlight w:val="green"/>
        </w:rPr>
        <w:t xml:space="preserve"> change *****</w:t>
      </w:r>
    </w:p>
    <w:p w14:paraId="51505F70" w14:textId="77777777" w:rsidR="00845349" w:rsidRDefault="00845349" w:rsidP="00845349">
      <w:pPr>
        <w:pStyle w:val="3"/>
      </w:pPr>
      <w:r>
        <w:t>4.6.1</w:t>
      </w:r>
      <w:r>
        <w:tab/>
      </w:r>
      <w:r w:rsidRPr="006D3938">
        <w:t>General</w:t>
      </w:r>
      <w:bookmarkEnd w:id="4"/>
      <w:bookmarkEnd w:id="5"/>
    </w:p>
    <w:p w14:paraId="136A2C93" w14:textId="77777777" w:rsidR="00845349" w:rsidRPr="006D3938" w:rsidRDefault="00845349" w:rsidP="00845349">
      <w:r w:rsidRPr="006D3938">
        <w:t>The 5GS supports network slicing as described in 3GPP TS 23.501 [</w:t>
      </w:r>
      <w:r>
        <w:t>8</w:t>
      </w:r>
      <w:r w:rsidRPr="006D3938">
        <w:t>]. Within a PLMN</w:t>
      </w:r>
      <w:r w:rsidRPr="00DD22EC">
        <w:t xml:space="preserve"> or SNPN</w:t>
      </w:r>
      <w:r w:rsidRPr="006D3938">
        <w:t>, a network slice is identified by an S-NSSAI, which is comprised of a slice/service type (SST) and a slice differentiator (SD). Inclusion of an SD in an S-NSSAI is optional.</w:t>
      </w:r>
      <w:r w:rsidRPr="00590329">
        <w:t xml:space="preserve"> </w:t>
      </w:r>
      <w:r w:rsidRPr="006D3938">
        <w:t xml:space="preserve">A set of one or more S-NSSAIs is called the NSSAI. </w:t>
      </w:r>
      <w:r>
        <w:t xml:space="preserve">The following </w:t>
      </w:r>
      <w:r w:rsidRPr="006D3938">
        <w:t>NSSAI</w:t>
      </w:r>
      <w:r>
        <w:t>s</w:t>
      </w:r>
      <w:r w:rsidRPr="006D3938">
        <w:t xml:space="preserve"> </w:t>
      </w:r>
      <w:r>
        <w:t>are defined in</w:t>
      </w:r>
      <w:r w:rsidRPr="006D3938">
        <w:t xml:space="preserve"> 3GPP TS 23.501 [</w:t>
      </w:r>
      <w:r>
        <w:t>8</w:t>
      </w:r>
      <w:r w:rsidRPr="006D3938">
        <w:t>]:</w:t>
      </w:r>
    </w:p>
    <w:p w14:paraId="6B3CB18E" w14:textId="77777777" w:rsidR="00845349" w:rsidRPr="006D3938" w:rsidRDefault="00845349" w:rsidP="00845349">
      <w:pPr>
        <w:pStyle w:val="B1"/>
      </w:pPr>
      <w:r>
        <w:t>a)</w:t>
      </w:r>
      <w:r w:rsidRPr="006D3938">
        <w:tab/>
      </w:r>
      <w:proofErr w:type="gramStart"/>
      <w:r w:rsidRPr="006D3938">
        <w:t>configured</w:t>
      </w:r>
      <w:proofErr w:type="gramEnd"/>
      <w:r w:rsidRPr="006D3938">
        <w:t xml:space="preserve"> NSSAI;</w:t>
      </w:r>
    </w:p>
    <w:p w14:paraId="12749098" w14:textId="77777777" w:rsidR="00845349" w:rsidRPr="006D3938" w:rsidRDefault="00845349" w:rsidP="00845349">
      <w:pPr>
        <w:pStyle w:val="B1"/>
      </w:pPr>
      <w:r>
        <w:t>b)</w:t>
      </w:r>
      <w:r w:rsidRPr="006D3938">
        <w:tab/>
      </w:r>
      <w:proofErr w:type="gramStart"/>
      <w:r>
        <w:t>requested</w:t>
      </w:r>
      <w:proofErr w:type="gramEnd"/>
      <w:r w:rsidRPr="006D3938">
        <w:t xml:space="preserve"> NSSAI;</w:t>
      </w:r>
    </w:p>
    <w:p w14:paraId="1CDBE260" w14:textId="77777777" w:rsidR="00845349" w:rsidRPr="006D3938" w:rsidRDefault="00845349" w:rsidP="00845349">
      <w:pPr>
        <w:pStyle w:val="B1"/>
      </w:pPr>
      <w:r>
        <w:t>c)</w:t>
      </w:r>
      <w:r w:rsidRPr="006D3938">
        <w:tab/>
      </w:r>
      <w:proofErr w:type="gramStart"/>
      <w:r>
        <w:t>allowed</w:t>
      </w:r>
      <w:proofErr w:type="gramEnd"/>
      <w:r w:rsidRPr="006D3938">
        <w:t xml:space="preserve"> NSSAI</w:t>
      </w:r>
      <w:r>
        <w:t xml:space="preserve">; </w:t>
      </w:r>
      <w:commentRangeStart w:id="44"/>
      <w:del w:id="45" w:author="LGE_r2" w:date="2020-02-21T14:26:00Z">
        <w:r w:rsidDel="003160E3">
          <w:delText>and</w:delText>
        </w:r>
      </w:del>
      <w:commentRangeEnd w:id="44"/>
      <w:r w:rsidR="003160E3">
        <w:rPr>
          <w:rStyle w:val="ab"/>
        </w:rPr>
        <w:commentReference w:id="44"/>
      </w:r>
    </w:p>
    <w:p w14:paraId="3A883778" w14:textId="77777777" w:rsidR="00845349" w:rsidRDefault="00845349" w:rsidP="00845349">
      <w:pPr>
        <w:pStyle w:val="B1"/>
        <w:rPr>
          <w:ins w:id="46" w:author="김선희/선임연구원/미래기술센터 C&amp;M표준(연)5G무선통신표준Task(sunhee.kim@lge.com)" w:date="2020-02-17T15:04:00Z"/>
        </w:rPr>
      </w:pPr>
      <w:r>
        <w:t>d)</w:t>
      </w:r>
      <w:r>
        <w:tab/>
      </w:r>
      <w:proofErr w:type="gramStart"/>
      <w:r>
        <w:t>subscribed</w:t>
      </w:r>
      <w:proofErr w:type="gramEnd"/>
      <w:r>
        <w:t xml:space="preserve"> S-NSSAIs;</w:t>
      </w:r>
      <w:ins w:id="47" w:author="김선희/선임연구원/미래기술센터 C&amp;M표준(연)5G무선통신표준Task(sunhee.kim@lge.com)" w:date="2020-02-17T15:06:00Z">
        <w:r w:rsidR="00A33841">
          <w:t xml:space="preserve"> and</w:t>
        </w:r>
      </w:ins>
    </w:p>
    <w:p w14:paraId="16C4D216" w14:textId="2320A0E0" w:rsidR="00143E93" w:rsidRPr="00D95236" w:rsidRDefault="00143E93" w:rsidP="00845349">
      <w:pPr>
        <w:pStyle w:val="B1"/>
        <w:rPr>
          <w:lang w:val="en-US"/>
        </w:rPr>
      </w:pPr>
      <w:ins w:id="48" w:author="김선희/선임연구원/미래기술센터 C&amp;M표준(연)5G무선통신표준Task(sunhee.kim@lge.com)" w:date="2020-02-17T15:04:00Z">
        <w:r>
          <w:t xml:space="preserve">e) </w:t>
        </w:r>
        <w:proofErr w:type="gramStart"/>
        <w:r>
          <w:t>pending</w:t>
        </w:r>
        <w:proofErr w:type="gramEnd"/>
        <w:r>
          <w:t xml:space="preserve"> NSSAI</w:t>
        </w:r>
      </w:ins>
      <w:commentRangeStart w:id="49"/>
      <w:ins w:id="50" w:author="김선희/선임연구원/미래기술센터 C&amp;M표준(연)5G무선통신표준Task(sunhee.kim@lge.com)" w:date="2020-02-17T15:07:00Z">
        <w:del w:id="51" w:author="LGE_r2" w:date="2020-02-21T14:27:00Z">
          <w:r w:rsidR="00A33841" w:rsidDel="003160E3">
            <w:delText>;</w:delText>
          </w:r>
        </w:del>
      </w:ins>
      <w:ins w:id="52" w:author="LGE_r2" w:date="2020-02-21T14:27:00Z">
        <w:r w:rsidR="003160E3">
          <w:t>.</w:t>
        </w:r>
      </w:ins>
      <w:commentRangeEnd w:id="49"/>
      <w:ins w:id="53" w:author="LGE_r2" w:date="2020-02-21T14:28:00Z">
        <w:r w:rsidR="003160E3">
          <w:rPr>
            <w:rStyle w:val="ab"/>
          </w:rPr>
          <w:commentReference w:id="49"/>
        </w:r>
      </w:ins>
    </w:p>
    <w:p w14:paraId="17BC4127" w14:textId="77777777" w:rsidR="00845349" w:rsidRPr="00D95236" w:rsidRDefault="00845349" w:rsidP="00845349">
      <w:pPr>
        <w:rPr>
          <w:lang w:val="en-US"/>
        </w:rPr>
      </w:pPr>
      <w:r>
        <w:rPr>
          <w:lang w:val="en-US"/>
        </w:rPr>
        <w:t>The following NSSAIs are defined in the present document:</w:t>
      </w:r>
    </w:p>
    <w:p w14:paraId="2C1C409F" w14:textId="77777777" w:rsidR="00845349" w:rsidRDefault="00845349" w:rsidP="00845349">
      <w:pPr>
        <w:pStyle w:val="B1"/>
      </w:pPr>
      <w:proofErr w:type="gramStart"/>
      <w:r>
        <w:rPr>
          <w:lang w:val="en-US"/>
        </w:rPr>
        <w:lastRenderedPageBreak/>
        <w:t>a</w:t>
      </w:r>
      <w:proofErr w:type="gramEnd"/>
      <w:r>
        <w:t>)</w:t>
      </w:r>
      <w:r>
        <w:tab/>
        <w:t>rejected NSSAI for the current PLMN</w:t>
      </w:r>
      <w:r w:rsidRPr="00DD22EC">
        <w:t xml:space="preserve"> or SNPN</w:t>
      </w:r>
      <w:r>
        <w:t>;</w:t>
      </w:r>
    </w:p>
    <w:p w14:paraId="52E7EA3A" w14:textId="77777777" w:rsidR="00845349" w:rsidRDefault="00845349" w:rsidP="00845349">
      <w:pPr>
        <w:pStyle w:val="B1"/>
        <w:rPr>
          <w:ins w:id="54" w:author="김선희/선임연구원/미래기술센터 C&amp;M표준(연)5G무선통신표준Task(sunhee.kim@lge.com)" w:date="2020-02-14T10:34:00Z"/>
        </w:rPr>
      </w:pPr>
      <w:r>
        <w:t>b)</w:t>
      </w:r>
      <w:r w:rsidRPr="001F7E96">
        <w:tab/>
      </w:r>
      <w:proofErr w:type="gramStart"/>
      <w:r w:rsidRPr="001F7E96">
        <w:t>rejected</w:t>
      </w:r>
      <w:proofErr w:type="gramEnd"/>
      <w:r w:rsidRPr="001F7E96">
        <w:t xml:space="preserve"> NSSAI for the current </w:t>
      </w:r>
      <w:r>
        <w:rPr>
          <w:rFonts w:hint="eastAsia"/>
        </w:rPr>
        <w:t>registration</w:t>
      </w:r>
      <w:r w:rsidRPr="006741C2">
        <w:t xml:space="preserve"> area</w:t>
      </w:r>
      <w:r>
        <w:t xml:space="preserve">; </w:t>
      </w:r>
      <w:r w:rsidR="00A33841">
        <w:t>and</w:t>
      </w:r>
    </w:p>
    <w:p w14:paraId="2611A470" w14:textId="77777777" w:rsidR="00845349" w:rsidRPr="001F7E96" w:rsidRDefault="00845349" w:rsidP="00845349">
      <w:pPr>
        <w:pStyle w:val="B1"/>
      </w:pPr>
      <w:ins w:id="55" w:author="김선희/선임연구원/미래기술센터 C&amp;M표준(연)5G무선통신표준Task(sunhee.kim@lge.com)" w:date="2020-02-14T10:34:00Z">
        <w:r>
          <w:t>c)</w:t>
        </w:r>
      </w:ins>
      <w:commentRangeStart w:id="56"/>
      <w:r w:rsidR="009A7DF9">
        <w:tab/>
      </w:r>
      <w:proofErr w:type="gramStart"/>
      <w:ins w:id="57" w:author="김선희/선임연구원/미래기술센터 C&amp;M표준(연)5G무선통신표준Task(sunhee.kim@lge.com)" w:date="2020-02-14T10:34:00Z">
        <w:r>
          <w:t>rejected</w:t>
        </w:r>
        <w:proofErr w:type="gramEnd"/>
        <w:r>
          <w:t xml:space="preserve"> NSSAI due to</w:t>
        </w:r>
      </w:ins>
      <w:ins w:id="58" w:author="김선희/선임연구원/미래기술센터 C&amp;M표준(연)5G무선통신표준Task(sunhee.kim@lge.com)" w:date="2020-02-14T10:35:00Z">
        <w:r w:rsidRPr="004D7E07">
          <w:t xml:space="preserve"> the failed or revoked network slice</w:t>
        </w:r>
        <w:r>
          <w:t>-</w:t>
        </w:r>
        <w:r w:rsidRPr="004D7E07">
          <w:t xml:space="preserve">specific </w:t>
        </w:r>
        <w:r>
          <w:t xml:space="preserve">authentication and authorization; </w:t>
        </w:r>
      </w:ins>
      <w:commentRangeEnd w:id="56"/>
      <w:r w:rsidR="00C07F79">
        <w:rPr>
          <w:rStyle w:val="ab"/>
        </w:rPr>
        <w:commentReference w:id="56"/>
      </w:r>
    </w:p>
    <w:p w14:paraId="0DDE2FB6" w14:textId="77777777" w:rsidR="00845349" w:rsidRPr="001F7E96" w:rsidRDefault="00845349" w:rsidP="00845349">
      <w:pPr>
        <w:pStyle w:val="B1"/>
      </w:pPr>
      <w:del w:id="59" w:author="김선희/선임연구원/미래기술센터 C&amp;M표준(연)5G무선통신표준Task(sunhee.kim@lge.com)" w:date="2020-02-14T10:36:00Z">
        <w:r w:rsidDel="00845349">
          <w:delText>c</w:delText>
        </w:r>
      </w:del>
      <w:del w:id="60" w:author="김선희/선임연구원/미래기술센터 C&amp;M표준(연)5G무선통신표준Task(sunhee.kim@lge.com)" w:date="2020-02-17T15:05:00Z">
        <w:r w:rsidDel="00A33841">
          <w:delText>)</w:delText>
        </w:r>
        <w:r w:rsidDel="00A33841">
          <w:tab/>
          <w:delText>pending</w:delText>
        </w:r>
        <w:r w:rsidRPr="007002D8" w:rsidDel="00A33841">
          <w:delText xml:space="preserve"> NSSAI</w:delText>
        </w:r>
        <w:r w:rsidDel="00A33841">
          <w:delText>.</w:delText>
        </w:r>
      </w:del>
    </w:p>
    <w:p w14:paraId="1FD9167C" w14:textId="77777777" w:rsidR="00845349" w:rsidRPr="006D3938" w:rsidRDefault="00845349" w:rsidP="00845349">
      <w:r w:rsidRPr="00DD22EC">
        <w:t>In case of a PLMN, a</w:t>
      </w:r>
      <w:r>
        <w:t xml:space="preserve"> serving </w:t>
      </w:r>
      <w:r w:rsidRPr="006D3938">
        <w:t>PLMN may configure a UE with the configured NSSAI per PLMN.</w:t>
      </w:r>
      <w:r>
        <w:t xml:space="preserve"> In addition, the HPLMN may configure a UE with a single default configured NSSAI, and consider the default configured NSSAI as valid in a PLMN for which the UE has neither a configured NSSAI nor an allowed NSSAI.</w:t>
      </w:r>
      <w:r w:rsidRPr="00DD22EC">
        <w:t xml:space="preserve"> In case of an SNPN, the SNPN may configure a UE with a configured NSSAI applicable to the SNPN.</w:t>
      </w:r>
    </w:p>
    <w:p w14:paraId="664063D1" w14:textId="77777777" w:rsidR="00845349" w:rsidRDefault="00845349" w:rsidP="00845349">
      <w:pPr>
        <w:pStyle w:val="EditorsNote"/>
      </w:pPr>
      <w:r>
        <w:t xml:space="preserve">Editor's note [WI: </w:t>
      </w:r>
      <w:proofErr w:type="spellStart"/>
      <w:r>
        <w:t>Vertical_LAN</w:t>
      </w:r>
      <w:proofErr w:type="spellEnd"/>
      <w:r>
        <w:t>, CR#1454]:</w:t>
      </w:r>
      <w:r>
        <w:tab/>
        <w:t>It is FFS whether the default configured NSSAI is supported in an SNPN.</w:t>
      </w:r>
    </w:p>
    <w:p w14:paraId="4F4241C9" w14:textId="77777777" w:rsidR="00845349" w:rsidRDefault="00845349" w:rsidP="00845349">
      <w:pPr>
        <w:rPr>
          <w:noProof/>
        </w:rPr>
      </w:pPr>
      <w:r>
        <w:rPr>
          <w:noProof/>
        </w:rPr>
        <w:t xml:space="preserve">The allowed NSSAI and </w:t>
      </w:r>
      <w:r w:rsidRPr="001F7E96">
        <w:t xml:space="preserve">rejected NSSAI for the current </w:t>
      </w:r>
      <w:r>
        <w:rPr>
          <w:rFonts w:hint="eastAsia"/>
        </w:rPr>
        <w:t>registration</w:t>
      </w:r>
      <w:r w:rsidRPr="006741C2">
        <w:t xml:space="preserve"> area</w:t>
      </w:r>
      <w:r>
        <w:t xml:space="preserve"> </w:t>
      </w:r>
      <w:r>
        <w:rPr>
          <w:noProof/>
        </w:rPr>
        <w:t xml:space="preserve">are managed per access type independently, i.e. 3GPP access or non-3GPP access, and is applicable for the registration area. If the registration area contains </w:t>
      </w:r>
      <w:r>
        <w:rPr>
          <w:rFonts w:hint="eastAsia"/>
          <w:noProof/>
          <w:lang w:eastAsia="zh-CN"/>
        </w:rPr>
        <w:t>TAIs belonging to different PLMNs</w:t>
      </w:r>
      <w:r>
        <w:rPr>
          <w:noProof/>
          <w:lang w:eastAsia="zh-CN"/>
        </w:rPr>
        <w:t>, which are equivalent PLMNs, the allowed NSSAI and the rejected NSSAI for the current registration area are applicable to these PLMNs in this registration area</w:t>
      </w:r>
      <w:r>
        <w:rPr>
          <w:noProof/>
        </w:rPr>
        <w:t>.</w:t>
      </w:r>
    </w:p>
    <w:p w14:paraId="3BE29556" w14:textId="77777777" w:rsidR="00845349" w:rsidRDefault="00845349" w:rsidP="00845349">
      <w:pPr>
        <w:rPr>
          <w:noProof/>
        </w:rPr>
      </w:pPr>
      <w:r>
        <w:rPr>
          <w:noProof/>
        </w:rPr>
        <w:t xml:space="preserve">The allowed NSSAI that is associated with a registration area containing </w:t>
      </w:r>
      <w:r>
        <w:rPr>
          <w:rFonts w:hint="eastAsia"/>
          <w:noProof/>
          <w:lang w:eastAsia="zh-CN"/>
        </w:rPr>
        <w:t>TAIs belonging to different PLMNs</w:t>
      </w:r>
      <w:r>
        <w:rPr>
          <w:noProof/>
          <w:lang w:eastAsia="zh-CN"/>
        </w:rPr>
        <w:t>, which are equivalent PLMNs,</w:t>
      </w:r>
      <w:r>
        <w:rPr>
          <w:noProof/>
        </w:rPr>
        <w:t xml:space="preserve"> can be used to form the requested NSSAI for any of the equivalent PLMNs when the UE is outside of the registration area where the allowed NSSAI was received.</w:t>
      </w:r>
    </w:p>
    <w:p w14:paraId="7E87CB7F" w14:textId="77777777" w:rsidR="00845349" w:rsidRPr="00CD6D88" w:rsidRDefault="00845349" w:rsidP="00845349">
      <w:r>
        <w:t xml:space="preserve">When the </w:t>
      </w:r>
      <w:r w:rsidRPr="007423B1">
        <w:t>network slice</w:t>
      </w:r>
      <w:r>
        <w:t>-</w:t>
      </w:r>
      <w:r w:rsidRPr="007423B1">
        <w:t xml:space="preserve">specific </w:t>
      </w:r>
      <w:r w:rsidRPr="0001704B">
        <w:t>authentication</w:t>
      </w:r>
      <w:r>
        <w:t xml:space="preserve"> and authorization procedure is </w:t>
      </w:r>
      <w:commentRangeStart w:id="61"/>
      <w:ins w:id="62" w:author="김선희/선임연구원/미래기술센터 C&amp;M표준(연)5G무선통신표준Task(sunhee.kim@lge.com)" w:date="2020-02-20T18:25:00Z">
        <w:r w:rsidR="00DE3C99">
          <w:t xml:space="preserve">initiated for one or more S-NSSAIs, these S-NSSAI(s) will be placed in the pending NSSAI. When the </w:t>
        </w:r>
        <w:r w:rsidR="00DE3C99" w:rsidRPr="007423B1">
          <w:t>network slice</w:t>
        </w:r>
        <w:r w:rsidR="00DE3C99">
          <w:t>-</w:t>
        </w:r>
        <w:r w:rsidR="00DE3C99" w:rsidRPr="007423B1">
          <w:t xml:space="preserve">specific </w:t>
        </w:r>
        <w:r w:rsidR="00DE3C99" w:rsidRPr="0001704B">
          <w:t>authentication</w:t>
        </w:r>
        <w:r w:rsidR="00DE3C99">
          <w:t xml:space="preserve"> and authorization procedure is </w:t>
        </w:r>
      </w:ins>
      <w:r>
        <w:t xml:space="preserve">completed for an S-NSSAI that has been in the pending NSSAI, the S-NSSAI will be moved to the allowed NSSAI or rejected NSSAI </w:t>
      </w:r>
      <w:ins w:id="63" w:author="김선희/선임연구원/미래기술센터 C&amp;M표준(연)5G무선통신표준Task(sunhee.kim@lge.com)" w:date="2020-02-20T18:25:00Z">
        <w:r w:rsidR="00DE3C99">
          <w:t xml:space="preserve">depending on the outcome of the procedure </w:t>
        </w:r>
      </w:ins>
      <w:commentRangeEnd w:id="61"/>
      <w:r w:rsidR="00C07F79">
        <w:rPr>
          <w:rStyle w:val="ab"/>
        </w:rPr>
        <w:commentReference w:id="61"/>
      </w:r>
      <w:r>
        <w:t>and communicated to the UE. The pending</w:t>
      </w:r>
      <w:r w:rsidRPr="00CD6D88">
        <w:t xml:space="preserve"> NSSAI is managed regardless of access type</w:t>
      </w:r>
      <w:r w:rsidRPr="00980597">
        <w:t xml:space="preserve"> i.e. the </w:t>
      </w:r>
      <w:r>
        <w:t>pending</w:t>
      </w:r>
      <w:r w:rsidRPr="00980597">
        <w:t xml:space="preserve"> NSSAI is applicable to both 3GPP access and non-3GPP access even if sent over only one of the accesses</w:t>
      </w:r>
      <w:r w:rsidRPr="00CD6D88">
        <w:t>.</w:t>
      </w:r>
    </w:p>
    <w:p w14:paraId="3A96BD60" w14:textId="77777777" w:rsidR="00845349" w:rsidRPr="006D3938" w:rsidRDefault="00845349" w:rsidP="00845349">
      <w:r>
        <w:t>The rejected NSSAI for the current PLMN</w:t>
      </w:r>
      <w:r w:rsidRPr="00DD22EC">
        <w:t xml:space="preserve"> or SNPN</w:t>
      </w:r>
      <w:r>
        <w:t xml:space="preserve"> is applicable for the whole registered PLMN</w:t>
      </w:r>
      <w:r w:rsidRPr="00DD22EC">
        <w:t xml:space="preserve"> or SNPN</w:t>
      </w:r>
      <w:r>
        <w:t xml:space="preserve">. </w:t>
      </w:r>
      <w:r w:rsidRPr="004F40FE">
        <w:t>The AMF shall only send a rejected NSSAI for the current PLMN when the registration area consists of TAIs that only belong</w:t>
      </w:r>
      <w:r w:rsidRPr="00DD22EC">
        <w:t xml:space="preserve"> </w:t>
      </w:r>
      <w:r>
        <w:t xml:space="preserve">to the registered PLMN. If the UE receives a rejected NSSAI for the current PLMN, and the registration area also contains TAIs belonging to </w:t>
      </w:r>
      <w:r>
        <w:rPr>
          <w:rFonts w:hint="eastAsia"/>
          <w:noProof/>
          <w:lang w:eastAsia="zh-CN"/>
        </w:rPr>
        <w:t>different PLMNs</w:t>
      </w:r>
      <w:r>
        <w:rPr>
          <w:noProof/>
          <w:lang w:eastAsia="zh-CN"/>
        </w:rPr>
        <w:t xml:space="preserve">, the UE shall treat the received rejected NSSAI </w:t>
      </w:r>
      <w:r>
        <w:t>for the current PLMN as applicable to the whole registered PLMN</w:t>
      </w:r>
      <w:r>
        <w:rPr>
          <w:noProof/>
          <w:lang w:eastAsia="zh-CN"/>
        </w:rPr>
        <w:t>.</w:t>
      </w:r>
    </w:p>
    <w:p w14:paraId="43EBD7A1" w14:textId="77777777" w:rsidR="00845349" w:rsidRDefault="00845349" w:rsidP="00845349">
      <w:pPr>
        <w:jc w:val="center"/>
        <w:rPr>
          <w:noProof/>
        </w:rPr>
      </w:pPr>
      <w:r w:rsidRPr="00DB12B9">
        <w:rPr>
          <w:noProof/>
          <w:highlight w:val="green"/>
        </w:rPr>
        <w:t>*****</w:t>
      </w:r>
      <w:r>
        <w:rPr>
          <w:noProof/>
          <w:highlight w:val="green"/>
        </w:rPr>
        <w:t>Next</w:t>
      </w:r>
      <w:r w:rsidRPr="00DB12B9">
        <w:rPr>
          <w:noProof/>
          <w:highlight w:val="green"/>
        </w:rPr>
        <w:t xml:space="preserve"> change *****</w:t>
      </w:r>
    </w:p>
    <w:p w14:paraId="49BC0777" w14:textId="77777777" w:rsidR="00BD574C" w:rsidRDefault="00BD574C" w:rsidP="00BD574C">
      <w:pPr>
        <w:pStyle w:val="4"/>
      </w:pPr>
      <w:bookmarkStart w:id="64" w:name="_Toc27746522"/>
      <w:r>
        <w:t>4.6</w:t>
      </w:r>
      <w:r w:rsidRPr="006D3938">
        <w:t>.</w:t>
      </w:r>
      <w:r>
        <w:t>2</w:t>
      </w:r>
      <w:r w:rsidRPr="006D3938">
        <w:t>.2</w:t>
      </w:r>
      <w:r w:rsidRPr="006D3938">
        <w:tab/>
        <w:t>NSSAI storage</w:t>
      </w:r>
      <w:bookmarkEnd w:id="64"/>
    </w:p>
    <w:p w14:paraId="4D77411D" w14:textId="77777777" w:rsidR="00BD574C" w:rsidRDefault="00BD574C" w:rsidP="00BD574C">
      <w:r w:rsidRPr="006D3938">
        <w:t xml:space="preserve">If available, the configured NSSAI(s) shall be stored in a non-volatile memory in the ME </w:t>
      </w:r>
      <w:r>
        <w:t>as specified in annex </w:t>
      </w:r>
      <w:r w:rsidRPr="002426CF">
        <w:t>C</w:t>
      </w:r>
      <w:r w:rsidRPr="006D3938">
        <w:t>.</w:t>
      </w:r>
    </w:p>
    <w:p w14:paraId="7309CA0D" w14:textId="77777777" w:rsidR="00BD574C" w:rsidRDefault="00BD574C" w:rsidP="00BD574C">
      <w:r>
        <w:t>The allowed NSSAI(s) should be stored in a non-volatile memory in the ME as specified in annex </w:t>
      </w:r>
      <w:r w:rsidRPr="002426CF">
        <w:t>C</w:t>
      </w:r>
      <w:r>
        <w:t>.</w:t>
      </w:r>
    </w:p>
    <w:p w14:paraId="599950BA" w14:textId="77777777" w:rsidR="00BD574C" w:rsidRPr="006D3938" w:rsidRDefault="00BD574C" w:rsidP="00BD574C">
      <w:r>
        <w:t>Each of the c</w:t>
      </w:r>
      <w:r w:rsidRPr="006D3938">
        <w:t>onfigured NSSAI</w:t>
      </w:r>
      <w:r>
        <w:t xml:space="preserve"> stored in the UE is a set composed of at most 16 S-NSSAIs. Each of the </w:t>
      </w:r>
      <w:r w:rsidRPr="006D3938">
        <w:rPr>
          <w:rFonts w:hint="eastAsia"/>
        </w:rPr>
        <w:t>allowed NSSAI</w:t>
      </w:r>
      <w:r>
        <w:t xml:space="preserve"> stored in the UE </w:t>
      </w:r>
      <w:r w:rsidRPr="006D3938">
        <w:t xml:space="preserve">is a set composed of </w:t>
      </w:r>
      <w:r>
        <w:t xml:space="preserve">at most 8 </w:t>
      </w:r>
      <w:r w:rsidRPr="006D3938">
        <w:t>S-NSSAIs</w:t>
      </w:r>
      <w:r w:rsidRPr="00A845DA">
        <w:t xml:space="preserve"> </w:t>
      </w:r>
      <w:r>
        <w:t>and is associated with a PLMN identity</w:t>
      </w:r>
      <w:r w:rsidRPr="00DD22EC">
        <w:t xml:space="preserve"> or SNPN identity</w:t>
      </w:r>
      <w:r>
        <w:t xml:space="preserve"> and an access type. Each of the c</w:t>
      </w:r>
      <w:r w:rsidRPr="006D3938">
        <w:t>onfigured NSSAI</w:t>
      </w:r>
      <w:r>
        <w:t xml:space="preserve"> except the default configured NSSAI, and the rejected NSSAI</w:t>
      </w:r>
      <w:r w:rsidRPr="006D3938">
        <w:t xml:space="preserve"> is associated with a PLMN identity</w:t>
      </w:r>
      <w:r w:rsidRPr="00DD22EC">
        <w:t xml:space="preserve"> or SNPN identity</w:t>
      </w:r>
      <w:r w:rsidRPr="006D3938">
        <w:t xml:space="preserve">. </w:t>
      </w:r>
      <w:r>
        <w:t>The S-NSSAI(s) in the rejected NSSAI</w:t>
      </w:r>
      <w:r w:rsidRPr="002D0EBF">
        <w:t xml:space="preserve"> </w:t>
      </w:r>
      <w:r>
        <w:t xml:space="preserve">for the current </w:t>
      </w:r>
      <w:r>
        <w:rPr>
          <w:rFonts w:hint="eastAsia"/>
        </w:rPr>
        <w:t>registration</w:t>
      </w:r>
      <w:r w:rsidRPr="006741C2">
        <w:t xml:space="preserve"> area</w:t>
      </w:r>
      <w:r>
        <w:t xml:space="preserve"> are further associated with a registration area where the rejected S-NSSAI(s) is not available. The S-NSSAI(s) in the rejected NSSAI</w:t>
      </w:r>
      <w:r w:rsidRPr="002D0EBF">
        <w:t xml:space="preserve"> </w:t>
      </w:r>
      <w:r>
        <w:t>for the current PLMN</w:t>
      </w:r>
      <w:r w:rsidRPr="00DD22EC">
        <w:t xml:space="preserve"> or SNPN</w:t>
      </w:r>
      <w:r w:rsidRPr="006D3938">
        <w:t xml:space="preserve"> </w:t>
      </w:r>
      <w:r>
        <w:t>shall be considered rejected for the current PLMN</w:t>
      </w:r>
      <w:r w:rsidRPr="00DD22EC">
        <w:t xml:space="preserve"> or SNPN</w:t>
      </w:r>
      <w:r>
        <w:t xml:space="preserve"> regardless of the access type. </w:t>
      </w:r>
      <w:r w:rsidRPr="006D3938">
        <w:t>There shall be no duplicated PLMN identities</w:t>
      </w:r>
      <w:r w:rsidRPr="00DD22EC">
        <w:t xml:space="preserve"> or SNPN identities</w:t>
      </w:r>
      <w:r w:rsidRPr="006D3938">
        <w:t xml:space="preserve"> in each of the list of configured NSSAI(s)</w:t>
      </w:r>
      <w:r>
        <w:t>,</w:t>
      </w:r>
      <w:r w:rsidRPr="006D3938">
        <w:t xml:space="preserve"> allowed NSSAI(s)</w:t>
      </w:r>
      <w:r>
        <w:t>, rejected NSSAI(s) for the current PLMN</w:t>
      </w:r>
      <w:r w:rsidRPr="00DD22EC">
        <w:t xml:space="preserve"> or SNPN</w:t>
      </w:r>
      <w:r>
        <w:t>, and rejected NSSAI(s) for the current registration area</w:t>
      </w:r>
      <w:r w:rsidRPr="006D3938">
        <w:t>.</w:t>
      </w:r>
    </w:p>
    <w:p w14:paraId="69BAE116" w14:textId="77777777" w:rsidR="00BD574C" w:rsidRPr="006D3938" w:rsidRDefault="00BD574C" w:rsidP="00BD574C">
      <w:r>
        <w:t>The UE stores NSSAIs as follows:</w:t>
      </w:r>
    </w:p>
    <w:p w14:paraId="4159E9F3" w14:textId="77777777" w:rsidR="00BD574C" w:rsidRDefault="00BD574C" w:rsidP="00BD574C">
      <w:pPr>
        <w:pStyle w:val="B1"/>
      </w:pPr>
      <w:r>
        <w:t>a)</w:t>
      </w:r>
      <w:r w:rsidRPr="006D3938">
        <w:tab/>
      </w:r>
      <w:r w:rsidRPr="00437171">
        <w:t>The configured NSSAI shall be stored until a new configured NSSAI is received for a given PLMN</w:t>
      </w:r>
      <w:r w:rsidRPr="00DD22EC">
        <w:t xml:space="preserve"> or SNPN</w:t>
      </w:r>
      <w:r w:rsidRPr="00437171">
        <w:t xml:space="preserve">. </w:t>
      </w:r>
      <w:r>
        <w:t>T</w:t>
      </w:r>
      <w:r w:rsidRPr="00E130E0">
        <w:t xml:space="preserve">he network </w:t>
      </w:r>
      <w:r>
        <w:t>may provide to the UE</w:t>
      </w:r>
      <w:r w:rsidRPr="00E130E0">
        <w:t xml:space="preserve"> </w:t>
      </w:r>
      <w:r>
        <w:t xml:space="preserve">the mapped S-NSSAI(s) for the new configured NSSAI which shall also be stored in the UE. </w:t>
      </w:r>
      <w:r w:rsidRPr="00437171">
        <w:t xml:space="preserve">When </w:t>
      </w:r>
      <w:r>
        <w:t xml:space="preserve">the UE is </w:t>
      </w:r>
      <w:r w:rsidRPr="00437171">
        <w:t>provisioned with a new configured NSSAI for a PLMN</w:t>
      </w:r>
      <w:r w:rsidRPr="00DD22EC">
        <w:t xml:space="preserve"> or SNPN</w:t>
      </w:r>
      <w:r w:rsidRPr="00437171">
        <w:t>, the UE shall</w:t>
      </w:r>
      <w:r>
        <w:t>:</w:t>
      </w:r>
    </w:p>
    <w:p w14:paraId="3170EAC4" w14:textId="77777777" w:rsidR="00BD574C" w:rsidRDefault="00BD574C" w:rsidP="00BD574C">
      <w:pPr>
        <w:pStyle w:val="B2"/>
      </w:pPr>
      <w:r>
        <w:t>1)</w:t>
      </w:r>
      <w:r>
        <w:tab/>
      </w:r>
      <w:proofErr w:type="gramStart"/>
      <w:r w:rsidRPr="00437171">
        <w:t>replace</w:t>
      </w:r>
      <w:proofErr w:type="gramEnd"/>
      <w:r w:rsidRPr="00437171">
        <w:t xml:space="preserve"> any stored configured NSSAI for this PLMN</w:t>
      </w:r>
      <w:r w:rsidRPr="00DD22EC">
        <w:t xml:space="preserve"> or SNPN</w:t>
      </w:r>
      <w:r w:rsidRPr="00437171">
        <w:t xml:space="preserve"> with the new configured NSSAI</w:t>
      </w:r>
      <w:r>
        <w:t xml:space="preserve"> for this PLMN</w:t>
      </w:r>
      <w:r w:rsidRPr="00DD22EC">
        <w:t xml:space="preserve"> or SNPN</w:t>
      </w:r>
      <w:r>
        <w:t>;</w:t>
      </w:r>
    </w:p>
    <w:p w14:paraId="53EB32B9" w14:textId="77777777" w:rsidR="00BD574C" w:rsidRDefault="00BD574C" w:rsidP="00BD574C">
      <w:pPr>
        <w:pStyle w:val="B2"/>
      </w:pPr>
      <w:r>
        <w:lastRenderedPageBreak/>
        <w:t>2)</w:t>
      </w:r>
      <w:r>
        <w:tab/>
      </w:r>
      <w:proofErr w:type="gramStart"/>
      <w:r w:rsidRPr="00F079EF">
        <w:t>delete</w:t>
      </w:r>
      <w:proofErr w:type="gramEnd"/>
      <w:r w:rsidRPr="00F079EF">
        <w:t xml:space="preserve"> any stored </w:t>
      </w:r>
      <w:r>
        <w:t xml:space="preserve">mapped S-NSSAI(s) for </w:t>
      </w:r>
      <w:r w:rsidRPr="00F079EF">
        <w:t xml:space="preserve">the configured NSSAI and, if available, store the </w:t>
      </w:r>
      <w:r>
        <w:t xml:space="preserve">mapped S-NSSAI(s) for </w:t>
      </w:r>
      <w:r w:rsidRPr="00F079EF">
        <w:t xml:space="preserve">the </w:t>
      </w:r>
      <w:r>
        <w:t xml:space="preserve">new </w:t>
      </w:r>
      <w:r w:rsidRPr="00F079EF">
        <w:t>configured NSSAI</w:t>
      </w:r>
      <w:r>
        <w:t>;</w:t>
      </w:r>
    </w:p>
    <w:p w14:paraId="0105D507" w14:textId="77777777" w:rsidR="00BD574C" w:rsidRDefault="00BD574C" w:rsidP="00BD574C">
      <w:pPr>
        <w:pStyle w:val="B2"/>
      </w:pPr>
      <w:r>
        <w:t>3)</w:t>
      </w:r>
      <w:r>
        <w:tab/>
      </w:r>
      <w:r w:rsidRPr="00437171">
        <w:t>delete any stored allowed NSSAI</w:t>
      </w:r>
      <w:r>
        <w:t xml:space="preserve"> for this PLMN</w:t>
      </w:r>
      <w:r w:rsidRPr="00DD22EC">
        <w:t xml:space="preserve"> or SNPN</w:t>
      </w:r>
      <w:r>
        <w:t xml:space="preserve"> and, if available, the stored mapped S-NSSAI(s) for the allowed NSSAI, if the UE received the new configured NSSAI for this PLMN</w:t>
      </w:r>
      <w:r w:rsidRPr="00DD22EC">
        <w:t xml:space="preserve"> or SNPN</w:t>
      </w:r>
      <w:r>
        <w:t xml:space="preserve"> and the </w:t>
      </w:r>
      <w:r w:rsidRPr="00840566">
        <w:t xml:space="preserve">Configuration update indication IE with the Registration requested bit set to </w:t>
      </w:r>
      <w:r>
        <w:t xml:space="preserve">"registration requested", in the same CONFIGURATION UPDATE COMMAND message </w:t>
      </w:r>
      <w:r w:rsidRPr="00BF5EC0">
        <w:t>but without any new allowed NSSAI for this PLMN</w:t>
      </w:r>
      <w:r w:rsidRPr="00DD22EC">
        <w:t xml:space="preserve"> or SNPN</w:t>
      </w:r>
      <w:r>
        <w:t xml:space="preserve"> included;</w:t>
      </w:r>
    </w:p>
    <w:p w14:paraId="57CA1DA5" w14:textId="77777777" w:rsidR="00BD574C" w:rsidRDefault="00BD574C" w:rsidP="00BD574C">
      <w:pPr>
        <w:pStyle w:val="B2"/>
      </w:pPr>
      <w:r>
        <w:t>4)</w:t>
      </w:r>
      <w:r>
        <w:tab/>
      </w:r>
      <w:proofErr w:type="gramStart"/>
      <w:r>
        <w:t>delete</w:t>
      </w:r>
      <w:proofErr w:type="gramEnd"/>
      <w:r>
        <w:t xml:space="preserve"> any </w:t>
      </w:r>
      <w:r w:rsidRPr="00437171">
        <w:t>rejected NSSAI for the current PLMN</w:t>
      </w:r>
      <w:r w:rsidRPr="00DD22EC">
        <w:t xml:space="preserve"> or SNPN</w:t>
      </w:r>
      <w:r>
        <w:t xml:space="preserve"> and rejected NSSAI for the current registration area; and</w:t>
      </w:r>
    </w:p>
    <w:p w14:paraId="7FE0344E" w14:textId="77777777" w:rsidR="00BD574C" w:rsidRDefault="00BD574C" w:rsidP="00BD574C">
      <w:pPr>
        <w:pStyle w:val="B2"/>
      </w:pPr>
      <w:r>
        <w:t>5)</w:t>
      </w:r>
      <w:r>
        <w:tab/>
      </w:r>
      <w:proofErr w:type="gramStart"/>
      <w:r>
        <w:t>delete</w:t>
      </w:r>
      <w:proofErr w:type="gramEnd"/>
      <w:r>
        <w:t xml:space="preserve"> any stored p</w:t>
      </w:r>
      <w:r>
        <w:rPr>
          <w:noProof/>
          <w:lang w:eastAsia="ja-JP"/>
        </w:rPr>
        <w:t>ending</w:t>
      </w:r>
      <w:r w:rsidRPr="00E71CDD">
        <w:rPr>
          <w:noProof/>
          <w:lang w:eastAsia="ja-JP"/>
        </w:rPr>
        <w:t xml:space="preserve"> </w:t>
      </w:r>
      <w:r>
        <w:t>NSSAI for the current PLMN or SNPN, if any</w:t>
      </w:r>
      <w:r w:rsidRPr="00437171">
        <w:t>.</w:t>
      </w:r>
    </w:p>
    <w:p w14:paraId="5743992F" w14:textId="77777777" w:rsidR="00BD574C" w:rsidRDefault="00BD574C" w:rsidP="00BD574C">
      <w:pPr>
        <w:pStyle w:val="EditorsNote"/>
        <w:rPr>
          <w:lang w:val="en-US"/>
        </w:rPr>
      </w:pPr>
      <w:r>
        <w:t xml:space="preserve">Editor’s Note [WI: </w:t>
      </w:r>
      <w:proofErr w:type="spellStart"/>
      <w:r>
        <w:t>eNS</w:t>
      </w:r>
      <w:proofErr w:type="spellEnd"/>
      <w:r>
        <w:t>, CR#1602]:</w:t>
      </w:r>
      <w:r>
        <w:tab/>
      </w:r>
      <w:r w:rsidRPr="00946FC5">
        <w:t>T</w:t>
      </w:r>
      <w:r>
        <w:t>he NSSAI storage update regarding p</w:t>
      </w:r>
      <w:r>
        <w:rPr>
          <w:noProof/>
          <w:lang w:eastAsia="ja-JP"/>
        </w:rPr>
        <w:t>ending</w:t>
      </w:r>
      <w:r w:rsidRPr="00E71CDD">
        <w:rPr>
          <w:noProof/>
          <w:lang w:eastAsia="ja-JP"/>
        </w:rPr>
        <w:t xml:space="preserve"> </w:t>
      </w:r>
      <w:r>
        <w:t>NSSAI in scenario where the UE receives CONFIGURATION UPDATE COMMAND message with configured NSSAI while network slice-specific</w:t>
      </w:r>
      <w:r w:rsidRPr="005127AA">
        <w:rPr>
          <w:lang w:val="en-US"/>
        </w:rPr>
        <w:t xml:space="preserve"> </w:t>
      </w:r>
      <w:r>
        <w:rPr>
          <w:lang w:val="en-US"/>
        </w:rPr>
        <w:t>a</w:t>
      </w:r>
      <w:r w:rsidRPr="00264220">
        <w:rPr>
          <w:lang w:val="en-US"/>
        </w:rPr>
        <w:t xml:space="preserve">uthentication and </w:t>
      </w:r>
      <w:r>
        <w:rPr>
          <w:lang w:val="en-US"/>
        </w:rPr>
        <w:t>a</w:t>
      </w:r>
      <w:r w:rsidRPr="00264220">
        <w:rPr>
          <w:lang w:val="en-US"/>
        </w:rPr>
        <w:t>uthorization</w:t>
      </w:r>
      <w:r>
        <w:rPr>
          <w:lang w:val="en-US"/>
        </w:rPr>
        <w:t xml:space="preserve"> is ongoing for the pending NSSAI is FFS. </w:t>
      </w:r>
    </w:p>
    <w:p w14:paraId="57587BDC" w14:textId="77777777" w:rsidR="00BD574C" w:rsidRPr="00437171" w:rsidRDefault="00BD574C" w:rsidP="00BD574C">
      <w:pPr>
        <w:pStyle w:val="B1"/>
      </w:pPr>
      <w:r>
        <w:tab/>
        <w:t xml:space="preserve">If the UE receives an S-NSSAI associated with a PLMN ID from the network during the PDN connection establishment procedure in EPS as specified in 3GPP TS 24.301 [15], the UE may store the received S-NSSAI in the configured NSSAI for the PLMN identified by the PLMN ID associated with the S-NSSAI, </w:t>
      </w:r>
      <w:r w:rsidRPr="000A5802">
        <w:t>if not already in the configured NSSAI</w:t>
      </w:r>
      <w:r>
        <w:t>;</w:t>
      </w:r>
    </w:p>
    <w:p w14:paraId="78949450" w14:textId="77777777" w:rsidR="00BD574C" w:rsidRDefault="00BD574C" w:rsidP="00BD574C">
      <w:pPr>
        <w:pStyle w:val="B1"/>
      </w:pPr>
      <w:r>
        <w:tab/>
        <w:t xml:space="preserve">The UE may continue storing a received configured NSSAI for a PLMN and associated mapped S-NSSAI(s), if available, when the UE registers in another PLMN. </w:t>
      </w:r>
    </w:p>
    <w:p w14:paraId="770AC8C1" w14:textId="77777777" w:rsidR="00BD574C" w:rsidRPr="00437171" w:rsidRDefault="00BD574C" w:rsidP="00BD574C">
      <w:pPr>
        <w:pStyle w:val="NO"/>
      </w:pPr>
      <w:r w:rsidRPr="009D3C9B">
        <w:rPr>
          <w:lang w:val="en-US"/>
        </w:rPr>
        <w:t>NOTE</w:t>
      </w:r>
      <w:r>
        <w:t> 1</w:t>
      </w:r>
      <w:r w:rsidRPr="009D3C9B">
        <w:rPr>
          <w:lang w:val="en-US"/>
        </w:rPr>
        <w:t>:</w:t>
      </w:r>
      <w:r w:rsidRPr="009D3C9B">
        <w:rPr>
          <w:lang w:val="en-US"/>
        </w:rPr>
        <w:tab/>
      </w:r>
      <w:r w:rsidRPr="0014330B">
        <w:rPr>
          <w:lang w:val="en-US"/>
        </w:rPr>
        <w:t>The</w:t>
      </w:r>
      <w:r>
        <w:rPr>
          <w:lang w:val="en-US"/>
        </w:rPr>
        <w:t xml:space="preserve"> </w:t>
      </w:r>
      <w:r w:rsidRPr="00C8146F">
        <w:rPr>
          <w:rFonts w:hint="eastAsia"/>
          <w:lang w:val="en-US" w:eastAsia="ko-KR"/>
        </w:rPr>
        <w:t>maximum</w:t>
      </w:r>
      <w:r w:rsidRPr="0014330B">
        <w:rPr>
          <w:lang w:val="en-US"/>
        </w:rPr>
        <w:t xml:space="preserve"> number of </w:t>
      </w:r>
      <w:r>
        <w:rPr>
          <w:lang w:val="en-US"/>
        </w:rPr>
        <w:t>c</w:t>
      </w:r>
      <w:r w:rsidRPr="0014330B">
        <w:rPr>
          <w:lang w:val="en-US"/>
        </w:rPr>
        <w:t xml:space="preserve">onfigured NSSAIs and associated </w:t>
      </w:r>
      <w:r>
        <w:rPr>
          <w:lang w:val="en-US"/>
        </w:rPr>
        <w:t>mapped S-NSSAIs</w:t>
      </w:r>
      <w:r w:rsidRPr="00F947C8">
        <w:rPr>
          <w:lang w:val="en-US"/>
        </w:rPr>
        <w:t xml:space="preserve"> </w:t>
      </w:r>
      <w:r w:rsidRPr="0014330B">
        <w:rPr>
          <w:lang w:val="en-US"/>
        </w:rPr>
        <w:t xml:space="preserve">for PLMNs other than the HPLMN </w:t>
      </w:r>
      <w:r>
        <w:rPr>
          <w:lang w:val="en-US"/>
        </w:rPr>
        <w:t xml:space="preserve">that need </w:t>
      </w:r>
      <w:r w:rsidRPr="0014330B">
        <w:rPr>
          <w:lang w:val="en-US"/>
        </w:rPr>
        <w:t>to be stored in the UE</w:t>
      </w:r>
      <w:r w:rsidRPr="00C8146F">
        <w:rPr>
          <w:lang w:val="en-US"/>
        </w:rPr>
        <w:t>, and how to handle the stored entries, are</w:t>
      </w:r>
      <w:r w:rsidRPr="0014330B">
        <w:rPr>
          <w:lang w:val="en-US"/>
        </w:rPr>
        <w:t xml:space="preserve"> up to UE implementation.</w:t>
      </w:r>
    </w:p>
    <w:p w14:paraId="73C49284" w14:textId="77777777" w:rsidR="00BD574C" w:rsidRDefault="00BD574C" w:rsidP="00BD574C">
      <w:pPr>
        <w:pStyle w:val="B1"/>
      </w:pPr>
      <w:r>
        <w:t>b)</w:t>
      </w:r>
      <w:r w:rsidRPr="006D3938">
        <w:tab/>
      </w:r>
      <w:r w:rsidRPr="00437171">
        <w:t>The allowed NSSAI shall be stored until a new allowed NSSAI is received for a given PLMN</w:t>
      </w:r>
      <w:r w:rsidRPr="00DD22EC">
        <w:t xml:space="preserve"> or SNPN</w:t>
      </w:r>
      <w:r w:rsidRPr="00437171">
        <w:t xml:space="preserve">. </w:t>
      </w:r>
      <w:r>
        <w:t>T</w:t>
      </w:r>
      <w:r w:rsidRPr="00E130E0">
        <w:t xml:space="preserve">he network </w:t>
      </w:r>
      <w:r>
        <w:t>may provide to the UE the mapped S-NSSAI(s) for the new allowed NSSAI (s</w:t>
      </w:r>
      <w:r w:rsidRPr="006D3938">
        <w:t xml:space="preserve">ee </w:t>
      </w:r>
      <w:proofErr w:type="spellStart"/>
      <w:r w:rsidRPr="006D3938">
        <w:t>subclause</w:t>
      </w:r>
      <w:r>
        <w:t>s</w:t>
      </w:r>
      <w:proofErr w:type="spellEnd"/>
      <w:r w:rsidRPr="006D3938">
        <w:t> </w:t>
      </w:r>
      <w:r>
        <w:t>5.5.1.2 and 5.5.1.3) which shall also be stored in the UE.</w:t>
      </w:r>
      <w:r w:rsidRPr="00437171">
        <w:t xml:space="preserve"> When a new allowed NSSAI for a PLMN</w:t>
      </w:r>
      <w:r w:rsidRPr="00DD22EC">
        <w:t xml:space="preserve"> or SNPN</w:t>
      </w:r>
      <w:r w:rsidRPr="00437171">
        <w:t xml:space="preserve"> is received, the UE shall</w:t>
      </w:r>
      <w:r>
        <w:t>:</w:t>
      </w:r>
    </w:p>
    <w:p w14:paraId="5735BC46" w14:textId="77777777" w:rsidR="00BD574C" w:rsidRDefault="00BD574C" w:rsidP="00BD574C">
      <w:pPr>
        <w:pStyle w:val="B2"/>
      </w:pPr>
      <w:r>
        <w:t>1)</w:t>
      </w:r>
      <w:r>
        <w:tab/>
      </w:r>
      <w:proofErr w:type="gramStart"/>
      <w:r w:rsidRPr="00437171">
        <w:t>replace</w:t>
      </w:r>
      <w:proofErr w:type="gramEnd"/>
      <w:r w:rsidRPr="00437171">
        <w:t xml:space="preserve"> any stored allowed NSSAI for </w:t>
      </w:r>
      <w:r>
        <w:t>this</w:t>
      </w:r>
      <w:r w:rsidRPr="00437171">
        <w:t xml:space="preserve"> PLMN</w:t>
      </w:r>
      <w:r w:rsidRPr="00DD22EC">
        <w:t xml:space="preserve"> or SNPN</w:t>
      </w:r>
      <w:r w:rsidRPr="00437171">
        <w:t xml:space="preserve"> with th</w:t>
      </w:r>
      <w:r>
        <w:t>e</w:t>
      </w:r>
      <w:r w:rsidRPr="00437171">
        <w:t xml:space="preserve"> new allowed NSSAI</w:t>
      </w:r>
      <w:r>
        <w:t xml:space="preserve"> for this PLMN</w:t>
      </w:r>
      <w:r w:rsidRPr="00DD22EC">
        <w:t xml:space="preserve"> or SNPN</w:t>
      </w:r>
      <w:r>
        <w:t>;</w:t>
      </w:r>
    </w:p>
    <w:p w14:paraId="4384C00B" w14:textId="77777777" w:rsidR="00BD574C" w:rsidRDefault="00BD574C" w:rsidP="00BD574C">
      <w:pPr>
        <w:pStyle w:val="B2"/>
      </w:pPr>
      <w:r>
        <w:t>2)</w:t>
      </w:r>
      <w:r>
        <w:tab/>
      </w:r>
      <w:proofErr w:type="gramStart"/>
      <w:r>
        <w:t>d</w:t>
      </w:r>
      <w:r w:rsidRPr="00EC7FC5">
        <w:t>elete</w:t>
      </w:r>
      <w:proofErr w:type="gramEnd"/>
      <w:r>
        <w:t xml:space="preserve"> any stored mapped S-NSSAI(s) for the allowed NSSAI and, if </w:t>
      </w:r>
      <w:r>
        <w:rPr>
          <w:lang w:val="en-US"/>
        </w:rPr>
        <w:t>available</w:t>
      </w:r>
      <w:r>
        <w:t>, store the mapped S-NSSAI(s) for the new allowed NSSAI;</w:t>
      </w:r>
    </w:p>
    <w:p w14:paraId="56C82E13" w14:textId="77777777" w:rsidR="00BD574C" w:rsidRDefault="00BD574C" w:rsidP="00BD574C">
      <w:pPr>
        <w:pStyle w:val="B2"/>
      </w:pPr>
      <w:r>
        <w:t>3)</w:t>
      </w:r>
      <w:r>
        <w:tab/>
      </w:r>
      <w:r>
        <w:rPr>
          <w:rFonts w:hint="eastAsia"/>
          <w:lang w:eastAsia="zh-CN"/>
        </w:rPr>
        <w:t>remove</w:t>
      </w:r>
      <w:r>
        <w:rPr>
          <w:lang w:eastAsia="zh-CN"/>
        </w:rPr>
        <w:t xml:space="preserve"> from the stored rejected NSSAI</w:t>
      </w:r>
      <w:r>
        <w:t>, the S-NSSAI(s), if any, included in the new allowed NSSAI for the current PLMN</w:t>
      </w:r>
      <w:r w:rsidRPr="00DD22EC">
        <w:t xml:space="preserve"> or SNPN</w:t>
      </w:r>
      <w:r>
        <w:t>; and</w:t>
      </w:r>
    </w:p>
    <w:p w14:paraId="589C8510" w14:textId="77777777" w:rsidR="00BD574C" w:rsidRPr="00A178AA" w:rsidRDefault="00BD574C" w:rsidP="00BD574C">
      <w:pPr>
        <w:pStyle w:val="B2"/>
      </w:pPr>
      <w:r>
        <w:t>4)</w:t>
      </w:r>
      <w:r>
        <w:tab/>
      </w:r>
      <w:proofErr w:type="gramStart"/>
      <w:r>
        <w:rPr>
          <w:rFonts w:hint="eastAsia"/>
          <w:lang w:eastAsia="zh-CN"/>
        </w:rPr>
        <w:t>remove</w:t>
      </w:r>
      <w:proofErr w:type="gramEnd"/>
      <w:r>
        <w:rPr>
          <w:lang w:eastAsia="zh-CN"/>
        </w:rPr>
        <w:t xml:space="preserve"> from the stored </w:t>
      </w:r>
      <w:r>
        <w:t>p</w:t>
      </w:r>
      <w:r>
        <w:rPr>
          <w:noProof/>
          <w:lang w:eastAsia="ja-JP"/>
        </w:rPr>
        <w:t>ending</w:t>
      </w:r>
      <w:r w:rsidRPr="00E71CDD">
        <w:rPr>
          <w:noProof/>
          <w:lang w:eastAsia="ja-JP"/>
        </w:rPr>
        <w:t xml:space="preserve"> </w:t>
      </w:r>
      <w:r>
        <w:rPr>
          <w:lang w:eastAsia="zh-CN"/>
        </w:rPr>
        <w:t>NSSAI</w:t>
      </w:r>
      <w:r>
        <w:t>, one or more S-NSSAIs, if any, included in the new allowed NSSAI for the current PLMN or SNPN.</w:t>
      </w:r>
    </w:p>
    <w:p w14:paraId="07A9A1D0" w14:textId="77777777" w:rsidR="00BD574C" w:rsidRDefault="00BD574C" w:rsidP="00BD574C">
      <w:pPr>
        <w:pStyle w:val="B1"/>
      </w:pPr>
      <w:r>
        <w:tab/>
        <w:t xml:space="preserve">If the UE receives the CONFIGURATION UPDATE COMMAND message </w:t>
      </w:r>
      <w:r w:rsidRPr="00840566">
        <w:t xml:space="preserve">with the Registration requested bit </w:t>
      </w:r>
      <w:r>
        <w:t xml:space="preserve">of the </w:t>
      </w:r>
      <w:r w:rsidRPr="00840566">
        <w:t xml:space="preserve">Configuration update indication IE set to </w:t>
      </w:r>
      <w:r w:rsidRPr="00293A0B">
        <w:t>"registration requested"</w:t>
      </w:r>
      <w:r>
        <w:t xml:space="preserve"> and contains no other parameters (see </w:t>
      </w:r>
      <w:proofErr w:type="spellStart"/>
      <w:r>
        <w:t>subclauses</w:t>
      </w:r>
      <w:proofErr w:type="spellEnd"/>
      <w:r>
        <w:t xml:space="preserve"> 5.4.4.2 and 5.4.4.3), the UE shall delete </w:t>
      </w:r>
      <w:r w:rsidRPr="00437171">
        <w:t xml:space="preserve">any stored allowed NSSAI for </w:t>
      </w:r>
      <w:r>
        <w:t>this</w:t>
      </w:r>
      <w:r w:rsidRPr="00437171">
        <w:t xml:space="preserve"> PLMN</w:t>
      </w:r>
      <w:r w:rsidRPr="00DD22EC">
        <w:t xml:space="preserve"> or SNPN</w:t>
      </w:r>
      <w:r>
        <w:t>, and d</w:t>
      </w:r>
      <w:r w:rsidRPr="00EC7FC5">
        <w:t>elete</w:t>
      </w:r>
      <w:r>
        <w:t xml:space="preserve"> any stored mapped S-NSSAI(s) for the allowed NSSAI, if </w:t>
      </w:r>
      <w:r>
        <w:rPr>
          <w:lang w:val="en-US"/>
        </w:rPr>
        <w:t>available;</w:t>
      </w:r>
    </w:p>
    <w:p w14:paraId="11B16ABA" w14:textId="77777777" w:rsidR="00BD574C" w:rsidRPr="009D3C9B" w:rsidRDefault="00BD574C" w:rsidP="00BD574C">
      <w:pPr>
        <w:pStyle w:val="NO"/>
      </w:pPr>
      <w:r w:rsidRPr="009D3C9B">
        <w:rPr>
          <w:lang w:val="en-US"/>
        </w:rPr>
        <w:t>NOTE</w:t>
      </w:r>
      <w:r>
        <w:rPr>
          <w:lang w:val="en-US"/>
        </w:rPr>
        <w:t> 2</w:t>
      </w:r>
      <w:r w:rsidRPr="009D3C9B">
        <w:rPr>
          <w:lang w:val="en-US"/>
        </w:rPr>
        <w:t>:</w:t>
      </w:r>
      <w:r w:rsidRPr="009D3C9B">
        <w:rPr>
          <w:lang w:val="en-US"/>
        </w:rPr>
        <w:tab/>
        <w:t xml:space="preserve">Whether the UE stores the allowed NSSAI </w:t>
      </w:r>
      <w:r>
        <w:rPr>
          <w:lang w:val="en-US"/>
        </w:rPr>
        <w:t xml:space="preserve">and the </w:t>
      </w:r>
      <w:r>
        <w:t xml:space="preserve">mapped S-NSSAI(s) for </w:t>
      </w:r>
      <w:r>
        <w:rPr>
          <w:lang w:val="en-US"/>
        </w:rPr>
        <w:t xml:space="preserve">the allowed NSSAI </w:t>
      </w:r>
      <w:r w:rsidRPr="009D3C9B">
        <w:rPr>
          <w:lang w:val="en-US"/>
        </w:rPr>
        <w:t xml:space="preserve">also when the UE is switched off is </w:t>
      </w:r>
      <w:r w:rsidRPr="009D3C9B">
        <w:rPr>
          <w:lang w:eastAsia="ja-JP"/>
        </w:rPr>
        <w:t>implementation specific.</w:t>
      </w:r>
    </w:p>
    <w:p w14:paraId="5E5823F5" w14:textId="77777777" w:rsidR="00BD574C" w:rsidRDefault="00BD574C" w:rsidP="00BD574C">
      <w:pPr>
        <w:pStyle w:val="B1"/>
      </w:pPr>
      <w:r>
        <w:t>c)</w:t>
      </w:r>
      <w:r w:rsidRPr="006D3938">
        <w:tab/>
      </w:r>
      <w:r w:rsidRPr="00437171">
        <w:t xml:space="preserve">When </w:t>
      </w:r>
      <w:r w:rsidRPr="00437171">
        <w:rPr>
          <w:rFonts w:hint="eastAsia"/>
        </w:rPr>
        <w:t xml:space="preserve">the UE receives the </w:t>
      </w:r>
      <w:r w:rsidRPr="00437171">
        <w:t>S-NSSAI(s) included in rejected NSSAI</w:t>
      </w:r>
      <w:r w:rsidRPr="00437171">
        <w:rPr>
          <w:rFonts w:hint="eastAsia"/>
        </w:rPr>
        <w:t xml:space="preserve"> in the </w:t>
      </w:r>
      <w:r w:rsidRPr="00437171">
        <w:t>REGISTRATION ACCEPT</w:t>
      </w:r>
      <w:r w:rsidRPr="00437171">
        <w:rPr>
          <w:rFonts w:hint="eastAsia"/>
        </w:rPr>
        <w:t xml:space="preserve"> message</w:t>
      </w:r>
      <w:r>
        <w:t xml:space="preserve">, the </w:t>
      </w:r>
      <w:r w:rsidRPr="00437171">
        <w:t>REGISTRATION</w:t>
      </w:r>
      <w:r>
        <w:t xml:space="preserve"> REJECT message</w:t>
      </w:r>
      <w:r w:rsidRPr="00780BA7">
        <w:t xml:space="preserve">, </w:t>
      </w:r>
      <w:proofErr w:type="gramStart"/>
      <w:r w:rsidRPr="00780BA7">
        <w:t>the</w:t>
      </w:r>
      <w:proofErr w:type="gramEnd"/>
      <w:r w:rsidRPr="00780BA7">
        <w:t xml:space="preserve"> </w:t>
      </w:r>
      <w:bookmarkStart w:id="65" w:name="OLE_LINK31"/>
      <w:r w:rsidRPr="00780BA7">
        <w:t>DEREGISTRATION REQUEST message</w:t>
      </w:r>
      <w:bookmarkEnd w:id="65"/>
      <w:r w:rsidRPr="0023631D">
        <w:rPr>
          <w:rFonts w:hint="eastAsia"/>
        </w:rPr>
        <w:t xml:space="preserve"> </w:t>
      </w:r>
      <w:r>
        <w:t>or in the CONFIGURATION UPDATE COMMAND message</w:t>
      </w:r>
      <w:r w:rsidRPr="00437171">
        <w:t>, the UE shall</w:t>
      </w:r>
      <w:r>
        <w:t>:</w:t>
      </w:r>
    </w:p>
    <w:p w14:paraId="7668454B" w14:textId="77777777" w:rsidR="00BD574C" w:rsidRDefault="00BD574C" w:rsidP="00BD574C">
      <w:pPr>
        <w:pStyle w:val="B2"/>
      </w:pPr>
      <w:r>
        <w:t>1)</w:t>
      </w:r>
      <w:r>
        <w:tab/>
      </w:r>
      <w:proofErr w:type="gramStart"/>
      <w:r w:rsidRPr="00437171">
        <w:t>store</w:t>
      </w:r>
      <w:proofErr w:type="gramEnd"/>
      <w:r w:rsidRPr="00437171">
        <w:t xml:space="preserve"> the S-NSSAI(s) into </w:t>
      </w:r>
      <w:r>
        <w:t xml:space="preserve">the </w:t>
      </w:r>
      <w:r w:rsidRPr="00437171">
        <w:t>rejected NSSAI</w:t>
      </w:r>
      <w:r w:rsidRPr="00437171">
        <w:rPr>
          <w:rFonts w:hint="eastAsia"/>
        </w:rPr>
        <w:t xml:space="preserve"> </w:t>
      </w:r>
      <w:r w:rsidRPr="00437171">
        <w:t>based on the associated rejection cause(s)</w:t>
      </w:r>
      <w:r>
        <w:t>;</w:t>
      </w:r>
    </w:p>
    <w:p w14:paraId="19373F8A" w14:textId="77777777" w:rsidR="00BD574C" w:rsidRDefault="00BD574C" w:rsidP="00BD574C">
      <w:pPr>
        <w:pStyle w:val="B2"/>
      </w:pPr>
      <w:r>
        <w:t>2)</w:t>
      </w:r>
      <w:r>
        <w:tab/>
        <w:t>remove from the stored allowed NSSAI for the current PLMN</w:t>
      </w:r>
      <w:r w:rsidRPr="00DD22EC">
        <w:t xml:space="preserve"> or SNPN</w:t>
      </w:r>
      <w:r>
        <w:t>, the S-NSSAI(s), if any, included in the:</w:t>
      </w:r>
    </w:p>
    <w:p w14:paraId="778D5D2F" w14:textId="77777777" w:rsidR="00BD574C" w:rsidRDefault="00BD574C" w:rsidP="00BD574C">
      <w:pPr>
        <w:pStyle w:val="B3"/>
      </w:pPr>
      <w:proofErr w:type="spellStart"/>
      <w:r>
        <w:t>i</w:t>
      </w:r>
      <w:proofErr w:type="spellEnd"/>
      <w:r>
        <w:t>)</w:t>
      </w:r>
      <w:r>
        <w:tab/>
      </w:r>
      <w:proofErr w:type="gramStart"/>
      <w:r>
        <w:t>rejected</w:t>
      </w:r>
      <w:proofErr w:type="gramEnd"/>
      <w:r>
        <w:t xml:space="preserve"> NSSAI for the current PLMN</w:t>
      </w:r>
      <w:r w:rsidRPr="00DD22EC">
        <w:t xml:space="preserve"> or SNPN</w:t>
      </w:r>
      <w:r>
        <w:t>, for each and every access type;</w:t>
      </w:r>
    </w:p>
    <w:p w14:paraId="053CBBEE" w14:textId="77777777" w:rsidR="00BD574C" w:rsidRDefault="00BD574C" w:rsidP="00BD574C">
      <w:pPr>
        <w:pStyle w:val="B3"/>
      </w:pPr>
      <w:r>
        <w:lastRenderedPageBreak/>
        <w:t>ii)</w:t>
      </w:r>
      <w:r>
        <w:tab/>
      </w:r>
      <w:proofErr w:type="gramStart"/>
      <w:r>
        <w:t>rejected</w:t>
      </w:r>
      <w:proofErr w:type="gramEnd"/>
      <w:r>
        <w:t xml:space="preserve"> NSSAI for the </w:t>
      </w:r>
      <w:r w:rsidRPr="008A470C">
        <w:t>current registration area</w:t>
      </w:r>
      <w:r>
        <w:t xml:space="preserve">, </w:t>
      </w:r>
      <w:r w:rsidRPr="008A470C">
        <w:t>associated with the same access type</w:t>
      </w:r>
      <w:r>
        <w:t>; and</w:t>
      </w:r>
    </w:p>
    <w:p w14:paraId="060243A6" w14:textId="77777777" w:rsidR="00BD574C" w:rsidRDefault="00BD574C" w:rsidP="00BD574C">
      <w:pPr>
        <w:pStyle w:val="B3"/>
      </w:pPr>
      <w:r>
        <w:t>iii)</w:t>
      </w:r>
      <w:r>
        <w:tab/>
      </w:r>
      <w:proofErr w:type="gramStart"/>
      <w:r w:rsidRPr="004D7E07">
        <w:t>rejected</w:t>
      </w:r>
      <w:proofErr w:type="gramEnd"/>
      <w:r w:rsidRPr="004D7E07">
        <w:t xml:space="preserve"> NSSAI due to the failed or revoked network slice</w:t>
      </w:r>
      <w:r>
        <w:t>-</w:t>
      </w:r>
      <w:r w:rsidRPr="004D7E07">
        <w:t xml:space="preserve">specific </w:t>
      </w:r>
      <w:r>
        <w:t>authentication and authorization</w:t>
      </w:r>
      <w:r w:rsidRPr="004D7E07">
        <w:t>, for each and every access type;</w:t>
      </w:r>
    </w:p>
    <w:p w14:paraId="1FE9F4E6" w14:textId="77777777" w:rsidR="00BD574C" w:rsidRDefault="00BD574C" w:rsidP="00BD574C">
      <w:pPr>
        <w:pStyle w:val="EditorsNote"/>
      </w:pPr>
      <w:r>
        <w:t>Editor's note: It is FFS whether and how the network can update the rejected NSSAI due to failed NSSAA.</w:t>
      </w:r>
    </w:p>
    <w:p w14:paraId="6D64DADE" w14:textId="77777777" w:rsidR="00BD574C" w:rsidRDefault="00BD574C" w:rsidP="00BD574C">
      <w:pPr>
        <w:pStyle w:val="B2"/>
      </w:pPr>
      <w:r>
        <w:t>3)</w:t>
      </w:r>
      <w:r>
        <w:tab/>
      </w:r>
      <w:proofErr w:type="gramStart"/>
      <w:r>
        <w:t>remove</w:t>
      </w:r>
      <w:proofErr w:type="gramEnd"/>
      <w:r>
        <w:t xml:space="preserve"> from the stored p</w:t>
      </w:r>
      <w:r>
        <w:rPr>
          <w:noProof/>
          <w:lang w:eastAsia="ja-JP"/>
        </w:rPr>
        <w:t>ending</w:t>
      </w:r>
      <w:r w:rsidRPr="00E71CDD">
        <w:rPr>
          <w:noProof/>
          <w:lang w:eastAsia="ja-JP"/>
        </w:rPr>
        <w:t xml:space="preserve"> </w:t>
      </w:r>
      <w:r>
        <w:t>NSSAI for the current PLMN or SNPN, one or more S-NSSAIs, if any, included in the:</w:t>
      </w:r>
    </w:p>
    <w:p w14:paraId="512D6325" w14:textId="77777777" w:rsidR="00BD574C" w:rsidRDefault="00BD574C" w:rsidP="00BD574C">
      <w:pPr>
        <w:pStyle w:val="B3"/>
      </w:pPr>
      <w:proofErr w:type="spellStart"/>
      <w:r>
        <w:t>i</w:t>
      </w:r>
      <w:proofErr w:type="spellEnd"/>
      <w:r>
        <w:t>)</w:t>
      </w:r>
      <w:r>
        <w:tab/>
      </w:r>
      <w:proofErr w:type="gramStart"/>
      <w:r>
        <w:t>rejected</w:t>
      </w:r>
      <w:proofErr w:type="gramEnd"/>
      <w:r>
        <w:t xml:space="preserve"> NSSAI for the current PLMN or SNPN, for each and every access type; </w:t>
      </w:r>
      <w:del w:id="66" w:author="김선희/선임연구원/미래기술센터 C&amp;M표준(연)5G무선통신표준Task(sunhee.kim@lge.com)" w:date="2020-02-14T10:42:00Z">
        <w:r w:rsidDel="00BD574C">
          <w:delText>and</w:delText>
        </w:r>
      </w:del>
    </w:p>
    <w:p w14:paraId="55415CE1" w14:textId="77777777" w:rsidR="00BD574C" w:rsidRDefault="00BD574C" w:rsidP="00BD574C">
      <w:pPr>
        <w:pStyle w:val="B3"/>
        <w:rPr>
          <w:ins w:id="67" w:author="김선희/선임연구원/미래기술센터 C&amp;M표준(연)5G무선통신표준Task(sunhee.kim@lge.com)" w:date="2020-02-14T10:42:00Z"/>
        </w:rPr>
      </w:pPr>
      <w:r>
        <w:t>ii)</w:t>
      </w:r>
      <w:r>
        <w:tab/>
      </w:r>
      <w:proofErr w:type="gramStart"/>
      <w:r>
        <w:t>rejected</w:t>
      </w:r>
      <w:proofErr w:type="gramEnd"/>
      <w:r>
        <w:t xml:space="preserve"> NSSAI for the </w:t>
      </w:r>
      <w:r w:rsidRPr="008A470C">
        <w:t>current registration area</w:t>
      </w:r>
      <w:r>
        <w:t xml:space="preserve">, </w:t>
      </w:r>
      <w:r w:rsidRPr="008A470C">
        <w:t>associated with the same access type</w:t>
      </w:r>
      <w:r>
        <w:t>;</w:t>
      </w:r>
      <w:ins w:id="68" w:author="김선희/선임연구원/미래기술센터 C&amp;M표준(연)5G무선통신표준Task(sunhee.kim@lge.com)" w:date="2020-02-14T10:42:00Z">
        <w:r>
          <w:t xml:space="preserve"> and</w:t>
        </w:r>
      </w:ins>
    </w:p>
    <w:p w14:paraId="479506CB" w14:textId="77777777" w:rsidR="00BD574C" w:rsidRPr="00873661" w:rsidRDefault="00BD574C" w:rsidP="00BD574C">
      <w:pPr>
        <w:pStyle w:val="B3"/>
      </w:pPr>
      <w:commentRangeStart w:id="69"/>
      <w:ins w:id="70" w:author="김선희/선임연구원/미래기술센터 C&amp;M표준(연)5G무선통신표준Task(sunhee.kim@lge.com)" w:date="2020-02-14T10:42:00Z">
        <w:r>
          <w:t>iii)</w:t>
        </w:r>
      </w:ins>
      <w:ins w:id="71" w:author="김선희/선임연구원/미래기술센터 C&amp;M표준(연)5G무선통신표준Task(sunhee.kim@lge.com)" w:date="2020-02-17T15:06:00Z">
        <w:r w:rsidR="00A33841">
          <w:t xml:space="preserve"> </w:t>
        </w:r>
      </w:ins>
      <w:proofErr w:type="gramStart"/>
      <w:ins w:id="72" w:author="김선희/선임연구원/미래기술센터 C&amp;M표준(연)5G무선통신표준Task(sunhee.kim@lge.com)" w:date="2020-02-14T10:42:00Z">
        <w:r>
          <w:t>rejected</w:t>
        </w:r>
        <w:proofErr w:type="gramEnd"/>
        <w:r>
          <w:t xml:space="preserve"> NSSAI due to </w:t>
        </w:r>
        <w:r w:rsidRPr="004D7E07">
          <w:t>the failed or revoked network slice</w:t>
        </w:r>
        <w:r>
          <w:t>-</w:t>
        </w:r>
        <w:r w:rsidRPr="004D7E07">
          <w:t xml:space="preserve">specific </w:t>
        </w:r>
        <w:r>
          <w:t>authentication and authorization</w:t>
        </w:r>
      </w:ins>
      <w:ins w:id="73" w:author="김선희/선임연구원/미래기술센터 C&amp;M표준(연)5G무선통신표준Task(sunhee.kim@lge.com)" w:date="2020-02-17T15:05:00Z">
        <w:r w:rsidR="00A33841">
          <w:t>, for each and every access type</w:t>
        </w:r>
      </w:ins>
      <w:ins w:id="74" w:author="김선희/선임연구원/미래기술센터 C&amp;M표준(연)5G무선통신표준Task(sunhee.kim@lge.com)" w:date="2020-02-14T10:42:00Z">
        <w:r w:rsidRPr="004D7E07">
          <w:t>;</w:t>
        </w:r>
      </w:ins>
      <w:commentRangeEnd w:id="69"/>
      <w:r w:rsidR="00C07F79">
        <w:rPr>
          <w:rStyle w:val="ab"/>
        </w:rPr>
        <w:commentReference w:id="69"/>
      </w:r>
    </w:p>
    <w:p w14:paraId="3B327888" w14:textId="77777777" w:rsidR="00BD574C" w:rsidRDefault="00BD574C" w:rsidP="00BD574C">
      <w:pPr>
        <w:pStyle w:val="B1"/>
      </w:pPr>
      <w:r>
        <w:tab/>
        <w:t>When</w:t>
      </w:r>
      <w:r w:rsidRPr="00437171">
        <w:t xml:space="preserve"> the UE</w:t>
      </w:r>
      <w:r>
        <w:t>:</w:t>
      </w:r>
    </w:p>
    <w:p w14:paraId="1A46CAA2" w14:textId="77777777" w:rsidR="00BD574C" w:rsidRDefault="00BD574C" w:rsidP="00BD574C">
      <w:pPr>
        <w:pStyle w:val="B3"/>
      </w:pPr>
      <w:proofErr w:type="spellStart"/>
      <w:r>
        <w:t>i</w:t>
      </w:r>
      <w:proofErr w:type="spellEnd"/>
      <w:r>
        <w:t>)</w:t>
      </w:r>
      <w:r>
        <w:tab/>
      </w:r>
      <w:proofErr w:type="gramStart"/>
      <w:r>
        <w:t>deregisters</w:t>
      </w:r>
      <w:proofErr w:type="gramEnd"/>
      <w:r>
        <w:t xml:space="preserve"> with the current PLMN using explicit signalling or enters state 5GMM-DEREGISTERED for the current PLMN; or</w:t>
      </w:r>
    </w:p>
    <w:p w14:paraId="28D8586F" w14:textId="77777777" w:rsidR="00BD574C" w:rsidRDefault="00BD574C" w:rsidP="00BD574C">
      <w:pPr>
        <w:pStyle w:val="B3"/>
      </w:pPr>
      <w:r>
        <w:t>ii)</w:t>
      </w:r>
      <w:r>
        <w:tab/>
      </w:r>
      <w:proofErr w:type="gramStart"/>
      <w:r>
        <w:t>successfully</w:t>
      </w:r>
      <w:proofErr w:type="gramEnd"/>
      <w:r>
        <w:t xml:space="preserve"> registers with a new PLMN; or</w:t>
      </w:r>
    </w:p>
    <w:p w14:paraId="0EC55AEA" w14:textId="77777777" w:rsidR="00BD574C" w:rsidRDefault="00BD574C" w:rsidP="00BD574C">
      <w:pPr>
        <w:pStyle w:val="B3"/>
      </w:pPr>
      <w:proofErr w:type="gramStart"/>
      <w:r>
        <w:t>iii</w:t>
      </w:r>
      <w:proofErr w:type="gramEnd"/>
      <w:r>
        <w:t>)</w:t>
      </w:r>
      <w:r>
        <w:tab/>
        <w:t>enters state 5GMM-DEREGISTERED following an unsuccessful registration with a new PLMN;</w:t>
      </w:r>
    </w:p>
    <w:p w14:paraId="443D8C83" w14:textId="77777777" w:rsidR="00BD574C" w:rsidRDefault="00BD574C" w:rsidP="00BD574C">
      <w:pPr>
        <w:pStyle w:val="B1"/>
      </w:pPr>
      <w:r>
        <w:tab/>
      </w:r>
      <w:proofErr w:type="gramStart"/>
      <w:r>
        <w:t>and</w:t>
      </w:r>
      <w:proofErr w:type="gramEnd"/>
      <w:r>
        <w:t xml:space="preserve"> the UE is not registered with the current PLMN over another access</w:t>
      </w:r>
      <w:r w:rsidRPr="00437171">
        <w:t>, the rejected NSSAI for the current PLMN</w:t>
      </w:r>
      <w:r>
        <w:t xml:space="preserve"> shall be deleted. Once the UE is deregistered over an access type,</w:t>
      </w:r>
      <w:r w:rsidRPr="00C92215">
        <w:t xml:space="preserve"> </w:t>
      </w:r>
      <w:r>
        <w:t>the rejected NSSAI for the current registration area</w:t>
      </w:r>
      <w:r w:rsidRPr="00437171">
        <w:t xml:space="preserve"> </w:t>
      </w:r>
      <w:r>
        <w:t>corresponding to the access type</w:t>
      </w:r>
      <w:r w:rsidRPr="00437171">
        <w:t xml:space="preserve"> shall be deleted.</w:t>
      </w:r>
      <w:r>
        <w:t xml:space="preserve"> The UE shall delete, if any, the stored rejected NSSAI for the current registration area if the UE moves out of the registration area;</w:t>
      </w:r>
    </w:p>
    <w:p w14:paraId="08445EB3" w14:textId="77777777" w:rsidR="00BD574C" w:rsidRDefault="00BD574C" w:rsidP="00BD574C">
      <w:pPr>
        <w:pStyle w:val="B1"/>
      </w:pPr>
      <w:r>
        <w:t>d)</w:t>
      </w:r>
      <w:r>
        <w:tab/>
      </w:r>
      <w:r w:rsidRPr="00437171">
        <w:t xml:space="preserve">When </w:t>
      </w:r>
      <w:r w:rsidRPr="00437171">
        <w:rPr>
          <w:rFonts w:hint="eastAsia"/>
        </w:rPr>
        <w:t xml:space="preserve">the UE receives </w:t>
      </w:r>
      <w:r>
        <w:t>one or more</w:t>
      </w:r>
      <w:r w:rsidRPr="00437171">
        <w:rPr>
          <w:rFonts w:hint="eastAsia"/>
        </w:rPr>
        <w:t xml:space="preserve"> </w:t>
      </w:r>
      <w:r w:rsidRPr="00437171">
        <w:t xml:space="preserve">S-NSSAIs included in </w:t>
      </w:r>
      <w:r>
        <w:t>p</w:t>
      </w:r>
      <w:r>
        <w:rPr>
          <w:noProof/>
          <w:lang w:eastAsia="ja-JP"/>
        </w:rPr>
        <w:t>ending</w:t>
      </w:r>
      <w:r w:rsidRPr="00E71CDD">
        <w:rPr>
          <w:noProof/>
          <w:lang w:eastAsia="ja-JP"/>
        </w:rPr>
        <w:t xml:space="preserve"> </w:t>
      </w:r>
      <w:r w:rsidRPr="00A46404">
        <w:t>NSSAI</w:t>
      </w:r>
      <w:r w:rsidRPr="00437171">
        <w:rPr>
          <w:rFonts w:hint="eastAsia"/>
        </w:rPr>
        <w:t xml:space="preserve"> in the </w:t>
      </w:r>
      <w:r w:rsidRPr="00437171">
        <w:t>REGISTRATION ACCEPT</w:t>
      </w:r>
      <w:r w:rsidRPr="00437171">
        <w:rPr>
          <w:rFonts w:hint="eastAsia"/>
        </w:rPr>
        <w:t xml:space="preserve"> message</w:t>
      </w:r>
      <w:r w:rsidRPr="00437171">
        <w:t>, the UE shall</w:t>
      </w:r>
      <w:r w:rsidRPr="00AD07EB">
        <w:t xml:space="preserve"> </w:t>
      </w:r>
      <w:r w:rsidRPr="00437171">
        <w:t xml:space="preserve">store </w:t>
      </w:r>
      <w:r>
        <w:t>one or more</w:t>
      </w:r>
      <w:r w:rsidRPr="00437171">
        <w:t xml:space="preserve"> S-NSSAIs </w:t>
      </w:r>
      <w:r>
        <w:t>for</w:t>
      </w:r>
      <w:r w:rsidRPr="00437171">
        <w:t xml:space="preserve"> </w:t>
      </w:r>
      <w:r>
        <w:t>the p</w:t>
      </w:r>
      <w:r>
        <w:rPr>
          <w:noProof/>
          <w:lang w:eastAsia="ja-JP"/>
        </w:rPr>
        <w:t>ending</w:t>
      </w:r>
      <w:r w:rsidRPr="00E71CDD">
        <w:rPr>
          <w:noProof/>
          <w:lang w:eastAsia="ja-JP"/>
        </w:rPr>
        <w:t xml:space="preserve"> </w:t>
      </w:r>
      <w:r w:rsidRPr="00437171">
        <w:t>NSSAI</w:t>
      </w:r>
      <w:r>
        <w:t>.</w:t>
      </w:r>
    </w:p>
    <w:p w14:paraId="41F1BC17" w14:textId="77777777" w:rsidR="00BD574C" w:rsidRDefault="00BD574C" w:rsidP="00BD574C">
      <w:pPr>
        <w:pStyle w:val="EditorsNote"/>
        <w:rPr>
          <w:lang w:val="en-US"/>
        </w:rPr>
      </w:pPr>
      <w:r>
        <w:t xml:space="preserve">Editor’s Note [WI: </w:t>
      </w:r>
      <w:proofErr w:type="spellStart"/>
      <w:r>
        <w:t>eNS</w:t>
      </w:r>
      <w:proofErr w:type="spellEnd"/>
      <w:r>
        <w:t>, CR#1602]:</w:t>
      </w:r>
      <w:r>
        <w:tab/>
      </w:r>
      <w:r w:rsidRPr="00946FC5">
        <w:t>T</w:t>
      </w:r>
      <w:r>
        <w:t xml:space="preserve">he NSSAI storage update regarding Allowed NSSAI in scenario when re-authentication and re-authorization is challenged for one or more S-NSSAIs in the Allowed NSSAI of a UE </w:t>
      </w:r>
      <w:r>
        <w:rPr>
          <w:lang w:val="en-US"/>
        </w:rPr>
        <w:t xml:space="preserve">is FFS. </w:t>
      </w:r>
    </w:p>
    <w:p w14:paraId="71C987A2" w14:textId="77777777" w:rsidR="00BD574C" w:rsidRDefault="00BD574C" w:rsidP="00BD574C">
      <w:pPr>
        <w:pStyle w:val="B1"/>
      </w:pPr>
      <w:r>
        <w:tab/>
        <w:t>When</w:t>
      </w:r>
      <w:r w:rsidRPr="00437171">
        <w:t xml:space="preserve"> the UE</w:t>
      </w:r>
      <w:r>
        <w:t>:</w:t>
      </w:r>
    </w:p>
    <w:p w14:paraId="5B65446A" w14:textId="77777777" w:rsidR="00BD574C" w:rsidRDefault="00BD574C" w:rsidP="00BD574C">
      <w:pPr>
        <w:pStyle w:val="B3"/>
      </w:pPr>
      <w:proofErr w:type="spellStart"/>
      <w:r>
        <w:t>i</w:t>
      </w:r>
      <w:proofErr w:type="spellEnd"/>
      <w:r>
        <w:t>)</w:t>
      </w:r>
      <w:r>
        <w:tab/>
      </w:r>
      <w:proofErr w:type="gramStart"/>
      <w:r>
        <w:t>deregisters</w:t>
      </w:r>
      <w:proofErr w:type="gramEnd"/>
      <w:r>
        <w:t xml:space="preserve"> with the current PLMN using explicit signalling or enters state 5GMM-DEREGISTERED for the current PLMN; or</w:t>
      </w:r>
    </w:p>
    <w:p w14:paraId="56FE8C5E" w14:textId="77777777" w:rsidR="00BD574C" w:rsidRDefault="00BD574C" w:rsidP="00BD574C">
      <w:pPr>
        <w:pStyle w:val="B3"/>
      </w:pPr>
      <w:r>
        <w:t>ii)</w:t>
      </w:r>
      <w:r>
        <w:tab/>
      </w:r>
      <w:proofErr w:type="gramStart"/>
      <w:r>
        <w:t>successfully</w:t>
      </w:r>
      <w:proofErr w:type="gramEnd"/>
      <w:r>
        <w:t xml:space="preserve"> registers with a new PLMN; or</w:t>
      </w:r>
    </w:p>
    <w:p w14:paraId="7E5BE7A2" w14:textId="77777777" w:rsidR="00BD574C" w:rsidRDefault="00BD574C" w:rsidP="00BD574C">
      <w:pPr>
        <w:pStyle w:val="B3"/>
      </w:pPr>
      <w:proofErr w:type="gramStart"/>
      <w:r>
        <w:t>iii</w:t>
      </w:r>
      <w:proofErr w:type="gramEnd"/>
      <w:r>
        <w:t>)</w:t>
      </w:r>
      <w:r>
        <w:tab/>
        <w:t>enters state 5GMM-DEREGISTERED following an unsuccessful registration with a new PLMN;</w:t>
      </w:r>
    </w:p>
    <w:p w14:paraId="26D22ADD" w14:textId="77777777" w:rsidR="00BD574C" w:rsidRPr="00D65B7A" w:rsidRDefault="00BD574C" w:rsidP="00BD574C">
      <w:pPr>
        <w:pStyle w:val="B1"/>
        <w:rPr>
          <w:lang w:eastAsia="zh-CN"/>
        </w:rPr>
      </w:pPr>
      <w:r>
        <w:tab/>
      </w:r>
      <w:proofErr w:type="gramStart"/>
      <w:r>
        <w:t>and</w:t>
      </w:r>
      <w:proofErr w:type="gramEnd"/>
      <w:r>
        <w:t xml:space="preserve"> the UE is not registered with the current PLMN over another access</w:t>
      </w:r>
      <w:r w:rsidRPr="00437171">
        <w:t xml:space="preserve">, the </w:t>
      </w:r>
      <w:r>
        <w:rPr>
          <w:lang w:eastAsia="zh-CN"/>
        </w:rPr>
        <w:t>pending</w:t>
      </w:r>
      <w:r>
        <w:t xml:space="preserve"> </w:t>
      </w:r>
      <w:r w:rsidRPr="00437171">
        <w:t>NSSAI for the current PLMN</w:t>
      </w:r>
      <w:r>
        <w:t xml:space="preserve"> shall be deleted</w:t>
      </w:r>
      <w:r>
        <w:rPr>
          <w:rFonts w:hint="eastAsia"/>
          <w:lang w:eastAsia="zh-CN"/>
        </w:rPr>
        <w:t>;</w:t>
      </w:r>
      <w:r>
        <w:rPr>
          <w:lang w:eastAsia="zh-CN"/>
        </w:rPr>
        <w:t xml:space="preserve"> and</w:t>
      </w:r>
    </w:p>
    <w:p w14:paraId="67C3213F" w14:textId="77777777" w:rsidR="00BD574C" w:rsidRDefault="00BD574C" w:rsidP="00BD574C">
      <w:pPr>
        <w:pStyle w:val="B1"/>
      </w:pPr>
      <w:r>
        <w:t>e)</w:t>
      </w:r>
      <w:r>
        <w:tab/>
      </w:r>
      <w:r w:rsidRPr="00DD22EC">
        <w:t>In case of a PLMN, w</w:t>
      </w:r>
      <w:r>
        <w:t xml:space="preserve">hen the UE receives the </w:t>
      </w:r>
      <w:r w:rsidRPr="00250EE0">
        <w:t xml:space="preserve">Network slicing indication IE </w:t>
      </w:r>
      <w:r>
        <w:t xml:space="preserve">with the Network slicing subscription change indication set to "Network slicing subscription changed" in the REGISTRATION ACCEPT message or in the CONFIGURATION UPDATE COMMAND </w:t>
      </w:r>
      <w:r w:rsidRPr="00DF1937">
        <w:t>messag</w:t>
      </w:r>
      <w:r>
        <w:t>e, the UE shall delete the network slicing information for each of the PLMNs that the UE has slicing information stored for (excluding the current PLMN). The UE shall not delete the default configured NSSAI. Additionally, the UE shall update the network slicing information for the current PLMN (if received) as specified above in bullets a), b), c) and e).</w:t>
      </w:r>
    </w:p>
    <w:p w14:paraId="43DF5A3C" w14:textId="77777777" w:rsidR="00BD574C" w:rsidRDefault="00BD574C" w:rsidP="00BD574C">
      <w:pPr>
        <w:pStyle w:val="EditorsNote"/>
      </w:pPr>
      <w:r>
        <w:t xml:space="preserve">Editor's note [WI: </w:t>
      </w:r>
      <w:proofErr w:type="spellStart"/>
      <w:r>
        <w:t>Vertical_LAN</w:t>
      </w:r>
      <w:proofErr w:type="spellEnd"/>
      <w:r>
        <w:t>, CR#1454]:</w:t>
      </w:r>
      <w:r>
        <w:tab/>
        <w:t>It is FFS whether the Network slicing indication IE can be sent by an SNPN.</w:t>
      </w:r>
    </w:p>
    <w:p w14:paraId="6A957C4C" w14:textId="77777777" w:rsidR="00DE3C99" w:rsidRDefault="00DE3C99" w:rsidP="00DE3C99">
      <w:pPr>
        <w:jc w:val="center"/>
        <w:rPr>
          <w:noProof/>
        </w:rPr>
      </w:pPr>
      <w:r w:rsidRPr="00DB12B9">
        <w:rPr>
          <w:noProof/>
          <w:highlight w:val="green"/>
        </w:rPr>
        <w:t>*****</w:t>
      </w:r>
      <w:r>
        <w:rPr>
          <w:noProof/>
          <w:highlight w:val="green"/>
        </w:rPr>
        <w:t>End</w:t>
      </w:r>
      <w:r w:rsidRPr="00DB12B9">
        <w:rPr>
          <w:noProof/>
          <w:highlight w:val="green"/>
        </w:rPr>
        <w:t xml:space="preserve"> change *****</w:t>
      </w:r>
    </w:p>
    <w:p w14:paraId="03CE5AE9" w14:textId="77777777" w:rsidR="009A7DF9" w:rsidRPr="00BD574C" w:rsidRDefault="009A7DF9">
      <w:pPr>
        <w:rPr>
          <w:noProof/>
        </w:rPr>
      </w:pPr>
    </w:p>
    <w:sectPr w:rsidR="009A7DF9" w:rsidRPr="00BD574C" w:rsidSect="000B7FED">
      <w:headerReference w:type="even" r:id="rId14"/>
      <w:headerReference w:type="default" r:id="rId15"/>
      <w:headerReference w:type="first" r:id="rId16"/>
      <w:footnotePr>
        <w:numRestart w:val="eachSect"/>
      </w:footnotePr>
      <w:pgSz w:w="11907" w:h="16840" w:code="9"/>
      <w:pgMar w:top="1418" w:right="1134" w:bottom="1134" w:left="1134" w:header="680" w:footer="567"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LGE_r1" w:date="2020-02-20T19:48:00Z" w:initials="a">
    <w:p w14:paraId="51C3EED6" w14:textId="3DCA54BF" w:rsidR="003160E3" w:rsidRDefault="003160E3">
      <w:pPr>
        <w:pStyle w:val="ac"/>
        <w:rPr>
          <w:rStyle w:val="ab"/>
        </w:rPr>
      </w:pPr>
      <w:r>
        <w:rPr>
          <w:rStyle w:val="ab"/>
        </w:rPr>
        <w:t xml:space="preserve">Add </w:t>
      </w:r>
      <w:r>
        <w:rPr>
          <w:rStyle w:val="ab"/>
        </w:rPr>
        <w:annotationRef/>
      </w:r>
      <w:r>
        <w:rPr>
          <w:rStyle w:val="ab"/>
        </w:rPr>
        <w:t>from C1-200318,</w:t>
      </w:r>
    </w:p>
    <w:p w14:paraId="63A6116B" w14:textId="07B1FF42" w:rsidR="003160E3" w:rsidRDefault="003160E3" w:rsidP="00CF5EAB">
      <w:pPr>
        <w:pStyle w:val="af1"/>
        <w:numPr>
          <w:ilvl w:val="0"/>
          <w:numId w:val="11"/>
        </w:numPr>
        <w:wordWrap w:val="0"/>
        <w:autoSpaceDE w:val="0"/>
        <w:autoSpaceDN w:val="0"/>
        <w:spacing w:after="0"/>
        <w:ind w:leftChars="0"/>
        <w:jc w:val="both"/>
        <w:rPr>
          <w:lang w:val="en-US" w:eastAsia="ko-KR"/>
        </w:rPr>
      </w:pPr>
      <w:r>
        <w:t xml:space="preserve"> </w:t>
      </w:r>
      <w:r>
        <w:rPr>
          <w:rFonts w:hint="eastAsia"/>
        </w:rPr>
        <w:t>Add Pending NSSAI in Network Slice information definition in section 3.1</w:t>
      </w:r>
    </w:p>
    <w:p w14:paraId="13D859C7" w14:textId="77777777" w:rsidR="003160E3" w:rsidRDefault="003160E3">
      <w:pPr>
        <w:pStyle w:val="ac"/>
        <w:rPr>
          <w:rStyle w:val="ab"/>
        </w:rPr>
      </w:pPr>
    </w:p>
    <w:p w14:paraId="75B669BA" w14:textId="64AE5C2F" w:rsidR="003160E3" w:rsidRDefault="003160E3">
      <w:pPr>
        <w:pStyle w:val="ac"/>
      </w:pPr>
    </w:p>
  </w:comment>
  <w:comment w:id="16" w:author="LGE_r1" w:date="2020-02-20T19:50:00Z" w:initials="a">
    <w:p w14:paraId="1622034C" w14:textId="77CCFAB7" w:rsidR="003160E3" w:rsidRDefault="003160E3">
      <w:pPr>
        <w:pStyle w:val="ac"/>
        <w:rPr>
          <w:lang w:eastAsia="ko-KR"/>
        </w:rPr>
      </w:pPr>
      <w:r>
        <w:rPr>
          <w:lang w:eastAsia="ko-KR"/>
        </w:rPr>
        <w:t>Same as C1-200702, merged from C1-200702</w:t>
      </w:r>
    </w:p>
  </w:comment>
  <w:comment w:id="18" w:author="LGE_r2" w:date="2020-02-21T14:25:00Z" w:initials="a">
    <w:p w14:paraId="497E9F59" w14:textId="5D9E8222" w:rsidR="003160E3" w:rsidRDefault="003160E3">
      <w:pPr>
        <w:pStyle w:val="ac"/>
        <w:rPr>
          <w:lang w:eastAsia="ko-KR"/>
        </w:rPr>
      </w:pPr>
      <w:r>
        <w:rPr>
          <w:rStyle w:val="ab"/>
        </w:rPr>
        <w:annotationRef/>
      </w:r>
      <w:proofErr w:type="spellStart"/>
      <w:r>
        <w:rPr>
          <w:rFonts w:hint="eastAsia"/>
          <w:lang w:eastAsia="ko-KR"/>
        </w:rPr>
        <w:t>InterDigital</w:t>
      </w:r>
      <w:r>
        <w:rPr>
          <w:lang w:eastAsia="ko-KR"/>
        </w:rPr>
        <w:t>’s</w:t>
      </w:r>
      <w:proofErr w:type="spellEnd"/>
      <w:r>
        <w:rPr>
          <w:lang w:eastAsia="ko-KR"/>
        </w:rPr>
        <w:t xml:space="preserve"> comment</w:t>
      </w:r>
    </w:p>
    <w:p w14:paraId="62BB44CE" w14:textId="77777777" w:rsidR="00800BF2" w:rsidRDefault="00800BF2">
      <w:pPr>
        <w:pStyle w:val="ac"/>
        <w:rPr>
          <w:lang w:eastAsia="ko-KR"/>
        </w:rPr>
      </w:pPr>
    </w:p>
    <w:p w14:paraId="614C1A61" w14:textId="77777777" w:rsidR="00800BF2" w:rsidRDefault="00800BF2" w:rsidP="00800BF2">
      <w:pPr>
        <w:spacing w:after="240"/>
        <w:rPr>
          <w:rFonts w:ascii="Calibri" w:hAnsi="Calibri" w:cs="Calibri"/>
          <w:sz w:val="22"/>
          <w:szCs w:val="22"/>
          <w:lang w:val="en-US"/>
        </w:rPr>
      </w:pPr>
      <w:r>
        <w:rPr>
          <w:lang w:eastAsia="ko-KR"/>
        </w:rPr>
        <w:t>“</w:t>
      </w:r>
      <w:r>
        <w:rPr>
          <w:rFonts w:ascii="Calibri" w:hAnsi="Calibri" w:cs="Calibri"/>
          <w:sz w:val="22"/>
          <w:szCs w:val="22"/>
        </w:rPr>
        <w:t>When this change gets a 3d item (</w:t>
      </w:r>
      <w:r>
        <w:rPr>
          <w:rFonts w:hint="eastAsia"/>
          <w:color w:val="FF0000"/>
          <w:u w:val="single"/>
        </w:rPr>
        <w:t>or rejected NSSAI due to the failed or revoked network slice-specific authentication and authorization</w:t>
      </w:r>
      <w:r>
        <w:rPr>
          <w:rFonts w:ascii="Calibri" w:hAnsi="Calibri" w:cs="Calibri"/>
          <w:sz w:val="22"/>
          <w:szCs w:val="22"/>
        </w:rPr>
        <w:t>), the sentence should read:</w:t>
      </w:r>
    </w:p>
    <w:p w14:paraId="454B6F4C" w14:textId="7AF76087" w:rsidR="00800BF2" w:rsidRPr="00800BF2" w:rsidRDefault="00800BF2" w:rsidP="00800BF2">
      <w:pPr>
        <w:rPr>
          <w:rFonts w:hint="eastAsia"/>
          <w:lang w:eastAsia="ko-KR"/>
        </w:rPr>
      </w:pPr>
      <w:bookmarkStart w:id="21" w:name="_Hlk33096818"/>
      <w:r>
        <w:rPr>
          <w:rFonts w:hint="eastAsia"/>
          <w:b/>
          <w:bCs/>
        </w:rPr>
        <w:t>Rejected NSSAI:</w:t>
      </w:r>
      <w:r>
        <w:rPr>
          <w:rFonts w:hint="eastAsia"/>
        </w:rPr>
        <w:t xml:space="preserve"> Rejected NSSAI for the current PLMN or SNPN</w:t>
      </w:r>
      <w:r>
        <w:rPr>
          <w:rFonts w:hint="eastAsia"/>
          <w:color w:val="FF0000"/>
          <w:u w:val="single"/>
        </w:rPr>
        <w:t xml:space="preserve">, </w:t>
      </w:r>
      <w:r>
        <w:rPr>
          <w:rFonts w:hint="eastAsia"/>
          <w:strike/>
        </w:rPr>
        <w:t xml:space="preserve">or </w:t>
      </w:r>
      <w:r>
        <w:rPr>
          <w:rFonts w:hint="eastAsia"/>
        </w:rPr>
        <w:t>rejected NSSAI for the current registration area</w:t>
      </w:r>
      <w:r>
        <w:rPr>
          <w:rFonts w:hint="eastAsia"/>
          <w:color w:val="FF0000"/>
          <w:u w:val="single"/>
        </w:rPr>
        <w:t xml:space="preserve"> </w:t>
      </w:r>
      <w:bookmarkEnd w:id="21"/>
      <w:r>
        <w:rPr>
          <w:rFonts w:hint="eastAsia"/>
          <w:color w:val="FF0000"/>
          <w:u w:val="single"/>
        </w:rPr>
        <w:t>or rejected NSSAI due to the failed or revoked network slice-specific authentication and authorization</w:t>
      </w:r>
      <w:r>
        <w:rPr>
          <w:rFonts w:hint="eastAsia"/>
        </w:rPr>
        <w:t>.</w:t>
      </w:r>
      <w:r>
        <w:t>”</w:t>
      </w:r>
    </w:p>
  </w:comment>
  <w:comment w:id="22" w:author="LGE_r1" w:date="2020-02-20T19:53:00Z" w:initials="a">
    <w:p w14:paraId="640A29C4" w14:textId="12FD8725" w:rsidR="003160E3" w:rsidRPr="00CF5EAB" w:rsidRDefault="003160E3">
      <w:pPr>
        <w:pStyle w:val="ac"/>
        <w:rPr>
          <w:lang w:eastAsia="ko-KR"/>
        </w:rPr>
      </w:pPr>
      <w:r>
        <w:rPr>
          <w:rStyle w:val="ab"/>
        </w:rPr>
        <w:annotationRef/>
      </w:r>
      <w:r>
        <w:rPr>
          <w:lang w:eastAsia="ko-KR"/>
        </w:rPr>
        <w:t>S</w:t>
      </w:r>
      <w:r>
        <w:rPr>
          <w:rFonts w:hint="eastAsia"/>
          <w:lang w:eastAsia="ko-KR"/>
        </w:rPr>
        <w:t xml:space="preserve">ame </w:t>
      </w:r>
      <w:r>
        <w:rPr>
          <w:lang w:eastAsia="ko-KR"/>
        </w:rPr>
        <w:t>as C1-200401, merged from C-200401</w:t>
      </w:r>
    </w:p>
  </w:comment>
  <w:comment w:id="32" w:author="LGE_r1" w:date="2020-02-20T19:54:00Z" w:initials="a">
    <w:p w14:paraId="19CFDBF2" w14:textId="2D278727" w:rsidR="003160E3" w:rsidRDefault="003160E3">
      <w:pPr>
        <w:pStyle w:val="ac"/>
      </w:pPr>
      <w:r>
        <w:rPr>
          <w:rStyle w:val="ab"/>
        </w:rPr>
        <w:annotationRef/>
      </w:r>
      <w:r>
        <w:rPr>
          <w:lang w:eastAsia="ko-KR"/>
        </w:rPr>
        <w:t>S</w:t>
      </w:r>
      <w:r>
        <w:rPr>
          <w:rFonts w:hint="eastAsia"/>
          <w:lang w:eastAsia="ko-KR"/>
        </w:rPr>
        <w:t xml:space="preserve">ame </w:t>
      </w:r>
      <w:r>
        <w:rPr>
          <w:lang w:eastAsia="ko-KR"/>
        </w:rPr>
        <w:t>as C1-200401, merged from C-200401</w:t>
      </w:r>
    </w:p>
  </w:comment>
  <w:comment w:id="36" w:author="LGE_r1" w:date="2020-02-20T19:55:00Z" w:initials="a">
    <w:p w14:paraId="2336413A" w14:textId="5D91104E" w:rsidR="003160E3" w:rsidRDefault="003160E3">
      <w:pPr>
        <w:pStyle w:val="ac"/>
        <w:rPr>
          <w:lang w:eastAsia="ko-KR"/>
        </w:rPr>
      </w:pPr>
      <w:r>
        <w:rPr>
          <w:rStyle w:val="ab"/>
        </w:rPr>
        <w:annotationRef/>
      </w:r>
      <w:r>
        <w:rPr>
          <w:lang w:eastAsia="ko-KR"/>
        </w:rPr>
        <w:t>S</w:t>
      </w:r>
      <w:r>
        <w:rPr>
          <w:rFonts w:hint="eastAsia"/>
          <w:lang w:eastAsia="ko-KR"/>
        </w:rPr>
        <w:t xml:space="preserve">ame </w:t>
      </w:r>
      <w:r>
        <w:rPr>
          <w:lang w:eastAsia="ko-KR"/>
        </w:rPr>
        <w:t>as C1-200702, merged with C1-200702</w:t>
      </w:r>
    </w:p>
  </w:comment>
  <w:comment w:id="42" w:author="LGE_r1" w:date="2020-02-20T19:55:00Z" w:initials="a">
    <w:p w14:paraId="212B6E8F" w14:textId="0CF49338" w:rsidR="003160E3" w:rsidRDefault="003160E3">
      <w:pPr>
        <w:pStyle w:val="ac"/>
        <w:rPr>
          <w:lang w:eastAsia="ko-KR"/>
        </w:rPr>
      </w:pPr>
      <w:r>
        <w:rPr>
          <w:rStyle w:val="ab"/>
        </w:rPr>
        <w:annotationRef/>
      </w:r>
      <w:r>
        <w:rPr>
          <w:lang w:eastAsia="ko-KR"/>
        </w:rPr>
        <w:t>A</w:t>
      </w:r>
      <w:r>
        <w:rPr>
          <w:rFonts w:hint="eastAsia"/>
          <w:lang w:eastAsia="ko-KR"/>
        </w:rPr>
        <w:t xml:space="preserve">dd </w:t>
      </w:r>
      <w:r>
        <w:rPr>
          <w:lang w:eastAsia="ko-KR"/>
        </w:rPr>
        <w:t>C1-200401, merged with C1-200401</w:t>
      </w:r>
    </w:p>
  </w:comment>
  <w:comment w:id="44" w:author="LGE_r2" w:date="2020-02-21T14:27:00Z" w:initials="a">
    <w:p w14:paraId="35C87B68" w14:textId="12FDF01B" w:rsidR="003160E3" w:rsidRDefault="003160E3">
      <w:pPr>
        <w:pStyle w:val="ac"/>
        <w:rPr>
          <w:lang w:eastAsia="ko-KR"/>
        </w:rPr>
      </w:pPr>
      <w:r>
        <w:rPr>
          <w:rStyle w:val="ab"/>
        </w:rPr>
        <w:annotationRef/>
      </w:r>
      <w:proofErr w:type="spellStart"/>
      <w:r>
        <w:rPr>
          <w:rFonts w:hint="eastAsia"/>
          <w:lang w:eastAsia="ko-KR"/>
        </w:rPr>
        <w:t>InterDigital</w:t>
      </w:r>
      <w:r>
        <w:rPr>
          <w:lang w:eastAsia="ko-KR"/>
        </w:rPr>
        <w:t>’s</w:t>
      </w:r>
      <w:proofErr w:type="spellEnd"/>
      <w:r>
        <w:rPr>
          <w:lang w:eastAsia="ko-KR"/>
        </w:rPr>
        <w:t xml:space="preserve"> comment</w:t>
      </w:r>
    </w:p>
    <w:p w14:paraId="71FDB953" w14:textId="77777777" w:rsidR="003160E3" w:rsidRDefault="003160E3" w:rsidP="003160E3">
      <w:pPr>
        <w:spacing w:after="240"/>
        <w:rPr>
          <w:rFonts w:ascii="Calibri" w:hAnsi="Calibri" w:cs="Calibri"/>
          <w:sz w:val="22"/>
          <w:szCs w:val="22"/>
          <w:lang w:val="en-US"/>
        </w:rPr>
      </w:pPr>
      <w:proofErr w:type="gramStart"/>
      <w:r>
        <w:rPr>
          <w:rFonts w:ascii="Calibri" w:hAnsi="Calibri" w:cs="Calibri"/>
          <w:sz w:val="22"/>
          <w:szCs w:val="22"/>
        </w:rPr>
        <w:t>remove</w:t>
      </w:r>
      <w:proofErr w:type="gramEnd"/>
      <w:r>
        <w:rPr>
          <w:rFonts w:ascii="Calibri" w:hAnsi="Calibri" w:cs="Calibri"/>
          <w:sz w:val="22"/>
          <w:szCs w:val="22"/>
        </w:rPr>
        <w:t xml:space="preserve"> the “and” from bullet c) when you add bullet e)</w:t>
      </w:r>
    </w:p>
    <w:p w14:paraId="585A15AA" w14:textId="7B93D921" w:rsidR="003160E3" w:rsidRPr="003160E3" w:rsidRDefault="003160E3">
      <w:pPr>
        <w:pStyle w:val="ac"/>
        <w:rPr>
          <w:rFonts w:hint="eastAsia"/>
          <w:lang w:val="en-US" w:eastAsia="ko-KR"/>
        </w:rPr>
      </w:pPr>
    </w:p>
  </w:comment>
  <w:comment w:id="49" w:author="LGE_r2" w:date="2020-02-21T14:28:00Z" w:initials="a">
    <w:p w14:paraId="741B643E" w14:textId="6D084664" w:rsidR="003160E3" w:rsidRDefault="003160E3">
      <w:pPr>
        <w:pStyle w:val="ac"/>
        <w:rPr>
          <w:rFonts w:ascii="Calibri" w:hAnsi="Calibri" w:cs="Calibri" w:hint="eastAsia"/>
          <w:sz w:val="22"/>
          <w:szCs w:val="22"/>
          <w:lang w:eastAsia="ko-KR"/>
        </w:rPr>
      </w:pPr>
      <w:proofErr w:type="spellStart"/>
      <w:r>
        <w:rPr>
          <w:rFonts w:ascii="Calibri" w:hAnsi="Calibri" w:cs="Calibri" w:hint="eastAsia"/>
          <w:sz w:val="22"/>
          <w:szCs w:val="22"/>
          <w:lang w:eastAsia="ko-KR"/>
        </w:rPr>
        <w:t>InterDigital</w:t>
      </w:r>
      <w:r>
        <w:rPr>
          <w:rFonts w:ascii="Calibri" w:hAnsi="Calibri" w:cs="Calibri"/>
          <w:sz w:val="22"/>
          <w:szCs w:val="22"/>
          <w:lang w:eastAsia="ko-KR"/>
        </w:rPr>
        <w:t>’comment</w:t>
      </w:r>
      <w:proofErr w:type="spellEnd"/>
    </w:p>
    <w:p w14:paraId="2DBBAC8D" w14:textId="63D16BA4" w:rsidR="003160E3" w:rsidRDefault="003160E3">
      <w:pPr>
        <w:pStyle w:val="ac"/>
      </w:pPr>
      <w:r>
        <w:rPr>
          <w:rStyle w:val="ab"/>
        </w:rPr>
        <w:annotationRef/>
      </w:r>
      <w:r>
        <w:rPr>
          <w:rFonts w:ascii="Calibri" w:hAnsi="Calibri" w:cs="Calibri"/>
          <w:sz w:val="22"/>
          <w:szCs w:val="22"/>
        </w:rPr>
        <w:t>At last, add a full stop and not a semicolon after bullet e)</w:t>
      </w:r>
    </w:p>
  </w:comment>
  <w:comment w:id="56" w:author="LGE_r1" w:date="2020-02-20T19:56:00Z" w:initials="a">
    <w:p w14:paraId="0DBD9BBD" w14:textId="0C13DD93" w:rsidR="003160E3" w:rsidRDefault="003160E3">
      <w:pPr>
        <w:pStyle w:val="ac"/>
        <w:rPr>
          <w:lang w:eastAsia="ko-KR"/>
        </w:rPr>
      </w:pPr>
      <w:r>
        <w:rPr>
          <w:rStyle w:val="ab"/>
        </w:rPr>
        <w:annotationRef/>
      </w:r>
      <w:r>
        <w:rPr>
          <w:lang w:eastAsia="ko-KR"/>
        </w:rPr>
        <w:t>S</w:t>
      </w:r>
      <w:r>
        <w:rPr>
          <w:rFonts w:hint="eastAsia"/>
          <w:lang w:eastAsia="ko-KR"/>
        </w:rPr>
        <w:t xml:space="preserve">ame </w:t>
      </w:r>
      <w:r>
        <w:rPr>
          <w:lang w:eastAsia="ko-KR"/>
        </w:rPr>
        <w:t>as C1-200405, merged with C1-200405</w:t>
      </w:r>
    </w:p>
  </w:comment>
  <w:comment w:id="61" w:author="LGE_r1" w:date="2020-02-20T19:59:00Z" w:initials="a">
    <w:p w14:paraId="75068F76" w14:textId="77777777" w:rsidR="003160E3" w:rsidRDefault="003160E3">
      <w:pPr>
        <w:pStyle w:val="ac"/>
        <w:rPr>
          <w:lang w:eastAsia="ko-KR"/>
        </w:rPr>
      </w:pPr>
      <w:r>
        <w:rPr>
          <w:rStyle w:val="ab"/>
        </w:rPr>
        <w:annotationRef/>
      </w:r>
      <w:r>
        <w:rPr>
          <w:lang w:eastAsia="ko-KR"/>
        </w:rPr>
        <w:t>A</w:t>
      </w:r>
      <w:r>
        <w:rPr>
          <w:rFonts w:hint="eastAsia"/>
          <w:lang w:eastAsia="ko-KR"/>
        </w:rPr>
        <w:t xml:space="preserve">dd </w:t>
      </w:r>
      <w:r>
        <w:rPr>
          <w:lang w:eastAsia="ko-KR"/>
        </w:rPr>
        <w:t>C1-200318,</w:t>
      </w:r>
    </w:p>
    <w:p w14:paraId="7CE3D174" w14:textId="0E3E95CF" w:rsidR="003160E3" w:rsidRDefault="003160E3">
      <w:pPr>
        <w:pStyle w:val="ac"/>
        <w:rPr>
          <w:lang w:eastAsia="ko-KR"/>
        </w:rPr>
      </w:pPr>
      <w:r>
        <w:rPr>
          <w:lang w:eastAsia="ko-KR"/>
        </w:rPr>
        <w:t>Merged with C1-200318</w:t>
      </w:r>
    </w:p>
  </w:comment>
  <w:comment w:id="69" w:author="LGE_r1" w:date="2020-02-20T20:00:00Z" w:initials="a">
    <w:p w14:paraId="67E0B11E" w14:textId="77777777" w:rsidR="003160E3" w:rsidRDefault="003160E3">
      <w:pPr>
        <w:pStyle w:val="ac"/>
        <w:rPr>
          <w:lang w:eastAsia="ko-KR"/>
        </w:rPr>
      </w:pPr>
      <w:r>
        <w:rPr>
          <w:rStyle w:val="ab"/>
        </w:rPr>
        <w:annotationRef/>
      </w:r>
      <w:r>
        <w:rPr>
          <w:lang w:eastAsia="ko-KR"/>
        </w:rPr>
        <w:t>S</w:t>
      </w:r>
      <w:r>
        <w:rPr>
          <w:rFonts w:hint="eastAsia"/>
          <w:lang w:eastAsia="ko-KR"/>
        </w:rPr>
        <w:t xml:space="preserve">ame </w:t>
      </w:r>
      <w:r>
        <w:rPr>
          <w:lang w:eastAsia="ko-KR"/>
        </w:rPr>
        <w:t>as C1-200690,</w:t>
      </w:r>
    </w:p>
    <w:p w14:paraId="1205ECEF" w14:textId="2E9932E5" w:rsidR="003160E3" w:rsidRDefault="003160E3">
      <w:pPr>
        <w:pStyle w:val="ac"/>
        <w:rPr>
          <w:lang w:eastAsia="ko-KR"/>
        </w:rPr>
      </w:pPr>
      <w:r>
        <w:rPr>
          <w:lang w:eastAsia="ko-KR"/>
        </w:rPr>
        <w:t>Merged with C1-200690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B669BA" w15:done="0"/>
  <w15:commentEx w15:paraId="1622034C" w15:done="0"/>
  <w15:commentEx w15:paraId="454B6F4C" w15:done="0"/>
  <w15:commentEx w15:paraId="640A29C4" w15:done="0"/>
  <w15:commentEx w15:paraId="19CFDBF2" w15:done="0"/>
  <w15:commentEx w15:paraId="2336413A" w15:done="0"/>
  <w15:commentEx w15:paraId="212B6E8F" w15:done="0"/>
  <w15:commentEx w15:paraId="585A15AA" w15:done="0"/>
  <w15:commentEx w15:paraId="2DBBAC8D" w15:done="0"/>
  <w15:commentEx w15:paraId="0DBD9BBD" w15:done="0"/>
  <w15:commentEx w15:paraId="7CE3D174" w15:done="0"/>
  <w15:commentEx w15:paraId="1205EC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0A285" w14:textId="77777777" w:rsidR="002C57B3" w:rsidRDefault="002C57B3">
      <w:r>
        <w:separator/>
      </w:r>
    </w:p>
  </w:endnote>
  <w:endnote w:type="continuationSeparator" w:id="0">
    <w:p w14:paraId="1FF94BD5" w14:textId="77777777" w:rsidR="002C57B3" w:rsidRDefault="002C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MS LineDraw">
    <w:charset w:val="02"/>
    <w:family w:val="modern"/>
    <w:pitch w:val="fixed"/>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180CD" w14:textId="77777777" w:rsidR="002C57B3" w:rsidRDefault="002C57B3">
      <w:r>
        <w:separator/>
      </w:r>
    </w:p>
  </w:footnote>
  <w:footnote w:type="continuationSeparator" w:id="0">
    <w:p w14:paraId="56D7517E" w14:textId="77777777" w:rsidR="002C57B3" w:rsidRDefault="002C57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25452" w14:textId="77777777" w:rsidR="003160E3" w:rsidRDefault="003160E3">
    <w:r>
      <w:t xml:space="preserve">Page </w:t>
    </w:r>
    <w:r>
      <w:fldChar w:fldCharType="begin"/>
    </w:r>
    <w:r>
      <w:instrText>PAGE</w:instrText>
    </w:r>
    <w:r>
      <w:fldChar w:fldCharType="separate"/>
    </w:r>
    <w:r>
      <w:rPr>
        <w:noProof/>
      </w:rPr>
      <w:t>1</w:t>
    </w:r>
    <w:r>
      <w:rPr>
        <w:noProof/>
      </w:rPr>
      <w:fldChar w:fldCharType="end"/>
    </w:r>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48218" w14:textId="77777777" w:rsidR="003160E3" w:rsidRDefault="003160E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34DAB" w14:textId="77777777" w:rsidR="003160E3" w:rsidRDefault="003160E3">
    <w:pPr>
      <w:pStyle w:val="a4"/>
      <w:tabs>
        <w:tab w:val="right" w:pos="9639"/>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89FE0" w14:textId="77777777" w:rsidR="003160E3" w:rsidRDefault="003160E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C3CC6"/>
    <w:multiLevelType w:val="hybridMultilevel"/>
    <w:tmpl w:val="9E12AFE2"/>
    <w:lvl w:ilvl="0" w:tplc="FC9E05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72305B9"/>
    <w:multiLevelType w:val="hybridMultilevel"/>
    <w:tmpl w:val="1F707E2A"/>
    <w:lvl w:ilvl="0" w:tplc="D7383BEC">
      <w:start w:val="1"/>
      <w:numFmt w:val="decimal"/>
      <w:lvlText w:val="%1)"/>
      <w:lvlJc w:val="left"/>
      <w:pPr>
        <w:ind w:left="820" w:hanging="360"/>
      </w:pPr>
      <w:rPr>
        <w:rFonts w:hint="default"/>
      </w:rPr>
    </w:lvl>
    <w:lvl w:ilvl="1" w:tplc="04090019" w:tentative="1">
      <w:start w:val="1"/>
      <w:numFmt w:val="upperLetter"/>
      <w:lvlText w:val="%2."/>
      <w:lvlJc w:val="left"/>
      <w:pPr>
        <w:ind w:left="1260" w:hanging="400"/>
      </w:pPr>
    </w:lvl>
    <w:lvl w:ilvl="2" w:tplc="0409001B" w:tentative="1">
      <w:start w:val="1"/>
      <w:numFmt w:val="lowerRoman"/>
      <w:lvlText w:val="%3."/>
      <w:lvlJc w:val="right"/>
      <w:pPr>
        <w:ind w:left="1660" w:hanging="400"/>
      </w:pPr>
    </w:lvl>
    <w:lvl w:ilvl="3" w:tplc="0409000F" w:tentative="1">
      <w:start w:val="1"/>
      <w:numFmt w:val="decimal"/>
      <w:lvlText w:val="%4."/>
      <w:lvlJc w:val="left"/>
      <w:pPr>
        <w:ind w:left="2060" w:hanging="400"/>
      </w:pPr>
    </w:lvl>
    <w:lvl w:ilvl="4" w:tplc="04090019" w:tentative="1">
      <w:start w:val="1"/>
      <w:numFmt w:val="upperLetter"/>
      <w:lvlText w:val="%5."/>
      <w:lvlJc w:val="left"/>
      <w:pPr>
        <w:ind w:left="2460" w:hanging="400"/>
      </w:pPr>
    </w:lvl>
    <w:lvl w:ilvl="5" w:tplc="0409001B" w:tentative="1">
      <w:start w:val="1"/>
      <w:numFmt w:val="lowerRoman"/>
      <w:lvlText w:val="%6."/>
      <w:lvlJc w:val="right"/>
      <w:pPr>
        <w:ind w:left="2860" w:hanging="400"/>
      </w:pPr>
    </w:lvl>
    <w:lvl w:ilvl="6" w:tplc="0409000F" w:tentative="1">
      <w:start w:val="1"/>
      <w:numFmt w:val="decimal"/>
      <w:lvlText w:val="%7."/>
      <w:lvlJc w:val="left"/>
      <w:pPr>
        <w:ind w:left="3260" w:hanging="400"/>
      </w:pPr>
    </w:lvl>
    <w:lvl w:ilvl="7" w:tplc="04090019" w:tentative="1">
      <w:start w:val="1"/>
      <w:numFmt w:val="upperLetter"/>
      <w:lvlText w:val="%8."/>
      <w:lvlJc w:val="left"/>
      <w:pPr>
        <w:ind w:left="3660" w:hanging="400"/>
      </w:pPr>
    </w:lvl>
    <w:lvl w:ilvl="8" w:tplc="0409001B" w:tentative="1">
      <w:start w:val="1"/>
      <w:numFmt w:val="lowerRoman"/>
      <w:lvlText w:val="%9."/>
      <w:lvlJc w:val="right"/>
      <w:pPr>
        <w:ind w:left="4060" w:hanging="400"/>
      </w:pPr>
    </w:lvl>
  </w:abstractNum>
  <w:abstractNum w:abstractNumId="2" w15:restartNumberingAfterBreak="0">
    <w:nsid w:val="08D2045A"/>
    <w:multiLevelType w:val="hybridMultilevel"/>
    <w:tmpl w:val="951859A0"/>
    <w:lvl w:ilvl="0" w:tplc="F1B2E45E">
      <w:start w:val="2"/>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3" w15:restartNumberingAfterBreak="0">
    <w:nsid w:val="0BDF0B3A"/>
    <w:multiLevelType w:val="hybridMultilevel"/>
    <w:tmpl w:val="179E6DFC"/>
    <w:lvl w:ilvl="0" w:tplc="71F65390">
      <w:start w:val="2"/>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4" w15:restartNumberingAfterBreak="0">
    <w:nsid w:val="12102E2A"/>
    <w:multiLevelType w:val="hybridMultilevel"/>
    <w:tmpl w:val="F1724EBA"/>
    <w:lvl w:ilvl="0" w:tplc="E4B0CBF4">
      <w:start w:val="3"/>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5" w15:restartNumberingAfterBreak="0">
    <w:nsid w:val="125202BB"/>
    <w:multiLevelType w:val="hybridMultilevel"/>
    <w:tmpl w:val="4DB45E38"/>
    <w:lvl w:ilvl="0" w:tplc="C3424A28">
      <w:start w:val="3"/>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6" w15:restartNumberingAfterBreak="0">
    <w:nsid w:val="18E136A0"/>
    <w:multiLevelType w:val="hybridMultilevel"/>
    <w:tmpl w:val="F06CF45A"/>
    <w:lvl w:ilvl="0" w:tplc="0BCCED52">
      <w:start w:val="2"/>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F7D40FB"/>
    <w:multiLevelType w:val="hybridMultilevel"/>
    <w:tmpl w:val="F5067222"/>
    <w:lvl w:ilvl="0" w:tplc="C3D43036">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CB442BC"/>
    <w:multiLevelType w:val="hybridMultilevel"/>
    <w:tmpl w:val="E2D47A2C"/>
    <w:lvl w:ilvl="0" w:tplc="F1A4E236">
      <w:start w:val="2"/>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9" w15:restartNumberingAfterBreak="0">
    <w:nsid w:val="440A7F8F"/>
    <w:multiLevelType w:val="hybridMultilevel"/>
    <w:tmpl w:val="F4AC0ED0"/>
    <w:lvl w:ilvl="0" w:tplc="044C0F30">
      <w:start w:val="2"/>
      <w:numFmt w:val="bullet"/>
      <w:lvlText w:val="-"/>
      <w:lvlJc w:val="left"/>
      <w:pPr>
        <w:ind w:left="820" w:hanging="360"/>
      </w:pPr>
      <w:rPr>
        <w:rFonts w:ascii="Arial" w:eastAsiaTheme="minorEastAsia" w:hAnsi="Arial" w:cs="Arial" w:hint="default"/>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10" w15:restartNumberingAfterBreak="0">
    <w:nsid w:val="55421B3E"/>
    <w:multiLevelType w:val="hybridMultilevel"/>
    <w:tmpl w:val="CB2032FE"/>
    <w:lvl w:ilvl="0" w:tplc="9870A3BC">
      <w:start w:val="3"/>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11" w15:restartNumberingAfterBreak="0">
    <w:nsid w:val="626D411F"/>
    <w:multiLevelType w:val="hybridMultilevel"/>
    <w:tmpl w:val="AE7C47F8"/>
    <w:lvl w:ilvl="0" w:tplc="2774FA36">
      <w:start w:val="1"/>
      <w:numFmt w:val="decimal"/>
      <w:lvlText w:val="%1."/>
      <w:lvlJc w:val="left"/>
      <w:pPr>
        <w:ind w:left="820" w:hanging="360"/>
      </w:pPr>
      <w:rPr>
        <w:rFonts w:hint="default"/>
      </w:rPr>
    </w:lvl>
    <w:lvl w:ilvl="1" w:tplc="04090019" w:tentative="1">
      <w:start w:val="1"/>
      <w:numFmt w:val="upperLetter"/>
      <w:lvlText w:val="%2."/>
      <w:lvlJc w:val="left"/>
      <w:pPr>
        <w:ind w:left="1260" w:hanging="400"/>
      </w:pPr>
    </w:lvl>
    <w:lvl w:ilvl="2" w:tplc="0409001B" w:tentative="1">
      <w:start w:val="1"/>
      <w:numFmt w:val="lowerRoman"/>
      <w:lvlText w:val="%3."/>
      <w:lvlJc w:val="right"/>
      <w:pPr>
        <w:ind w:left="1660" w:hanging="400"/>
      </w:pPr>
    </w:lvl>
    <w:lvl w:ilvl="3" w:tplc="0409000F" w:tentative="1">
      <w:start w:val="1"/>
      <w:numFmt w:val="decimal"/>
      <w:lvlText w:val="%4."/>
      <w:lvlJc w:val="left"/>
      <w:pPr>
        <w:ind w:left="2060" w:hanging="400"/>
      </w:pPr>
    </w:lvl>
    <w:lvl w:ilvl="4" w:tplc="04090019" w:tentative="1">
      <w:start w:val="1"/>
      <w:numFmt w:val="upperLetter"/>
      <w:lvlText w:val="%5."/>
      <w:lvlJc w:val="left"/>
      <w:pPr>
        <w:ind w:left="2460" w:hanging="400"/>
      </w:pPr>
    </w:lvl>
    <w:lvl w:ilvl="5" w:tplc="0409001B" w:tentative="1">
      <w:start w:val="1"/>
      <w:numFmt w:val="lowerRoman"/>
      <w:lvlText w:val="%6."/>
      <w:lvlJc w:val="right"/>
      <w:pPr>
        <w:ind w:left="2860" w:hanging="400"/>
      </w:pPr>
    </w:lvl>
    <w:lvl w:ilvl="6" w:tplc="0409000F" w:tentative="1">
      <w:start w:val="1"/>
      <w:numFmt w:val="decimal"/>
      <w:lvlText w:val="%7."/>
      <w:lvlJc w:val="left"/>
      <w:pPr>
        <w:ind w:left="3260" w:hanging="400"/>
      </w:pPr>
    </w:lvl>
    <w:lvl w:ilvl="7" w:tplc="04090019" w:tentative="1">
      <w:start w:val="1"/>
      <w:numFmt w:val="upperLetter"/>
      <w:lvlText w:val="%8."/>
      <w:lvlJc w:val="left"/>
      <w:pPr>
        <w:ind w:left="3660" w:hanging="400"/>
      </w:pPr>
    </w:lvl>
    <w:lvl w:ilvl="8" w:tplc="0409001B" w:tentative="1">
      <w:start w:val="1"/>
      <w:numFmt w:val="lowerRoman"/>
      <w:lvlText w:val="%9."/>
      <w:lvlJc w:val="right"/>
      <w:pPr>
        <w:ind w:left="4060" w:hanging="400"/>
      </w:pPr>
    </w:lvl>
  </w:abstractNum>
  <w:abstractNum w:abstractNumId="12" w15:restartNumberingAfterBreak="0">
    <w:nsid w:val="72713964"/>
    <w:multiLevelType w:val="hybridMultilevel"/>
    <w:tmpl w:val="AF0259B6"/>
    <w:lvl w:ilvl="0" w:tplc="B420BA4C">
      <w:start w:val="2"/>
      <w:numFmt w:val="bullet"/>
      <w:lvlText w:val="-"/>
      <w:lvlJc w:val="left"/>
      <w:pPr>
        <w:ind w:left="420" w:hanging="360"/>
      </w:pPr>
      <w:rPr>
        <w:rFonts w:ascii="Arial" w:eastAsiaTheme="minorEastAsia" w:hAnsi="Arial" w:cs="Arial" w:hint="default"/>
      </w:rPr>
    </w:lvl>
    <w:lvl w:ilvl="1" w:tplc="04090003" w:tentative="1">
      <w:start w:val="1"/>
      <w:numFmt w:val="bullet"/>
      <w:lvlText w:val=""/>
      <w:lvlJc w:val="left"/>
      <w:pPr>
        <w:ind w:left="860" w:hanging="400"/>
      </w:pPr>
      <w:rPr>
        <w:rFonts w:ascii="Wingdings" w:hAnsi="Wingdings" w:hint="default"/>
      </w:rPr>
    </w:lvl>
    <w:lvl w:ilvl="2" w:tplc="04090005" w:tentative="1">
      <w:start w:val="1"/>
      <w:numFmt w:val="bullet"/>
      <w:lvlText w:val=""/>
      <w:lvlJc w:val="left"/>
      <w:pPr>
        <w:ind w:left="1260" w:hanging="400"/>
      </w:pPr>
      <w:rPr>
        <w:rFonts w:ascii="Wingdings" w:hAnsi="Wingdings" w:hint="default"/>
      </w:rPr>
    </w:lvl>
    <w:lvl w:ilvl="3" w:tplc="04090001" w:tentative="1">
      <w:start w:val="1"/>
      <w:numFmt w:val="bullet"/>
      <w:lvlText w:val=""/>
      <w:lvlJc w:val="left"/>
      <w:pPr>
        <w:ind w:left="1660" w:hanging="400"/>
      </w:pPr>
      <w:rPr>
        <w:rFonts w:ascii="Wingdings" w:hAnsi="Wingdings" w:hint="default"/>
      </w:rPr>
    </w:lvl>
    <w:lvl w:ilvl="4" w:tplc="04090003" w:tentative="1">
      <w:start w:val="1"/>
      <w:numFmt w:val="bullet"/>
      <w:lvlText w:val=""/>
      <w:lvlJc w:val="left"/>
      <w:pPr>
        <w:ind w:left="2060" w:hanging="400"/>
      </w:pPr>
      <w:rPr>
        <w:rFonts w:ascii="Wingdings" w:hAnsi="Wingdings" w:hint="default"/>
      </w:rPr>
    </w:lvl>
    <w:lvl w:ilvl="5" w:tplc="04090005" w:tentative="1">
      <w:start w:val="1"/>
      <w:numFmt w:val="bullet"/>
      <w:lvlText w:val=""/>
      <w:lvlJc w:val="left"/>
      <w:pPr>
        <w:ind w:left="2460" w:hanging="400"/>
      </w:pPr>
      <w:rPr>
        <w:rFonts w:ascii="Wingdings" w:hAnsi="Wingdings" w:hint="default"/>
      </w:rPr>
    </w:lvl>
    <w:lvl w:ilvl="6" w:tplc="04090001" w:tentative="1">
      <w:start w:val="1"/>
      <w:numFmt w:val="bullet"/>
      <w:lvlText w:val=""/>
      <w:lvlJc w:val="left"/>
      <w:pPr>
        <w:ind w:left="2860" w:hanging="400"/>
      </w:pPr>
      <w:rPr>
        <w:rFonts w:ascii="Wingdings" w:hAnsi="Wingdings" w:hint="default"/>
      </w:rPr>
    </w:lvl>
    <w:lvl w:ilvl="7" w:tplc="04090003" w:tentative="1">
      <w:start w:val="1"/>
      <w:numFmt w:val="bullet"/>
      <w:lvlText w:val=""/>
      <w:lvlJc w:val="left"/>
      <w:pPr>
        <w:ind w:left="3260" w:hanging="400"/>
      </w:pPr>
      <w:rPr>
        <w:rFonts w:ascii="Wingdings" w:hAnsi="Wingdings" w:hint="default"/>
      </w:rPr>
    </w:lvl>
    <w:lvl w:ilvl="8" w:tplc="04090005" w:tentative="1">
      <w:start w:val="1"/>
      <w:numFmt w:val="bullet"/>
      <w:lvlText w:val=""/>
      <w:lvlJc w:val="left"/>
      <w:pPr>
        <w:ind w:left="3660" w:hanging="400"/>
      </w:pPr>
      <w:rPr>
        <w:rFonts w:ascii="Wingdings" w:hAnsi="Wingdings" w:hint="default"/>
      </w:rPr>
    </w:lvl>
  </w:abstractNum>
  <w:abstractNum w:abstractNumId="13" w15:restartNumberingAfterBreak="0">
    <w:nsid w:val="78D41C59"/>
    <w:multiLevelType w:val="hybridMultilevel"/>
    <w:tmpl w:val="400687FC"/>
    <w:lvl w:ilvl="0" w:tplc="2034E9D2">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num w:numId="1">
    <w:abstractNumId w:val="2"/>
  </w:num>
  <w:num w:numId="2">
    <w:abstractNumId w:val="12"/>
  </w:num>
  <w:num w:numId="3">
    <w:abstractNumId w:val="6"/>
  </w:num>
  <w:num w:numId="4">
    <w:abstractNumId w:val="8"/>
  </w:num>
  <w:num w:numId="5">
    <w:abstractNumId w:val="9"/>
  </w:num>
  <w:num w:numId="6">
    <w:abstractNumId w:val="3"/>
  </w:num>
  <w:num w:numId="7">
    <w:abstractNumId w:val="5"/>
  </w:num>
  <w:num w:numId="8">
    <w:abstractNumId w:val="10"/>
  </w:num>
  <w:num w:numId="9">
    <w:abstractNumId w:val="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0"/>
  </w:num>
  <w:num w:numId="1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김선희/선임연구원/미래기술센터 C&amp;M표준(연)5G무선통신표준Task(sunhee.kim@lge.com)">
    <w15:presenceInfo w15:providerId="AD" w15:userId="S-1-5-21-2543426832-1914326140-3112152631-76398"/>
  </w15:person>
  <w15:person w15:author="LGE_r1">
    <w15:presenceInfo w15:providerId="None" w15:userId="LGE_r1"/>
  </w15:person>
  <w15:person w15:author="LGE_r2">
    <w15:presenceInfo w15:providerId="None" w15:userId="LGE_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embedSystemFont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E4A"/>
    <w:rsid w:val="00022E4A"/>
    <w:rsid w:val="000403A6"/>
    <w:rsid w:val="00075993"/>
    <w:rsid w:val="000A6394"/>
    <w:rsid w:val="000B7FED"/>
    <w:rsid w:val="000C038A"/>
    <w:rsid w:val="000C6598"/>
    <w:rsid w:val="0011148C"/>
    <w:rsid w:val="00143E93"/>
    <w:rsid w:val="00145D43"/>
    <w:rsid w:val="00192C46"/>
    <w:rsid w:val="001A08B3"/>
    <w:rsid w:val="001A7B60"/>
    <w:rsid w:val="001B52F0"/>
    <w:rsid w:val="001B7A65"/>
    <w:rsid w:val="001C152C"/>
    <w:rsid w:val="001E41F3"/>
    <w:rsid w:val="002164EA"/>
    <w:rsid w:val="0026004D"/>
    <w:rsid w:val="002640DD"/>
    <w:rsid w:val="00275D12"/>
    <w:rsid w:val="00281700"/>
    <w:rsid w:val="00284FEB"/>
    <w:rsid w:val="002860C4"/>
    <w:rsid w:val="00292B85"/>
    <w:rsid w:val="002B5741"/>
    <w:rsid w:val="002C14EA"/>
    <w:rsid w:val="002C57B3"/>
    <w:rsid w:val="002F6FA1"/>
    <w:rsid w:val="00305409"/>
    <w:rsid w:val="003160E3"/>
    <w:rsid w:val="003609EF"/>
    <w:rsid w:val="0036231A"/>
    <w:rsid w:val="00374DD4"/>
    <w:rsid w:val="003E1A36"/>
    <w:rsid w:val="00410371"/>
    <w:rsid w:val="004242F1"/>
    <w:rsid w:val="00462701"/>
    <w:rsid w:val="004B75B7"/>
    <w:rsid w:val="0051580D"/>
    <w:rsid w:val="00547111"/>
    <w:rsid w:val="00592D74"/>
    <w:rsid w:val="005E2C44"/>
    <w:rsid w:val="00621188"/>
    <w:rsid w:val="006257ED"/>
    <w:rsid w:val="00695808"/>
    <w:rsid w:val="006B46FB"/>
    <w:rsid w:val="006E21FB"/>
    <w:rsid w:val="00720A21"/>
    <w:rsid w:val="00786E37"/>
    <w:rsid w:val="00792342"/>
    <w:rsid w:val="007977A8"/>
    <w:rsid w:val="007B512A"/>
    <w:rsid w:val="007C2097"/>
    <w:rsid w:val="007D6A07"/>
    <w:rsid w:val="007F7259"/>
    <w:rsid w:val="00800BF2"/>
    <w:rsid w:val="008040A8"/>
    <w:rsid w:val="008279FA"/>
    <w:rsid w:val="00845349"/>
    <w:rsid w:val="008626E7"/>
    <w:rsid w:val="00870EE7"/>
    <w:rsid w:val="008863B9"/>
    <w:rsid w:val="008A45A6"/>
    <w:rsid w:val="008E1532"/>
    <w:rsid w:val="008F686C"/>
    <w:rsid w:val="009148DE"/>
    <w:rsid w:val="00941E30"/>
    <w:rsid w:val="009777D9"/>
    <w:rsid w:val="00991B88"/>
    <w:rsid w:val="009A5753"/>
    <w:rsid w:val="009A579D"/>
    <w:rsid w:val="009A7DF9"/>
    <w:rsid w:val="009E3297"/>
    <w:rsid w:val="009F734F"/>
    <w:rsid w:val="00A21454"/>
    <w:rsid w:val="00A246B6"/>
    <w:rsid w:val="00A33841"/>
    <w:rsid w:val="00A47E70"/>
    <w:rsid w:val="00A50CF0"/>
    <w:rsid w:val="00A61B6D"/>
    <w:rsid w:val="00A7671C"/>
    <w:rsid w:val="00AA2CBC"/>
    <w:rsid w:val="00AC5820"/>
    <w:rsid w:val="00AD1CD8"/>
    <w:rsid w:val="00B258BB"/>
    <w:rsid w:val="00B67B97"/>
    <w:rsid w:val="00B968C8"/>
    <w:rsid w:val="00BA3EC5"/>
    <w:rsid w:val="00BA51D9"/>
    <w:rsid w:val="00BB02F5"/>
    <w:rsid w:val="00BB5DFC"/>
    <w:rsid w:val="00BD279D"/>
    <w:rsid w:val="00BD4B3F"/>
    <w:rsid w:val="00BD574C"/>
    <w:rsid w:val="00BD5FE6"/>
    <w:rsid w:val="00BD6BB8"/>
    <w:rsid w:val="00C07F79"/>
    <w:rsid w:val="00C66BA2"/>
    <w:rsid w:val="00C95985"/>
    <w:rsid w:val="00CC5026"/>
    <w:rsid w:val="00CC68D0"/>
    <w:rsid w:val="00CD13F4"/>
    <w:rsid w:val="00CF5EAB"/>
    <w:rsid w:val="00D03F9A"/>
    <w:rsid w:val="00D06D51"/>
    <w:rsid w:val="00D24991"/>
    <w:rsid w:val="00D50255"/>
    <w:rsid w:val="00D66520"/>
    <w:rsid w:val="00DC51BB"/>
    <w:rsid w:val="00DE34CF"/>
    <w:rsid w:val="00DE3C99"/>
    <w:rsid w:val="00E13F3D"/>
    <w:rsid w:val="00E34898"/>
    <w:rsid w:val="00E905F1"/>
    <w:rsid w:val="00EB09B7"/>
    <w:rsid w:val="00EE7D7C"/>
    <w:rsid w:val="00F25D98"/>
    <w:rsid w:val="00F30019"/>
    <w:rsid w:val="00F300FB"/>
    <w:rsid w:val="00FB6386"/>
    <w:rsid w:val="00FD3D21"/>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N)" w:eastAsiaTheme="minorEastAsia" w:hAnsi="CG Times (W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FED"/>
    <w:pPr>
      <w:spacing w:after="180"/>
    </w:pPr>
    <w:rPr>
      <w:rFonts w:ascii="Times New Roman" w:hAnsi="Times New Roman"/>
      <w:lang w:val="en-GB" w:eastAsia="en-US"/>
    </w:rPr>
  </w:style>
  <w:style w:type="paragraph" w:styleId="1">
    <w:name w:val="heading 1"/>
    <w:next w:val="a"/>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2">
    <w:name w:val="heading 2"/>
    <w:basedOn w:val="1"/>
    <w:next w:val="a"/>
    <w:qFormat/>
    <w:rsid w:val="000B7FED"/>
    <w:pPr>
      <w:pBdr>
        <w:top w:val="none" w:sz="0" w:space="0" w:color="auto"/>
      </w:pBdr>
      <w:spacing w:before="180"/>
      <w:outlineLvl w:val="1"/>
    </w:pPr>
    <w:rPr>
      <w:sz w:val="32"/>
    </w:rPr>
  </w:style>
  <w:style w:type="paragraph" w:styleId="3">
    <w:name w:val="heading 3"/>
    <w:basedOn w:val="2"/>
    <w:next w:val="a"/>
    <w:qFormat/>
    <w:rsid w:val="000B7FED"/>
    <w:pPr>
      <w:spacing w:before="120"/>
      <w:outlineLvl w:val="2"/>
    </w:pPr>
    <w:rPr>
      <w:sz w:val="28"/>
    </w:rPr>
  </w:style>
  <w:style w:type="paragraph" w:styleId="4">
    <w:name w:val="heading 4"/>
    <w:basedOn w:val="3"/>
    <w:next w:val="a"/>
    <w:qFormat/>
    <w:rsid w:val="000B7FED"/>
    <w:pPr>
      <w:ind w:left="1418" w:hanging="1418"/>
      <w:outlineLvl w:val="3"/>
    </w:pPr>
    <w:rPr>
      <w:sz w:val="24"/>
    </w:rPr>
  </w:style>
  <w:style w:type="paragraph" w:styleId="5">
    <w:name w:val="heading 5"/>
    <w:basedOn w:val="4"/>
    <w:next w:val="a"/>
    <w:qFormat/>
    <w:rsid w:val="000B7FED"/>
    <w:pPr>
      <w:ind w:left="1701" w:hanging="1701"/>
      <w:outlineLvl w:val="4"/>
    </w:pPr>
    <w:rPr>
      <w:sz w:val="22"/>
    </w:rPr>
  </w:style>
  <w:style w:type="paragraph" w:styleId="6">
    <w:name w:val="heading 6"/>
    <w:basedOn w:val="H6"/>
    <w:next w:val="a"/>
    <w:qFormat/>
    <w:rsid w:val="000B7FED"/>
    <w:pPr>
      <w:outlineLvl w:val="5"/>
    </w:pPr>
  </w:style>
  <w:style w:type="paragraph" w:styleId="7">
    <w:name w:val="heading 7"/>
    <w:basedOn w:val="H6"/>
    <w:next w:val="a"/>
    <w:qFormat/>
    <w:rsid w:val="000B7FED"/>
    <w:pPr>
      <w:outlineLvl w:val="6"/>
    </w:pPr>
  </w:style>
  <w:style w:type="paragraph" w:styleId="8">
    <w:name w:val="heading 8"/>
    <w:basedOn w:val="1"/>
    <w:next w:val="a"/>
    <w:qFormat/>
    <w:rsid w:val="000B7FED"/>
    <w:pPr>
      <w:ind w:left="0" w:firstLine="0"/>
      <w:outlineLvl w:val="7"/>
    </w:pPr>
  </w:style>
  <w:style w:type="paragraph" w:styleId="9">
    <w:name w:val="heading 9"/>
    <w:basedOn w:val="8"/>
    <w:next w:val="a"/>
    <w:qFormat/>
    <w:rsid w:val="000B7FED"/>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0">
    <w:name w:val="toc 8"/>
    <w:basedOn w:val="10"/>
    <w:semiHidden/>
    <w:rsid w:val="000B7FED"/>
    <w:pPr>
      <w:spacing w:before="180"/>
      <w:ind w:left="2693" w:hanging="2693"/>
    </w:pPr>
    <w:rPr>
      <w:b/>
    </w:rPr>
  </w:style>
  <w:style w:type="paragraph" w:styleId="10">
    <w:name w:val="toc 1"/>
    <w:semiHidden/>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50">
    <w:name w:val="toc 5"/>
    <w:basedOn w:val="40"/>
    <w:semiHidden/>
    <w:rsid w:val="000B7FED"/>
    <w:pPr>
      <w:ind w:left="1701" w:hanging="1701"/>
    </w:pPr>
  </w:style>
  <w:style w:type="paragraph" w:styleId="40">
    <w:name w:val="toc 4"/>
    <w:basedOn w:val="30"/>
    <w:semiHidden/>
    <w:rsid w:val="000B7FED"/>
    <w:pPr>
      <w:ind w:left="1418" w:hanging="1418"/>
    </w:pPr>
  </w:style>
  <w:style w:type="paragraph" w:styleId="30">
    <w:name w:val="toc 3"/>
    <w:basedOn w:val="20"/>
    <w:semiHidden/>
    <w:rsid w:val="000B7FED"/>
    <w:pPr>
      <w:ind w:left="1134" w:hanging="1134"/>
    </w:pPr>
  </w:style>
  <w:style w:type="paragraph" w:styleId="20">
    <w:name w:val="toc 2"/>
    <w:basedOn w:val="10"/>
    <w:semiHidden/>
    <w:rsid w:val="000B7FED"/>
    <w:pPr>
      <w:keepNext w:val="0"/>
      <w:spacing w:before="0"/>
      <w:ind w:left="851" w:hanging="851"/>
    </w:pPr>
    <w:rPr>
      <w:sz w:val="20"/>
    </w:rPr>
  </w:style>
  <w:style w:type="paragraph" w:styleId="21">
    <w:name w:val="index 2"/>
    <w:basedOn w:val="11"/>
    <w:semiHidden/>
    <w:rsid w:val="000B7FED"/>
    <w:pPr>
      <w:ind w:left="284"/>
    </w:pPr>
  </w:style>
  <w:style w:type="paragraph" w:styleId="11">
    <w:name w:val="index 1"/>
    <w:basedOn w:val="a"/>
    <w:semiHidden/>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1"/>
    <w:next w:val="a"/>
    <w:rsid w:val="000B7FED"/>
    <w:pPr>
      <w:outlineLvl w:val="9"/>
    </w:pPr>
  </w:style>
  <w:style w:type="paragraph" w:styleId="22">
    <w:name w:val="List Number 2"/>
    <w:basedOn w:val="a3"/>
    <w:rsid w:val="000B7FED"/>
    <w:pPr>
      <w:ind w:left="851"/>
    </w:pPr>
  </w:style>
  <w:style w:type="paragraph" w:styleId="a4">
    <w:name w:val="header"/>
    <w:rsid w:val="000B7FED"/>
    <w:pPr>
      <w:widowControl w:val="0"/>
    </w:pPr>
    <w:rPr>
      <w:rFonts w:ascii="Arial" w:hAnsi="Arial"/>
      <w:b/>
      <w:noProof/>
      <w:sz w:val="18"/>
      <w:lang w:val="en-GB" w:eastAsia="en-US"/>
    </w:rPr>
  </w:style>
  <w:style w:type="character" w:styleId="a5">
    <w:name w:val="footnote reference"/>
    <w:semiHidden/>
    <w:rsid w:val="000B7FED"/>
    <w:rPr>
      <w:b/>
      <w:position w:val="6"/>
      <w:sz w:val="16"/>
    </w:rPr>
  </w:style>
  <w:style w:type="paragraph" w:styleId="a6">
    <w:name w:val="footnote text"/>
    <w:basedOn w:val="a"/>
    <w:semiHidden/>
    <w:rsid w:val="000B7FED"/>
    <w:pPr>
      <w:keepLines/>
      <w:spacing w:after="0"/>
      <w:ind w:left="454" w:hanging="454"/>
    </w:pPr>
    <w:rPr>
      <w:sz w:val="16"/>
    </w:rPr>
  </w:style>
  <w:style w:type="paragraph" w:customStyle="1" w:styleId="TAH">
    <w:name w:val="TAH"/>
    <w:basedOn w:val="TAC"/>
    <w:rsid w:val="000B7FED"/>
    <w:rPr>
      <w:b/>
    </w:rPr>
  </w:style>
  <w:style w:type="paragraph" w:customStyle="1" w:styleId="TAC">
    <w:name w:val="TAC"/>
    <w:basedOn w:val="TAL"/>
    <w:rsid w:val="000B7FED"/>
    <w:pPr>
      <w:jc w:val="center"/>
    </w:pPr>
  </w:style>
  <w:style w:type="paragraph" w:customStyle="1" w:styleId="TF">
    <w:name w:val="TF"/>
    <w:basedOn w:val="TH"/>
    <w:rsid w:val="000B7FED"/>
    <w:pPr>
      <w:keepNext w:val="0"/>
      <w:spacing w:before="0" w:after="240"/>
    </w:pPr>
  </w:style>
  <w:style w:type="paragraph" w:customStyle="1" w:styleId="NO">
    <w:name w:val="NO"/>
    <w:basedOn w:val="a"/>
    <w:link w:val="NOZchn"/>
    <w:qFormat/>
    <w:rsid w:val="000B7FED"/>
    <w:pPr>
      <w:keepLines/>
      <w:ind w:left="1135" w:hanging="851"/>
    </w:pPr>
  </w:style>
  <w:style w:type="paragraph" w:styleId="90">
    <w:name w:val="toc 9"/>
    <w:basedOn w:val="80"/>
    <w:semiHidden/>
    <w:rsid w:val="000B7FED"/>
    <w:pPr>
      <w:ind w:left="1418" w:hanging="1418"/>
    </w:pPr>
  </w:style>
  <w:style w:type="paragraph" w:customStyle="1" w:styleId="EX">
    <w:name w:val="EX"/>
    <w:basedOn w:val="a"/>
    <w:link w:val="EXCar"/>
    <w:rsid w:val="000B7FED"/>
    <w:pPr>
      <w:keepLines/>
      <w:ind w:left="1702" w:hanging="1418"/>
    </w:pPr>
  </w:style>
  <w:style w:type="paragraph" w:customStyle="1" w:styleId="FP">
    <w:name w:val="FP"/>
    <w:basedOn w:val="a"/>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60">
    <w:name w:val="toc 6"/>
    <w:basedOn w:val="50"/>
    <w:next w:val="a"/>
    <w:semiHidden/>
    <w:rsid w:val="000B7FED"/>
    <w:pPr>
      <w:ind w:left="1985" w:hanging="1985"/>
    </w:pPr>
  </w:style>
  <w:style w:type="paragraph" w:styleId="70">
    <w:name w:val="toc 7"/>
    <w:basedOn w:val="60"/>
    <w:next w:val="a"/>
    <w:semiHidden/>
    <w:rsid w:val="000B7FED"/>
    <w:pPr>
      <w:ind w:left="2268" w:hanging="2268"/>
    </w:pPr>
  </w:style>
  <w:style w:type="paragraph" w:styleId="23">
    <w:name w:val="List Bullet 2"/>
    <w:basedOn w:val="a7"/>
    <w:rsid w:val="000B7FED"/>
    <w:pPr>
      <w:ind w:left="851"/>
    </w:pPr>
  </w:style>
  <w:style w:type="paragraph" w:styleId="31">
    <w:name w:val="List Bullet 3"/>
    <w:basedOn w:val="23"/>
    <w:rsid w:val="000B7FED"/>
    <w:pPr>
      <w:ind w:left="1135"/>
    </w:pPr>
  </w:style>
  <w:style w:type="paragraph" w:styleId="a3">
    <w:name w:val="List Number"/>
    <w:basedOn w:val="a8"/>
    <w:rsid w:val="000B7FED"/>
  </w:style>
  <w:style w:type="paragraph" w:customStyle="1" w:styleId="EQ">
    <w:name w:val="EQ"/>
    <w:basedOn w:val="a"/>
    <w:next w:val="a"/>
    <w:rsid w:val="000B7FED"/>
    <w:pPr>
      <w:keepLines/>
      <w:tabs>
        <w:tab w:val="center" w:pos="4536"/>
        <w:tab w:val="right" w:pos="9072"/>
      </w:tabs>
    </w:pPr>
    <w:rPr>
      <w:noProof/>
    </w:rPr>
  </w:style>
  <w:style w:type="paragraph" w:customStyle="1" w:styleId="TH">
    <w:name w:val="TH"/>
    <w:basedOn w:val="a"/>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5"/>
    <w:next w:val="a"/>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a"/>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24">
    <w:name w:val="List 2"/>
    <w:basedOn w:val="a8"/>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32">
    <w:name w:val="List 3"/>
    <w:basedOn w:val="24"/>
    <w:rsid w:val="000B7FED"/>
    <w:pPr>
      <w:ind w:left="1135"/>
    </w:pPr>
  </w:style>
  <w:style w:type="paragraph" w:styleId="41">
    <w:name w:val="List 4"/>
    <w:basedOn w:val="32"/>
    <w:rsid w:val="000B7FED"/>
    <w:pPr>
      <w:ind w:left="1418"/>
    </w:pPr>
  </w:style>
  <w:style w:type="paragraph" w:styleId="51">
    <w:name w:val="List 5"/>
    <w:basedOn w:val="41"/>
    <w:rsid w:val="000B7FED"/>
    <w:pPr>
      <w:ind w:left="1702"/>
    </w:pPr>
  </w:style>
  <w:style w:type="paragraph" w:customStyle="1" w:styleId="EditorsNote">
    <w:name w:val="Editor's Note"/>
    <w:basedOn w:val="NO"/>
    <w:link w:val="EditorsNoteChar"/>
    <w:qFormat/>
    <w:rsid w:val="000B7FED"/>
    <w:rPr>
      <w:color w:val="FF0000"/>
    </w:rPr>
  </w:style>
  <w:style w:type="paragraph" w:styleId="a8">
    <w:name w:val="List"/>
    <w:basedOn w:val="a"/>
    <w:rsid w:val="000B7FED"/>
    <w:pPr>
      <w:ind w:left="568" w:hanging="284"/>
    </w:pPr>
  </w:style>
  <w:style w:type="paragraph" w:styleId="a7">
    <w:name w:val="List Bullet"/>
    <w:basedOn w:val="a8"/>
    <w:rsid w:val="000B7FED"/>
  </w:style>
  <w:style w:type="paragraph" w:styleId="42">
    <w:name w:val="List Bullet 4"/>
    <w:basedOn w:val="31"/>
    <w:rsid w:val="000B7FED"/>
    <w:pPr>
      <w:ind w:left="1418"/>
    </w:pPr>
  </w:style>
  <w:style w:type="paragraph" w:styleId="52">
    <w:name w:val="List Bullet 5"/>
    <w:basedOn w:val="42"/>
    <w:rsid w:val="000B7FED"/>
    <w:pPr>
      <w:ind w:left="1702"/>
    </w:pPr>
  </w:style>
  <w:style w:type="paragraph" w:customStyle="1" w:styleId="B1">
    <w:name w:val="B1"/>
    <w:basedOn w:val="a8"/>
    <w:link w:val="B1Char"/>
    <w:qFormat/>
    <w:rsid w:val="000B7FED"/>
  </w:style>
  <w:style w:type="paragraph" w:customStyle="1" w:styleId="B2">
    <w:name w:val="B2"/>
    <w:basedOn w:val="24"/>
    <w:link w:val="B2Char"/>
    <w:rsid w:val="000B7FED"/>
  </w:style>
  <w:style w:type="paragraph" w:customStyle="1" w:styleId="B3">
    <w:name w:val="B3"/>
    <w:basedOn w:val="32"/>
    <w:rsid w:val="000B7FED"/>
  </w:style>
  <w:style w:type="paragraph" w:customStyle="1" w:styleId="B4">
    <w:name w:val="B4"/>
    <w:basedOn w:val="41"/>
    <w:rsid w:val="000B7FED"/>
  </w:style>
  <w:style w:type="paragraph" w:customStyle="1" w:styleId="B5">
    <w:name w:val="B5"/>
    <w:basedOn w:val="51"/>
    <w:rsid w:val="000B7FED"/>
  </w:style>
  <w:style w:type="paragraph" w:styleId="a9">
    <w:name w:val="footer"/>
    <w:basedOn w:val="a4"/>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aa">
    <w:name w:val="Hyperlink"/>
    <w:rsid w:val="000B7FED"/>
    <w:rPr>
      <w:color w:val="0000FF"/>
      <w:u w:val="single"/>
    </w:rPr>
  </w:style>
  <w:style w:type="character" w:styleId="ab">
    <w:name w:val="annotation reference"/>
    <w:semiHidden/>
    <w:rsid w:val="000B7FED"/>
    <w:rPr>
      <w:sz w:val="16"/>
    </w:rPr>
  </w:style>
  <w:style w:type="paragraph" w:styleId="ac">
    <w:name w:val="annotation text"/>
    <w:basedOn w:val="a"/>
    <w:semiHidden/>
    <w:rsid w:val="000B7FED"/>
  </w:style>
  <w:style w:type="character" w:styleId="ad">
    <w:name w:val="FollowedHyperlink"/>
    <w:rsid w:val="000B7FED"/>
    <w:rPr>
      <w:color w:val="800080"/>
      <w:u w:val="single"/>
    </w:rPr>
  </w:style>
  <w:style w:type="paragraph" w:styleId="ae">
    <w:name w:val="Balloon Text"/>
    <w:basedOn w:val="a"/>
    <w:semiHidden/>
    <w:rsid w:val="000B7FED"/>
    <w:rPr>
      <w:rFonts w:ascii="Tahoma" w:hAnsi="Tahoma" w:cs="Tahoma"/>
      <w:sz w:val="16"/>
      <w:szCs w:val="16"/>
    </w:rPr>
  </w:style>
  <w:style w:type="paragraph" w:styleId="af">
    <w:name w:val="annotation subject"/>
    <w:basedOn w:val="ac"/>
    <w:next w:val="ac"/>
    <w:semiHidden/>
    <w:rsid w:val="000B7FED"/>
    <w:rPr>
      <w:b/>
      <w:bCs/>
    </w:rPr>
  </w:style>
  <w:style w:type="paragraph" w:styleId="af0">
    <w:name w:val="Document Map"/>
    <w:basedOn w:val="a"/>
    <w:semiHidden/>
    <w:rsid w:val="005E2C44"/>
    <w:pPr>
      <w:shd w:val="clear" w:color="auto" w:fill="000080"/>
    </w:pPr>
    <w:rPr>
      <w:rFonts w:ascii="Tahoma" w:hAnsi="Tahoma" w:cs="Tahoma"/>
    </w:rPr>
  </w:style>
  <w:style w:type="character" w:customStyle="1" w:styleId="B1Char">
    <w:name w:val="B1 Char"/>
    <w:link w:val="B1"/>
    <w:locked/>
    <w:rsid w:val="00845349"/>
    <w:rPr>
      <w:rFonts w:ascii="Times New Roman" w:hAnsi="Times New Roman"/>
      <w:lang w:val="en-GB" w:eastAsia="en-US"/>
    </w:rPr>
  </w:style>
  <w:style w:type="character" w:customStyle="1" w:styleId="EditorsNoteChar">
    <w:name w:val="Editor's Note Char"/>
    <w:link w:val="EditorsNote"/>
    <w:rsid w:val="00845349"/>
    <w:rPr>
      <w:rFonts w:ascii="Times New Roman" w:hAnsi="Times New Roman"/>
      <w:color w:val="FF0000"/>
      <w:lang w:val="en-GB" w:eastAsia="en-US"/>
    </w:rPr>
  </w:style>
  <w:style w:type="character" w:customStyle="1" w:styleId="NOZchn">
    <w:name w:val="NO Zchn"/>
    <w:link w:val="NO"/>
    <w:rsid w:val="00BD574C"/>
    <w:rPr>
      <w:rFonts w:ascii="Times New Roman" w:hAnsi="Times New Roman"/>
      <w:lang w:val="en-GB" w:eastAsia="en-US"/>
    </w:rPr>
  </w:style>
  <w:style w:type="character" w:customStyle="1" w:styleId="B2Char">
    <w:name w:val="B2 Char"/>
    <w:link w:val="B2"/>
    <w:rsid w:val="00BD574C"/>
    <w:rPr>
      <w:rFonts w:ascii="Times New Roman" w:hAnsi="Times New Roman"/>
      <w:lang w:val="en-GB" w:eastAsia="en-US"/>
    </w:rPr>
  </w:style>
  <w:style w:type="character" w:customStyle="1" w:styleId="EXCar">
    <w:name w:val="EX Car"/>
    <w:link w:val="EX"/>
    <w:rsid w:val="00143E93"/>
    <w:rPr>
      <w:rFonts w:ascii="Times New Roman" w:hAnsi="Times New Roman"/>
      <w:lang w:val="en-GB" w:eastAsia="en-US"/>
    </w:rPr>
  </w:style>
  <w:style w:type="paragraph" w:styleId="af1">
    <w:name w:val="List Paragraph"/>
    <w:basedOn w:val="a"/>
    <w:uiPriority w:val="34"/>
    <w:qFormat/>
    <w:rsid w:val="00CF5EAB"/>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35889">
      <w:bodyDiv w:val="1"/>
      <w:marLeft w:val="0"/>
      <w:marRight w:val="0"/>
      <w:marTop w:val="0"/>
      <w:marBottom w:val="0"/>
      <w:divBdr>
        <w:top w:val="none" w:sz="0" w:space="0" w:color="auto"/>
        <w:left w:val="none" w:sz="0" w:space="0" w:color="auto"/>
        <w:bottom w:val="none" w:sz="0" w:space="0" w:color="auto"/>
        <w:right w:val="none" w:sz="0" w:space="0" w:color="auto"/>
      </w:divBdr>
    </w:div>
    <w:div w:id="779299593">
      <w:bodyDiv w:val="1"/>
      <w:marLeft w:val="0"/>
      <w:marRight w:val="0"/>
      <w:marTop w:val="0"/>
      <w:marBottom w:val="0"/>
      <w:divBdr>
        <w:top w:val="none" w:sz="0" w:space="0" w:color="auto"/>
        <w:left w:val="none" w:sz="0" w:space="0" w:color="auto"/>
        <w:bottom w:val="none" w:sz="0" w:space="0" w:color="auto"/>
        <w:right w:val="none" w:sz="0" w:space="0" w:color="auto"/>
      </w:divBdr>
    </w:div>
    <w:div w:id="952176757">
      <w:bodyDiv w:val="1"/>
      <w:marLeft w:val="0"/>
      <w:marRight w:val="0"/>
      <w:marTop w:val="0"/>
      <w:marBottom w:val="0"/>
      <w:divBdr>
        <w:top w:val="none" w:sz="0" w:space="0" w:color="auto"/>
        <w:left w:val="none" w:sz="0" w:space="0" w:color="auto"/>
        <w:bottom w:val="none" w:sz="0" w:space="0" w:color="auto"/>
        <w:right w:val="none" w:sz="0" w:space="0" w:color="auto"/>
      </w:divBdr>
    </w:div>
    <w:div w:id="1283072411">
      <w:bodyDiv w:val="1"/>
      <w:marLeft w:val="0"/>
      <w:marRight w:val="0"/>
      <w:marTop w:val="0"/>
      <w:marBottom w:val="0"/>
      <w:divBdr>
        <w:top w:val="none" w:sz="0" w:space="0" w:color="auto"/>
        <w:left w:val="none" w:sz="0" w:space="0" w:color="auto"/>
        <w:bottom w:val="none" w:sz="0" w:space="0" w:color="auto"/>
        <w:right w:val="none" w:sz="0" w:space="0" w:color="auto"/>
      </w:divBdr>
    </w:div>
    <w:div w:id="1561944769">
      <w:bodyDiv w:val="1"/>
      <w:marLeft w:val="0"/>
      <w:marRight w:val="0"/>
      <w:marTop w:val="0"/>
      <w:marBottom w:val="0"/>
      <w:divBdr>
        <w:top w:val="none" w:sz="0" w:space="0" w:color="auto"/>
        <w:left w:val="none" w:sz="0" w:space="0" w:color="auto"/>
        <w:bottom w:val="none" w:sz="0" w:space="0" w:color="auto"/>
        <w:right w:val="none" w:sz="0" w:space="0" w:color="auto"/>
      </w:divBdr>
    </w:div>
    <w:div w:id="202678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gpp.org/3G_Specs/CRs.htm" TargetMode="Externa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3gpp.org/ftp/Specs/html-info/21900.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3gpp.org/Change-Requests"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edith\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8C502-EBF2-4BFA-A38A-87E173809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14</Pages>
  <Words>6054</Words>
  <Characters>34511</Characters>
  <Application>Microsoft Office Word</Application>
  <DocSecurity>0</DocSecurity>
  <Lines>287</Lines>
  <Paragraphs>80</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MTG_TITLE</vt:lpstr>
      <vt:lpstr>MTG_TITLE</vt:lpstr>
      <vt:lpstr>MTG_TITLE</vt:lpstr>
    </vt:vector>
  </TitlesOfParts>
  <Company>3GPP Support Team</Company>
  <LinksUpToDate>false</LinksUpToDate>
  <CharactersWithSpaces>40485</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LGE_r2</cp:lastModifiedBy>
  <cp:revision>2</cp:revision>
  <cp:lastPrinted>1899-12-31T23:00:00Z</cp:lastPrinted>
  <dcterms:created xsi:type="dcterms:W3CDTF">2020-02-21T05:38:00Z</dcterms:created>
  <dcterms:modified xsi:type="dcterms:W3CDTF">2020-02-21T05:38:00Z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CT1</vt:lpwstr>
  </property>
  <property fmtid="{D5CDD505-2E9C-101B-9397-08002B2CF9AE}" pid="3" name="MtgSeq">
    <vt:lpwstr>122</vt:lpwstr>
  </property>
  <property fmtid="{D5CDD505-2E9C-101B-9397-08002B2CF9AE}" pid="4" name="MtgTitle">
    <vt:lpwstr>-e</vt:lpwstr>
  </property>
  <property fmtid="{D5CDD505-2E9C-101B-9397-08002B2CF9AE}" pid="5" name="Location">
    <vt:lpwstr>Online</vt:lpwstr>
  </property>
  <property fmtid="{D5CDD505-2E9C-101B-9397-08002B2CF9AE}" pid="6" name="Country">
    <vt:lpwstr/>
  </property>
  <property fmtid="{D5CDD505-2E9C-101B-9397-08002B2CF9AE}" pid="7" name="StartDate">
    <vt:lpwstr>20th Feb 2020</vt:lpwstr>
  </property>
  <property fmtid="{D5CDD505-2E9C-101B-9397-08002B2CF9AE}" pid="8" name="EndDate">
    <vt:lpwstr>28th Feb 2020</vt:lpwstr>
  </property>
  <property fmtid="{D5CDD505-2E9C-101B-9397-08002B2CF9AE}" pid="9" name="Tdoc#">
    <vt:lpwstr>C1-200352</vt:lpwstr>
  </property>
  <property fmtid="{D5CDD505-2E9C-101B-9397-08002B2CF9AE}" pid="10" name="Spec#">
    <vt:lpwstr>24.501</vt:lpwstr>
  </property>
  <property fmtid="{D5CDD505-2E9C-101B-9397-08002B2CF9AE}" pid="11" name="Cr#">
    <vt:lpwstr>1889</vt:lpwstr>
  </property>
  <property fmtid="{D5CDD505-2E9C-101B-9397-08002B2CF9AE}" pid="12" name="Revision">
    <vt:lpwstr>-</vt:lpwstr>
  </property>
  <property fmtid="{D5CDD505-2E9C-101B-9397-08002B2CF9AE}" pid="13" name="Version">
    <vt:lpwstr>16.3.0</vt:lpwstr>
  </property>
  <property fmtid="{D5CDD505-2E9C-101B-9397-08002B2CF9AE}" pid="14" name="CrTitle">
    <vt:lpwstr>Handling of S-NSSAIs in the pending NSSAI</vt:lpwstr>
  </property>
  <property fmtid="{D5CDD505-2E9C-101B-9397-08002B2CF9AE}" pid="15" name="SourceIfWg">
    <vt:lpwstr>LG Electronics / Sunhee</vt:lpwstr>
  </property>
  <property fmtid="{D5CDD505-2E9C-101B-9397-08002B2CF9AE}" pid="16" name="SourceIfTsg">
    <vt:lpwstr/>
  </property>
  <property fmtid="{D5CDD505-2E9C-101B-9397-08002B2CF9AE}" pid="17" name="RelatedWis">
    <vt:lpwstr>eNS</vt:lpwstr>
  </property>
  <property fmtid="{D5CDD505-2E9C-101B-9397-08002B2CF9AE}" pid="18" name="Cat">
    <vt:lpwstr>B</vt:lpwstr>
  </property>
  <property fmtid="{D5CDD505-2E9C-101B-9397-08002B2CF9AE}" pid="19" name="ResDate">
    <vt:lpwstr>2020-02-13</vt:lpwstr>
  </property>
  <property fmtid="{D5CDD505-2E9C-101B-9397-08002B2CF9AE}" pid="20" name="Release">
    <vt:lpwstr>Rel-16</vt:lpwstr>
  </property>
</Properties>
</file>